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049633AB"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69B2B8" w14:textId="7B5A356C" w:rsidR="000D43EF" w:rsidRPr="00A02BF0" w:rsidRDefault="002836A6" w:rsidP="007D7BB5">
            <w:pPr>
              <w:pStyle w:val="TabletitleBR"/>
              <w:keepNext w:val="0"/>
              <w:keepLines w:val="0"/>
              <w:tabs>
                <w:tab w:val="center" w:pos="4680"/>
              </w:tabs>
              <w:suppressAutoHyphens/>
              <w:spacing w:after="0"/>
              <w:rPr>
                <w:spacing w:val="-3"/>
                <w:szCs w:val="24"/>
              </w:rPr>
            </w:pPr>
            <w:ins w:id="0" w:author="NACT" w:date="2024-04-15T17:26:00Z">
              <w:r>
                <w:t xml:space="preserve">  </w:t>
              </w:r>
            </w:ins>
            <w:r w:rsidR="000D43EF" w:rsidRPr="00A02BF0">
              <w:br w:type="page"/>
            </w:r>
            <w:r w:rsidR="000D43EF" w:rsidRPr="00A02BF0">
              <w:rPr>
                <w:spacing w:val="-3"/>
                <w:szCs w:val="24"/>
              </w:rPr>
              <w:t>U.S. Radiocommunications Sector</w:t>
            </w:r>
          </w:p>
          <w:p w14:paraId="0FF9FE1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1ED4B89" w14:textId="77777777" w:rsidTr="007D7BB5">
        <w:trPr>
          <w:trHeight w:val="951"/>
        </w:trPr>
        <w:tc>
          <w:tcPr>
            <w:tcW w:w="3984" w:type="dxa"/>
            <w:tcBorders>
              <w:left w:val="double" w:sz="6" w:space="0" w:color="auto"/>
            </w:tcBorders>
          </w:tcPr>
          <w:p w14:paraId="1148E324"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43EA283" w14:textId="2BCBD560" w:rsidR="000D43EF" w:rsidRPr="00A02BF0" w:rsidRDefault="000D43EF" w:rsidP="007D7BB5">
            <w:pPr>
              <w:spacing w:after="120"/>
              <w:ind w:left="144" w:right="144"/>
            </w:pPr>
            <w:r w:rsidRPr="00A02BF0">
              <w:rPr>
                <w:b/>
              </w:rPr>
              <w:t>Document No:</w:t>
            </w:r>
            <w:r w:rsidRPr="00A02BF0">
              <w:t xml:space="preserve">  </w:t>
            </w:r>
            <w:r>
              <w:t xml:space="preserve"> </w:t>
            </w:r>
            <w:r w:rsidRPr="00126FF8">
              <w:t>USWP1A-06_FD_Rev</w:t>
            </w:r>
            <w:ins w:id="1" w:author="michael marcus" w:date="2024-04-02T10:11:00Z">
              <w:r w:rsidR="00C9499C">
                <w:t>2</w:t>
              </w:r>
            </w:ins>
            <w:del w:id="2" w:author="michael marcus" w:date="2024-04-02T10:11:00Z">
              <w:r w:rsidRPr="00126FF8" w:rsidDel="00C9499C">
                <w:delText>.</w:delText>
              </w:r>
            </w:del>
            <w:r w:rsidRPr="00126FF8">
              <w:t xml:space="preserve"> Report SM.2505_WPT_Beam</w:t>
            </w:r>
          </w:p>
        </w:tc>
      </w:tr>
      <w:tr w:rsidR="000D43EF" w:rsidRPr="00A02BF0" w14:paraId="5A4742CB" w14:textId="77777777" w:rsidTr="007D7BB5">
        <w:trPr>
          <w:trHeight w:val="378"/>
        </w:trPr>
        <w:tc>
          <w:tcPr>
            <w:tcW w:w="3984" w:type="dxa"/>
            <w:tcBorders>
              <w:left w:val="double" w:sz="6" w:space="0" w:color="auto"/>
            </w:tcBorders>
          </w:tcPr>
          <w:p w14:paraId="6777BFB4" w14:textId="77777777" w:rsidR="000D43EF" w:rsidRPr="009B3075" w:rsidRDefault="000D43EF" w:rsidP="007D7BB5">
            <w:pPr>
              <w:ind w:left="144" w:right="144"/>
              <w:rPr>
                <w:bCs/>
              </w:rPr>
            </w:pPr>
            <w:r w:rsidRPr="00A02BF0">
              <w:rPr>
                <w:b/>
              </w:rPr>
              <w:t>Ref:</w:t>
            </w:r>
            <w:r>
              <w:rPr>
                <w:b/>
              </w:rPr>
              <w:t xml:space="preserve">  </w:t>
            </w:r>
            <w:r w:rsidRPr="00790A03">
              <w:t>[</w:t>
            </w:r>
            <w:r w:rsidRPr="00A02BF0">
              <w:rPr>
                <w:b/>
              </w:rPr>
              <w:t xml:space="preserve"> Ref:</w:t>
            </w:r>
            <w:r>
              <w:rPr>
                <w:b/>
              </w:rPr>
              <w:t xml:space="preserve">  </w:t>
            </w:r>
            <w:r w:rsidRPr="00765295">
              <w:rPr>
                <w:bCs/>
              </w:rPr>
              <w:t xml:space="preserve"> </w:t>
            </w:r>
            <w:r w:rsidRPr="004B69FD">
              <w:rPr>
                <w:rFonts w:asciiTheme="majorBidi" w:eastAsia="Batang" w:hAnsiTheme="majorBidi" w:cstheme="majorBidi"/>
                <w:sz w:val="20"/>
                <w:szCs w:val="22"/>
              </w:rPr>
              <w:t xml:space="preserve"> </w:t>
            </w:r>
            <w:r w:rsidRPr="004B69FD">
              <w:rPr>
                <w:bCs/>
              </w:rPr>
              <w:t xml:space="preserve"> Report ITU-R SM.</w:t>
            </w:r>
            <w:r>
              <w:rPr>
                <w:bCs/>
              </w:rPr>
              <w:t>2505</w:t>
            </w:r>
            <w:r w:rsidRPr="004B69FD">
              <w:rPr>
                <w:bCs/>
              </w:rPr>
              <w:t xml:space="preserve"> – </w:t>
            </w:r>
            <w:r w:rsidRPr="004B69FD">
              <w:rPr>
                <w:bCs/>
                <w:i/>
                <w:iCs/>
              </w:rPr>
              <w:t>Impact studies and human hazard issues for wireless power transmission via radio frequency beam</w:t>
            </w:r>
            <w:r>
              <w:rPr>
                <w:bCs/>
                <w:i/>
                <w:iCs/>
              </w:rPr>
              <w:t xml:space="preserve"> , </w:t>
            </w:r>
            <w:hyperlink r:id="rId7" w:history="1">
              <w:r w:rsidRPr="009B3075">
                <w:rPr>
                  <w:rStyle w:val="Hyperlink"/>
                  <w:rFonts w:eastAsiaTheme="majorEastAsia"/>
                  <w:bCs/>
                </w:rPr>
                <w:t>Annex 9</w:t>
              </w:r>
            </w:hyperlink>
            <w:r>
              <w:rPr>
                <w:bCs/>
              </w:rPr>
              <w:t xml:space="preserve"> to </w:t>
            </w:r>
            <w:r>
              <w:t xml:space="preserve"> </w:t>
            </w:r>
            <w:r w:rsidRPr="009B3075">
              <w:rPr>
                <w:bCs/>
              </w:rPr>
              <w:t>Report on the fifth 2019-2023 meeting of Working Party 1A (Thessaloniki, Greece, 29 May - 2 June 2023)</w:t>
            </w:r>
          </w:p>
          <w:p w14:paraId="78023CAC" w14:textId="77777777" w:rsidR="000D43EF" w:rsidRPr="00A02BF0" w:rsidRDefault="000D43EF" w:rsidP="007D7BB5">
            <w:pPr>
              <w:ind w:right="144"/>
            </w:pPr>
            <w:r>
              <w:t>/</w:t>
            </w:r>
            <w:proofErr w:type="gramStart"/>
            <w:r>
              <w:t>revised</w:t>
            </w:r>
            <w:proofErr w:type="gramEnd"/>
          </w:p>
        </w:tc>
        <w:tc>
          <w:tcPr>
            <w:tcW w:w="5409" w:type="dxa"/>
            <w:tcBorders>
              <w:right w:val="double" w:sz="6" w:space="0" w:color="auto"/>
            </w:tcBorders>
          </w:tcPr>
          <w:p w14:paraId="08DE7BFD" w14:textId="579AF196"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del w:id="3" w:author="michael marcus" w:date="2024-05-01T09:03:00Z">
              <w:r w:rsidDel="008445FD">
                <w:delText>2</w:delText>
              </w:r>
            </w:del>
            <w:del w:id="4" w:author="michael marcus" w:date="2024-04-02T10:11:00Z">
              <w:r w:rsidDel="00C9499C">
                <w:delText>7 Mar</w:delText>
              </w:r>
            </w:del>
            <w:del w:id="5" w:author="michael marcus" w:date="2024-05-01T09:03:00Z">
              <w:r w:rsidRPr="00310F97" w:rsidDel="008445FD">
                <w:delText xml:space="preserve"> </w:delText>
              </w:r>
            </w:del>
            <w:ins w:id="6" w:author="michael marcus" w:date="2024-05-01T09:03:00Z">
              <w:r w:rsidR="008445FD">
                <w:t xml:space="preserve">1 May </w:t>
              </w:r>
            </w:ins>
            <w:r w:rsidRPr="00310F97">
              <w:t>2024</w:t>
            </w:r>
          </w:p>
        </w:tc>
      </w:tr>
      <w:tr w:rsidR="000D43EF" w:rsidRPr="00A02BF0" w14:paraId="40AFF7A8" w14:textId="77777777" w:rsidTr="007D7BB5">
        <w:trPr>
          <w:trHeight w:val="459"/>
        </w:trPr>
        <w:tc>
          <w:tcPr>
            <w:tcW w:w="9393" w:type="dxa"/>
            <w:gridSpan w:val="2"/>
            <w:tcBorders>
              <w:left w:val="double" w:sz="6" w:space="0" w:color="auto"/>
              <w:right w:val="double" w:sz="6" w:space="0" w:color="auto"/>
            </w:tcBorders>
          </w:tcPr>
          <w:p w14:paraId="7ADA5430" w14:textId="77777777" w:rsidR="000D43EF" w:rsidRDefault="000D43EF" w:rsidP="007D7BB5">
            <w:pPr>
              <w:pStyle w:val="Heading2"/>
              <w:rPr>
                <w:b/>
                <w:lang w:eastAsia="zh-CN"/>
              </w:rPr>
            </w:pPr>
            <w:bookmarkStart w:id="7" w:name="_Toc162261769"/>
            <w:r>
              <w:rPr>
                <w:bCs/>
                <w:szCs w:val="24"/>
              </w:rPr>
              <w:t xml:space="preserve">Document Title:  </w:t>
            </w:r>
            <w:r w:rsidRPr="00986DD8">
              <w:rPr>
                <w:lang w:eastAsia="zh-CN"/>
              </w:rPr>
              <w:t xml:space="preserve"> Working document towards a preliminary draft revision of Report ITU-R SM.2505-0</w:t>
            </w:r>
            <w:bookmarkEnd w:id="7"/>
          </w:p>
          <w:p w14:paraId="24DCAB9A" w14:textId="77777777" w:rsidR="000D43EF" w:rsidRPr="00790A03" w:rsidRDefault="000D43EF" w:rsidP="007D7BB5">
            <w:pPr>
              <w:rPr>
                <w:lang w:val="en-GB" w:eastAsia="zh-CN"/>
              </w:rPr>
            </w:pPr>
          </w:p>
        </w:tc>
      </w:tr>
      <w:tr w:rsidR="000D43EF" w:rsidRPr="00A02BF0" w14:paraId="04CE9745" w14:textId="77777777" w:rsidTr="007D7BB5">
        <w:trPr>
          <w:trHeight w:val="1960"/>
        </w:trPr>
        <w:tc>
          <w:tcPr>
            <w:tcW w:w="3984" w:type="dxa"/>
            <w:tcBorders>
              <w:left w:val="double" w:sz="6" w:space="0" w:color="auto"/>
            </w:tcBorders>
          </w:tcPr>
          <w:p w14:paraId="39BCB129" w14:textId="77777777" w:rsidR="000D43EF" w:rsidRPr="00A02BF0" w:rsidRDefault="000D43EF" w:rsidP="007D7BB5">
            <w:pPr>
              <w:ind w:left="144" w:right="144"/>
              <w:rPr>
                <w:b/>
              </w:rPr>
            </w:pPr>
            <w:r w:rsidRPr="00A02BF0">
              <w:rPr>
                <w:b/>
              </w:rPr>
              <w:t>Author(s)/Contributors(s):</w:t>
            </w:r>
          </w:p>
          <w:p w14:paraId="16E55687" w14:textId="77777777" w:rsidR="000D43EF" w:rsidRDefault="000D43EF" w:rsidP="007D7BB5">
            <w:pPr>
              <w:ind w:right="144"/>
              <w:rPr>
                <w:bCs/>
                <w:iCs/>
              </w:rPr>
            </w:pPr>
            <w:r>
              <w:rPr>
                <w:bCs/>
                <w:iCs/>
              </w:rPr>
              <w:t xml:space="preserve">   Michael Marcus</w:t>
            </w:r>
          </w:p>
          <w:p w14:paraId="77352A58" w14:textId="77777777" w:rsidR="000D43EF" w:rsidRDefault="000D43EF" w:rsidP="007D7BB5">
            <w:pPr>
              <w:ind w:right="144"/>
              <w:rPr>
                <w:bCs/>
                <w:iCs/>
              </w:rPr>
            </w:pPr>
            <w:r>
              <w:rPr>
                <w:bCs/>
                <w:iCs/>
              </w:rPr>
              <w:t xml:space="preserve">   Marcus Spectrum Solutions, LLC</w:t>
            </w:r>
          </w:p>
          <w:p w14:paraId="4DA65FBD" w14:textId="77777777" w:rsidR="000D43EF" w:rsidRDefault="000D43EF" w:rsidP="007D7BB5">
            <w:pPr>
              <w:ind w:left="144" w:right="144"/>
              <w:rPr>
                <w:bCs/>
                <w:iCs/>
              </w:rPr>
            </w:pPr>
          </w:p>
          <w:p w14:paraId="02B3B38D" w14:textId="77777777" w:rsidR="000D43EF" w:rsidRDefault="000D43EF" w:rsidP="007D7BB5">
            <w:pPr>
              <w:ind w:left="144" w:right="144"/>
              <w:rPr>
                <w:bCs/>
                <w:iCs/>
              </w:rPr>
            </w:pPr>
            <w:r>
              <w:rPr>
                <w:bCs/>
                <w:iCs/>
              </w:rPr>
              <w:t>Chris Keller</w:t>
            </w:r>
          </w:p>
          <w:p w14:paraId="42FBCC30" w14:textId="77777777" w:rsidR="000D43EF" w:rsidRDefault="000D43EF" w:rsidP="007D7BB5">
            <w:pPr>
              <w:ind w:left="144" w:right="144"/>
              <w:rPr>
                <w:bCs/>
                <w:iCs/>
              </w:rPr>
            </w:pPr>
            <w:r>
              <w:rPr>
                <w:bCs/>
                <w:iCs/>
              </w:rPr>
              <w:t>GuRu Wireless</w:t>
            </w:r>
          </w:p>
          <w:p w14:paraId="50D52E79" w14:textId="77777777" w:rsidR="000D43EF" w:rsidRDefault="000D43EF" w:rsidP="007D7BB5">
            <w:pPr>
              <w:ind w:left="144" w:right="144"/>
              <w:rPr>
                <w:bCs/>
                <w:iCs/>
              </w:rPr>
            </w:pPr>
          </w:p>
          <w:p w14:paraId="1D64AB0E" w14:textId="77777777" w:rsidR="000D43EF" w:rsidRPr="00A02BF0" w:rsidRDefault="000D43EF" w:rsidP="007D7BB5">
            <w:pPr>
              <w:ind w:left="144" w:right="144"/>
              <w:rPr>
                <w:bCs/>
                <w:iCs/>
              </w:rPr>
            </w:pPr>
            <w:r w:rsidRPr="00A02BF0">
              <w:rPr>
                <w:bCs/>
                <w:iCs/>
              </w:rPr>
              <w:br/>
            </w:r>
          </w:p>
        </w:tc>
        <w:tc>
          <w:tcPr>
            <w:tcW w:w="5409" w:type="dxa"/>
            <w:tcBorders>
              <w:right w:val="double" w:sz="6" w:space="0" w:color="auto"/>
            </w:tcBorders>
          </w:tcPr>
          <w:p w14:paraId="3A02FC6C" w14:textId="77777777" w:rsidR="000D43EF" w:rsidRDefault="000D43EF" w:rsidP="007D7BB5">
            <w:pPr>
              <w:ind w:right="144"/>
              <w:rPr>
                <w:b/>
                <w:bCs/>
              </w:rPr>
            </w:pPr>
          </w:p>
          <w:p w14:paraId="1F9A87E3" w14:textId="77777777" w:rsidR="000D43EF" w:rsidRDefault="000D43EF" w:rsidP="007D7BB5">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065BE257" w14:textId="77777777" w:rsidR="000D43EF" w:rsidRDefault="000D43EF" w:rsidP="007D7BB5">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 xml:space="preserve">:  </w:t>
            </w:r>
            <w:del w:id="8" w:author="michael marcus" w:date="2024-05-01T09:03:00Z">
              <w:r w:rsidDel="008445FD">
                <w:delText xml:space="preserve"> </w:delText>
              </w:r>
            </w:del>
            <w:r>
              <w:t>(</w:t>
            </w:r>
            <w:r w:rsidRPr="009B3075">
              <w:rPr>
                <w:bCs/>
              </w:rPr>
              <w:t>626) 673-8185</w:t>
            </w:r>
            <w:r w:rsidRPr="009B3075">
              <w:rPr>
                <w:bCs/>
              </w:rPr>
              <w:t>‬</w:t>
            </w:r>
          </w:p>
          <w:p w14:paraId="0E06D30A" w14:textId="77777777" w:rsidR="000D43EF" w:rsidRDefault="000D43EF" w:rsidP="007D7BB5">
            <w:pPr>
              <w:ind w:right="144"/>
              <w:rPr>
                <w:bCs/>
              </w:rPr>
            </w:pPr>
          </w:p>
          <w:p w14:paraId="36DAD949" w14:textId="77777777" w:rsidR="000D43EF" w:rsidRPr="00F022CE" w:rsidRDefault="000D43EF" w:rsidP="007D7BB5">
            <w:pPr>
              <w:ind w:right="144"/>
              <w:rPr>
                <w:bCs/>
              </w:rPr>
            </w:pPr>
          </w:p>
        </w:tc>
      </w:tr>
      <w:tr w:rsidR="000D43EF" w:rsidRPr="00A02BF0" w14:paraId="53A5EBEA" w14:textId="77777777" w:rsidTr="007D7BB5">
        <w:trPr>
          <w:trHeight w:val="541"/>
        </w:trPr>
        <w:tc>
          <w:tcPr>
            <w:tcW w:w="9393" w:type="dxa"/>
            <w:gridSpan w:val="2"/>
            <w:tcBorders>
              <w:left w:val="double" w:sz="6" w:space="0" w:color="auto"/>
              <w:right w:val="double" w:sz="6" w:space="0" w:color="auto"/>
            </w:tcBorders>
          </w:tcPr>
          <w:p w14:paraId="048DEC11" w14:textId="77777777" w:rsidR="000D43EF" w:rsidRPr="00A02BF0" w:rsidRDefault="000D43EF" w:rsidP="007D7BB5">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w:t>
            </w:r>
          </w:p>
        </w:tc>
      </w:tr>
      <w:tr w:rsidR="000D43EF" w:rsidRPr="00A02BF0" w14:paraId="1CC790F5"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1F586280" w14:textId="77777777" w:rsidR="000D43EF" w:rsidRPr="00A02BF0" w:rsidRDefault="000D43EF" w:rsidP="007D7BB5">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New/revised material will further address protection of adjacent passive services in RAS and EESS(p)</w:t>
            </w:r>
          </w:p>
        </w:tc>
      </w:tr>
    </w:tbl>
    <w:p w14:paraId="2F10D348" w14:textId="77777777" w:rsidR="000D43EF" w:rsidRDefault="000D43EF" w:rsidP="000D43EF"/>
    <w:p w14:paraId="3386478D" w14:textId="77777777" w:rsidR="000D43EF" w:rsidRDefault="000D43EF" w:rsidP="000D43EF"/>
    <w:p w14:paraId="4173B042" w14:textId="77777777" w:rsidR="000D43EF" w:rsidRDefault="000D43EF" w:rsidP="000D43EF">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43EF" w14:paraId="4F9D6EE8" w14:textId="77777777" w:rsidTr="007D7BB5">
        <w:trPr>
          <w:cantSplit/>
        </w:trPr>
        <w:tc>
          <w:tcPr>
            <w:tcW w:w="6487" w:type="dxa"/>
            <w:vAlign w:val="center"/>
          </w:tcPr>
          <w:p w14:paraId="0E3DAB1F" w14:textId="77777777" w:rsidR="000D43EF" w:rsidRPr="00D8032B" w:rsidRDefault="000D43EF" w:rsidP="007D7BB5">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EDA8140" w14:textId="77777777" w:rsidR="000D43EF" w:rsidRDefault="000D43EF" w:rsidP="007D7BB5">
            <w:pPr>
              <w:shd w:val="solid" w:color="FFFFFF" w:fill="FFFFFF"/>
              <w:spacing w:line="240" w:lineRule="atLeast"/>
            </w:pPr>
            <w:r>
              <w:rPr>
                <w:noProof/>
              </w:rPr>
              <w:drawing>
                <wp:inline distT="0" distB="0" distL="0" distR="0" wp14:anchorId="7711AF2F" wp14:editId="7C7A9BA7">
                  <wp:extent cx="765175" cy="765175"/>
                  <wp:effectExtent l="0" t="0" r="0" b="0"/>
                  <wp:docPr id="541331832" name="Picture 5413318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43EF" w:rsidRPr="0051782D" w14:paraId="4D0E5CC0" w14:textId="77777777" w:rsidTr="007D7BB5">
        <w:trPr>
          <w:cantSplit/>
        </w:trPr>
        <w:tc>
          <w:tcPr>
            <w:tcW w:w="6487" w:type="dxa"/>
            <w:tcBorders>
              <w:bottom w:val="single" w:sz="12" w:space="0" w:color="auto"/>
            </w:tcBorders>
          </w:tcPr>
          <w:p w14:paraId="65B4A175" w14:textId="77777777" w:rsidR="000D43EF" w:rsidRPr="00163271" w:rsidRDefault="000D43EF" w:rsidP="007D7BB5">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DA2E3E9" w14:textId="77777777" w:rsidR="000D43EF" w:rsidRPr="0051782D" w:rsidRDefault="000D43EF" w:rsidP="007D7BB5">
            <w:pPr>
              <w:shd w:val="solid" w:color="FFFFFF" w:fill="FFFFFF"/>
              <w:spacing w:after="48" w:line="240" w:lineRule="atLeast"/>
              <w:rPr>
                <w:sz w:val="22"/>
                <w:szCs w:val="22"/>
              </w:rPr>
            </w:pPr>
          </w:p>
        </w:tc>
      </w:tr>
      <w:tr w:rsidR="000D43EF" w14:paraId="057C5F0E" w14:textId="77777777" w:rsidTr="007D7BB5">
        <w:trPr>
          <w:cantSplit/>
        </w:trPr>
        <w:tc>
          <w:tcPr>
            <w:tcW w:w="6487" w:type="dxa"/>
            <w:tcBorders>
              <w:top w:val="single" w:sz="12" w:space="0" w:color="auto"/>
            </w:tcBorders>
          </w:tcPr>
          <w:p w14:paraId="3B091C4C" w14:textId="77777777" w:rsidR="000D43EF" w:rsidRPr="0051782D" w:rsidRDefault="000D43EF" w:rsidP="007D7BB5">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78F74B0" w14:textId="77777777" w:rsidR="000D43EF" w:rsidRPr="00710D66" w:rsidRDefault="000D43EF" w:rsidP="007D7BB5">
            <w:pPr>
              <w:shd w:val="solid" w:color="FFFFFF" w:fill="FFFFFF"/>
              <w:spacing w:after="48" w:line="240" w:lineRule="atLeast"/>
            </w:pPr>
          </w:p>
        </w:tc>
      </w:tr>
      <w:tr w:rsidR="000D43EF" w14:paraId="59A63C6F" w14:textId="77777777" w:rsidTr="007D7BB5">
        <w:trPr>
          <w:cantSplit/>
        </w:trPr>
        <w:tc>
          <w:tcPr>
            <w:tcW w:w="6487" w:type="dxa"/>
            <w:vMerge w:val="restart"/>
          </w:tcPr>
          <w:p w14:paraId="0F574AC5" w14:textId="77777777" w:rsidR="000D43EF" w:rsidRDefault="000D43EF" w:rsidP="007D7BB5">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 xml:space="preserve"> </w:t>
            </w:r>
          </w:p>
          <w:p w14:paraId="22DC2143" w14:textId="77777777" w:rsidR="000D43EF" w:rsidRPr="00982084" w:rsidRDefault="000D43EF" w:rsidP="007D7BB5">
            <w:pPr>
              <w:shd w:val="solid" w:color="FFFFFF" w:fill="FFFFFF"/>
              <w:spacing w:after="240"/>
              <w:ind w:left="1134" w:hanging="1134"/>
              <w:rPr>
                <w:rFonts w:ascii="Verdana" w:hAnsi="Verdana"/>
                <w:sz w:val="20"/>
              </w:rPr>
            </w:pPr>
            <w:r>
              <w:rPr>
                <w:rFonts w:ascii="Verdana" w:hAnsi="Verdana"/>
                <w:sz w:val="20"/>
              </w:rPr>
              <w:t>Subject:</w:t>
            </w:r>
            <w:proofErr w:type="gramStart"/>
            <w:r>
              <w:rPr>
                <w:rFonts w:ascii="Verdana" w:hAnsi="Verdana"/>
                <w:sz w:val="20"/>
              </w:rPr>
              <w:tab/>
              <w:t xml:space="preserve"> </w:t>
            </w:r>
            <w:r w:rsidRPr="006C5573">
              <w:rPr>
                <w:rFonts w:ascii="Verdana" w:eastAsia="Verdana" w:hAnsi="Verdana" w:cs="Verdana"/>
                <w:sz w:val="20"/>
              </w:rPr>
              <w:t xml:space="preserve"> Report</w:t>
            </w:r>
            <w:proofErr w:type="gramEnd"/>
            <w:r w:rsidRPr="006C5573">
              <w:rPr>
                <w:rFonts w:ascii="Verdana" w:eastAsia="Verdana" w:hAnsi="Verdana" w:cs="Verdana"/>
                <w:sz w:val="20"/>
              </w:rPr>
              <w:t xml:space="preserve"> </w:t>
            </w:r>
            <w:hyperlink r:id="rId9" w:history="1">
              <w:r w:rsidRPr="006C5573">
                <w:rPr>
                  <w:rStyle w:val="Hyperlink"/>
                  <w:rFonts w:ascii="Verdana" w:eastAsia="Verdana" w:hAnsi="Verdana" w:cs="Verdana"/>
                  <w:sz w:val="20"/>
                </w:rPr>
                <w:t>ITU-R SM.2505-0</w:t>
              </w:r>
            </w:hyperlink>
          </w:p>
        </w:tc>
        <w:tc>
          <w:tcPr>
            <w:tcW w:w="3402" w:type="dxa"/>
          </w:tcPr>
          <w:p w14:paraId="71F4DBEE" w14:textId="77777777" w:rsidR="000D43EF" w:rsidRPr="008614B2" w:rsidRDefault="000D43EF" w:rsidP="007D7BB5">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0D43EF" w14:paraId="6C9EC36C" w14:textId="77777777" w:rsidTr="007D7BB5">
        <w:trPr>
          <w:cantSplit/>
        </w:trPr>
        <w:tc>
          <w:tcPr>
            <w:tcW w:w="6487" w:type="dxa"/>
            <w:vMerge/>
          </w:tcPr>
          <w:p w14:paraId="59695BA5" w14:textId="77777777" w:rsidR="000D43EF" w:rsidRDefault="000D43EF" w:rsidP="007D7BB5">
            <w:pPr>
              <w:spacing w:before="60"/>
              <w:jc w:val="center"/>
              <w:rPr>
                <w:b/>
                <w:smallCaps/>
                <w:sz w:val="32"/>
                <w:lang w:eastAsia="zh-CN"/>
              </w:rPr>
            </w:pPr>
          </w:p>
        </w:tc>
        <w:tc>
          <w:tcPr>
            <w:tcW w:w="3402" w:type="dxa"/>
          </w:tcPr>
          <w:p w14:paraId="39EDA34E" w14:textId="6D0E8646" w:rsidR="000D43EF" w:rsidRPr="008614B2" w:rsidRDefault="000D43EF" w:rsidP="007D7BB5">
            <w:pPr>
              <w:shd w:val="solid" w:color="FFFFFF" w:fill="FFFFFF"/>
              <w:spacing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w:t>
            </w:r>
            <w:ins w:id="9" w:author="michael marcus" w:date="2024-05-01T09:54:00Z">
              <w:r w:rsidR="00B07AB7">
                <w:rPr>
                  <w:rFonts w:ascii="Verdana" w:hAnsi="Verdana"/>
                  <w:b/>
                  <w:sz w:val="20"/>
                  <w:lang w:eastAsia="zh-CN"/>
                </w:rPr>
                <w:t>24</w:t>
              </w:r>
            </w:ins>
            <w:del w:id="10" w:author="michael marcus" w:date="2024-05-01T09:54:00Z">
              <w:r w:rsidDel="00B07AB7">
                <w:rPr>
                  <w:rFonts w:ascii="Verdana" w:hAnsi="Verdana"/>
                  <w:b/>
                  <w:sz w:val="20"/>
                  <w:lang w:eastAsia="zh-CN"/>
                </w:rPr>
                <w:delText>xx</w:delText>
              </w:r>
            </w:del>
          </w:p>
        </w:tc>
      </w:tr>
      <w:tr w:rsidR="000D43EF" w14:paraId="333A8F90" w14:textId="77777777" w:rsidTr="007D7BB5">
        <w:trPr>
          <w:cantSplit/>
        </w:trPr>
        <w:tc>
          <w:tcPr>
            <w:tcW w:w="6487" w:type="dxa"/>
            <w:vMerge/>
          </w:tcPr>
          <w:p w14:paraId="21BBE924" w14:textId="77777777" w:rsidR="000D43EF" w:rsidRDefault="000D43EF" w:rsidP="007D7BB5">
            <w:pPr>
              <w:spacing w:before="60"/>
              <w:jc w:val="center"/>
              <w:rPr>
                <w:b/>
                <w:smallCaps/>
                <w:sz w:val="32"/>
                <w:lang w:eastAsia="zh-CN"/>
              </w:rPr>
            </w:pPr>
          </w:p>
        </w:tc>
        <w:tc>
          <w:tcPr>
            <w:tcW w:w="3402" w:type="dxa"/>
          </w:tcPr>
          <w:p w14:paraId="40EBDAED" w14:textId="77777777" w:rsidR="000D43EF" w:rsidRPr="008614B2" w:rsidRDefault="000D43EF" w:rsidP="007D7BB5">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0D43EF" w14:paraId="37C3AEDC" w14:textId="77777777" w:rsidTr="007D7BB5">
        <w:trPr>
          <w:cantSplit/>
        </w:trPr>
        <w:tc>
          <w:tcPr>
            <w:tcW w:w="9889" w:type="dxa"/>
            <w:gridSpan w:val="2"/>
          </w:tcPr>
          <w:p w14:paraId="68A25C81" w14:textId="77777777" w:rsidR="000D43EF" w:rsidRDefault="000D43EF" w:rsidP="007D7BB5">
            <w:pPr>
              <w:pStyle w:val="Source"/>
              <w:rPr>
                <w:lang w:eastAsia="zh-CN"/>
              </w:rPr>
            </w:pPr>
            <w:r>
              <w:rPr>
                <w:lang w:eastAsia="zh-CN"/>
              </w:rPr>
              <w:t>United States of America</w:t>
            </w:r>
          </w:p>
        </w:tc>
      </w:tr>
      <w:tr w:rsidR="000D43EF" w14:paraId="57E92CCA" w14:textId="77777777" w:rsidTr="007D7BB5">
        <w:trPr>
          <w:cantSplit/>
        </w:trPr>
        <w:tc>
          <w:tcPr>
            <w:tcW w:w="9889" w:type="dxa"/>
            <w:gridSpan w:val="2"/>
          </w:tcPr>
          <w:p w14:paraId="6917FA46" w14:textId="3A432943" w:rsidR="000D43EF" w:rsidRDefault="000D43EF" w:rsidP="007D7BB5">
            <w:pPr>
              <w:pStyle w:val="Title1"/>
              <w:rPr>
                <w:lang w:eastAsia="zh-CN"/>
              </w:rPr>
            </w:pPr>
            <w:del w:id="11" w:author="NACT" w:date="2024-04-15T16:37:00Z">
              <w:r w:rsidRPr="00B20D13" w:rsidDel="00EE789F">
                <w:rPr>
                  <w:rFonts w:eastAsiaTheme="minorEastAsia"/>
                  <w:lang w:eastAsia="zh-CN"/>
                </w:rPr>
                <w:delText xml:space="preserve">draft revision of </w:delText>
              </w:r>
              <w:r w:rsidDel="00EE789F">
                <w:rPr>
                  <w:rFonts w:eastAsiaTheme="minorEastAsia"/>
                  <w:lang w:eastAsia="zh-CN"/>
                </w:rPr>
                <w:delText>RecomMendation</w:delText>
              </w:r>
              <w:r w:rsidRPr="00B20D13" w:rsidDel="00EE789F">
                <w:rPr>
                  <w:rFonts w:eastAsiaTheme="minorEastAsia"/>
                  <w:lang w:eastAsia="zh-CN"/>
                </w:rPr>
                <w:delText xml:space="preserve"> </w:delText>
              </w:r>
            </w:del>
            <w:ins w:id="12" w:author="NACT" w:date="2024-04-15T16:37:00Z">
              <w:r w:rsidR="00EE789F" w:rsidRPr="00986DD8">
                <w:rPr>
                  <w:lang w:eastAsia="zh-CN"/>
                </w:rPr>
                <w:t xml:space="preserve">Working document towards a preliminary draft revision of Report </w:t>
              </w:r>
            </w:ins>
            <w:r w:rsidRPr="00B20D13">
              <w:rPr>
                <w:rFonts w:eastAsiaTheme="minorEastAsia"/>
                <w:lang w:eastAsia="zh-CN"/>
              </w:rPr>
              <w:t>ITU-R SM.2</w:t>
            </w:r>
            <w:r>
              <w:rPr>
                <w:rFonts w:eastAsiaTheme="minorEastAsia"/>
                <w:lang w:eastAsia="zh-CN"/>
              </w:rPr>
              <w:t>505-0</w:t>
            </w:r>
          </w:p>
        </w:tc>
      </w:tr>
      <w:tr w:rsidR="000D43EF" w14:paraId="61C655E9" w14:textId="77777777" w:rsidTr="007D7BB5">
        <w:trPr>
          <w:cantSplit/>
        </w:trPr>
        <w:tc>
          <w:tcPr>
            <w:tcW w:w="9889" w:type="dxa"/>
            <w:gridSpan w:val="2"/>
          </w:tcPr>
          <w:p w14:paraId="276827A9" w14:textId="77777777" w:rsidR="000D43EF" w:rsidRDefault="000D43EF" w:rsidP="007D7BB5">
            <w:pPr>
              <w:pStyle w:val="Title1"/>
              <w:rPr>
                <w:lang w:eastAsia="zh-CN"/>
              </w:rPr>
            </w:pPr>
          </w:p>
        </w:tc>
      </w:tr>
    </w:tbl>
    <w:p w14:paraId="10DAAB7B" w14:textId="77777777" w:rsidR="000D43EF" w:rsidRDefault="000D43EF" w:rsidP="000D43EF">
      <w:pPr>
        <w:rPr>
          <w:b/>
          <w:bCs/>
          <w:lang w:eastAsia="zh-CN"/>
        </w:rPr>
      </w:pPr>
      <w:r>
        <w:rPr>
          <w:b/>
          <w:bCs/>
          <w:lang w:eastAsia="zh-CN"/>
        </w:rPr>
        <w:t>Background</w:t>
      </w:r>
    </w:p>
    <w:p w14:paraId="2FF14D60" w14:textId="2561B9ED" w:rsidR="000D43EF" w:rsidRDefault="000D43EF" w:rsidP="000D43EF">
      <w:pPr>
        <w:rPr>
          <w:lang w:eastAsia="zh-CN"/>
        </w:rPr>
      </w:pPr>
      <w:del w:id="13" w:author="NACT" w:date="2024-04-15T16:37:00Z">
        <w:r w:rsidRPr="00E85CAB" w:rsidDel="00EE789F">
          <w:rPr>
            <w:lang w:eastAsia="zh-CN"/>
          </w:rPr>
          <w:delText xml:space="preserve">Recommendation </w:delText>
        </w:r>
      </w:del>
      <w:ins w:id="14" w:author="NACT" w:date="2024-04-15T16:37:00Z">
        <w:r w:rsidR="00EE789F">
          <w:rPr>
            <w:lang w:eastAsia="zh-CN"/>
          </w:rPr>
          <w:t xml:space="preserve">Report </w:t>
        </w:r>
      </w:ins>
      <w:r w:rsidRPr="00E85CAB">
        <w:rPr>
          <w:lang w:eastAsia="zh-CN"/>
        </w:rPr>
        <w:t>ITU-R SM.2505-0 was approved in 2022 to provide administrations with guidelines</w:t>
      </w:r>
      <w:r>
        <w:rPr>
          <w:lang w:eastAsia="zh-CN"/>
        </w:rPr>
        <w:t xml:space="preserve"> the impact spectrum i</w:t>
      </w:r>
      <w:r w:rsidRPr="00357CBD">
        <w:rPr>
          <w:lang w:eastAsia="zh-CN"/>
        </w:rPr>
        <w:t>mpact and human hazard issues for wireless power transmission via radio frequency beam</w:t>
      </w:r>
      <w:r>
        <w:rPr>
          <w:lang w:eastAsia="zh-CN"/>
        </w:rPr>
        <w:t>. The United States is also developing a variant of this technology for use in the 24 GHz ISM band.</w:t>
      </w:r>
    </w:p>
    <w:p w14:paraId="57321E7C" w14:textId="77777777" w:rsidR="000D43EF" w:rsidRDefault="000D43EF" w:rsidP="000D43EF">
      <w:pPr>
        <w:rPr>
          <w:lang w:eastAsia="zh-CN"/>
        </w:rPr>
      </w:pPr>
    </w:p>
    <w:p w14:paraId="38C8673E" w14:textId="77777777" w:rsidR="000D43EF" w:rsidRPr="00E85CAB" w:rsidRDefault="000D43EF" w:rsidP="000D43EF">
      <w:pPr>
        <w:rPr>
          <w:b/>
          <w:bCs/>
          <w:lang w:eastAsia="zh-CN"/>
        </w:rPr>
      </w:pPr>
      <w:r w:rsidRPr="00E85CAB">
        <w:rPr>
          <w:b/>
          <w:bCs/>
          <w:lang w:eastAsia="zh-CN"/>
        </w:rPr>
        <w:t>Proposal</w:t>
      </w:r>
    </w:p>
    <w:p w14:paraId="7B2D9A73" w14:textId="13177F05" w:rsidR="000D43EF" w:rsidRDefault="000D43EF" w:rsidP="000D43EF">
      <w:pPr>
        <w:rPr>
          <w:rFonts w:eastAsia="MS Mincho"/>
        </w:rPr>
      </w:pPr>
      <w:r w:rsidRPr="00E85CAB">
        <w:rPr>
          <w:lang w:eastAsia="zh-CN"/>
        </w:rPr>
        <w:t xml:space="preserve">The United States proposes </w:t>
      </w:r>
      <w:r>
        <w:rPr>
          <w:lang w:eastAsia="zh-CN"/>
        </w:rPr>
        <w:t xml:space="preserve">that </w:t>
      </w:r>
      <w:ins w:id="15" w:author="NACT" w:date="2024-04-15T16:39:00Z">
        <w:r w:rsidR="00C43865">
          <w:rPr>
            <w:lang w:eastAsia="zh-CN"/>
          </w:rPr>
          <w:t xml:space="preserve">Report </w:t>
        </w:r>
      </w:ins>
      <w:r w:rsidRPr="00E80CBC">
        <w:rPr>
          <w:lang w:eastAsia="zh-CN"/>
        </w:rPr>
        <w:t xml:space="preserve">ITU-R SM.2505-0 </w:t>
      </w:r>
      <w:r>
        <w:rPr>
          <w:lang w:eastAsia="zh-CN"/>
        </w:rPr>
        <w:t xml:space="preserve">be amended with the material in the attachment that documents the impacts of Beam WPT use in 24.1-24.15 GHz. </w:t>
      </w:r>
      <w:del w:id="16" w:author="Behrooz Abiri" w:date="2024-04-09T09:34:00Z">
        <w:r w:rsidDel="00DC2FD4">
          <w:rPr>
            <w:lang w:eastAsia="zh-CN"/>
          </w:rPr>
          <w:delText xml:space="preserve"> </w:delText>
        </w:r>
        <w:commentRangeStart w:id="17"/>
        <w:r w:rsidRPr="00E85CAB" w:rsidDel="00DC2FD4">
          <w:rPr>
            <w:lang w:eastAsia="zh-CN"/>
          </w:rPr>
          <w:delText>Group 1</w:delText>
        </w:r>
        <w:commentRangeEnd w:id="17"/>
        <w:r w:rsidR="000F4E35" w:rsidDel="00DC2FD4">
          <w:rPr>
            <w:rStyle w:val="CommentReference"/>
          </w:rPr>
          <w:commentReference w:id="17"/>
        </w:r>
        <w:r w:rsidRPr="00E85CAB" w:rsidDel="00DC2FD4">
          <w:rPr>
            <w:lang w:eastAsia="zh-CN"/>
          </w:rPr>
          <w:delText xml:space="preserve"> for further consideration</w:delText>
        </w:r>
        <w:r w:rsidRPr="00357CBD" w:rsidDel="00DC2FD4">
          <w:rPr>
            <w:lang w:eastAsia="zh-CN"/>
          </w:rPr>
          <w:delText xml:space="preserve"> and approval.</w:delText>
        </w:r>
        <w:r w:rsidRPr="00E85CAB" w:rsidDel="00DC2FD4">
          <w:rPr>
            <w:rFonts w:eastAsia="MS Mincho"/>
          </w:rPr>
          <w:delText xml:space="preserve"> </w:delText>
        </w:r>
      </w:del>
      <w:r>
        <w:rPr>
          <w:rFonts w:eastAsia="MS Mincho"/>
        </w:rPr>
        <w:t>The proposed changes only involve Study F (24.1-24.15 GHz).  Except for adding several near 24 GHz bands of other services for consideration in the “</w:t>
      </w:r>
      <w:r w:rsidRPr="00126FF8">
        <w:rPr>
          <w:rFonts w:eastAsia="MS Mincho"/>
        </w:rPr>
        <w:t>Studies on the impact to the incumbent systems</w:t>
      </w:r>
      <w:r>
        <w:rPr>
          <w:rFonts w:eastAsia="MS Mincho"/>
        </w:rPr>
        <w:t>” section, other parts of the document are unchanged.</w:t>
      </w:r>
    </w:p>
    <w:p w14:paraId="1F8B2152" w14:textId="77777777" w:rsidR="000D43EF" w:rsidRDefault="000D43EF" w:rsidP="000D43EF">
      <w:pPr>
        <w:rPr>
          <w:lang w:eastAsia="zh-CN"/>
        </w:rPr>
      </w:pPr>
    </w:p>
    <w:p w14:paraId="3789FDB6" w14:textId="6D084D6D" w:rsidR="000D43EF" w:rsidRDefault="000D43EF" w:rsidP="000D43EF">
      <w:pPr>
        <w:ind w:left="1134" w:hanging="1134"/>
        <w:rPr>
          <w:lang w:eastAsia="zh-CN"/>
        </w:rPr>
      </w:pPr>
      <w:r w:rsidRPr="001750B8">
        <w:rPr>
          <w:b/>
          <w:bCs/>
          <w:lang w:eastAsia="zh-CN"/>
        </w:rPr>
        <w:t>Attachment</w:t>
      </w:r>
      <w:r w:rsidRPr="00595F3F">
        <w:rPr>
          <w:lang w:eastAsia="zh-CN"/>
        </w:rPr>
        <w:t xml:space="preserve">: </w:t>
      </w:r>
      <w:del w:id="18" w:author="NACT" w:date="2024-04-15T16:38:00Z">
        <w:r w:rsidDel="00EE789F">
          <w:rPr>
            <w:lang w:eastAsia="zh-CN"/>
          </w:rPr>
          <w:delText xml:space="preserve">Draft Revision to Recommendation </w:delText>
        </w:r>
      </w:del>
      <w:ins w:id="19" w:author="NACT" w:date="2024-04-15T16:38:00Z">
        <w:r w:rsidR="00EE789F" w:rsidRPr="00986DD8">
          <w:rPr>
            <w:lang w:eastAsia="zh-CN"/>
          </w:rPr>
          <w:t xml:space="preserve">Working document towards a preliminary draft revision of Report </w:t>
        </w:r>
      </w:ins>
      <w:r>
        <w:rPr>
          <w:lang w:eastAsia="zh-CN"/>
        </w:rPr>
        <w:t xml:space="preserve">ITU-R SM.2505-0 </w:t>
      </w:r>
    </w:p>
    <w:p w14:paraId="43D70E6D" w14:textId="77777777" w:rsidR="000D43EF" w:rsidRDefault="000D43EF" w:rsidP="000D43EF">
      <w:pPr>
        <w:ind w:left="1134" w:hanging="1134"/>
        <w:rPr>
          <w:lang w:eastAsia="zh-CN"/>
        </w:rPr>
      </w:pPr>
    </w:p>
    <w:p w14:paraId="2C51473D" w14:textId="77777777" w:rsidR="000D43EF" w:rsidRPr="00595F3F" w:rsidRDefault="000D43EF" w:rsidP="000D43EF">
      <w:pPr>
        <w:ind w:left="1134" w:hanging="1134"/>
        <w:rPr>
          <w:lang w:eastAsia="zh-CN"/>
        </w:rPr>
      </w:pPr>
      <w:r>
        <w:rPr>
          <w:noProof/>
          <w:lang w:eastAsia="zh-CN"/>
        </w:rPr>
        <mc:AlternateContent>
          <mc:Choice Requires="wps">
            <w:drawing>
              <wp:anchor distT="0" distB="0" distL="114300" distR="114300" simplePos="0" relativeHeight="251659264" behindDoc="0" locked="0" layoutInCell="1" allowOverlap="1" wp14:anchorId="06B23FFF" wp14:editId="7F4DC385">
                <wp:simplePos x="0" y="0"/>
                <wp:positionH relativeFrom="column">
                  <wp:posOffset>329878</wp:posOffset>
                </wp:positionH>
                <wp:positionV relativeFrom="paragraph">
                  <wp:posOffset>43518</wp:posOffset>
                </wp:positionV>
                <wp:extent cx="2112380" cy="1765139"/>
                <wp:effectExtent l="0" t="0" r="8890" b="13335"/>
                <wp:wrapNone/>
                <wp:docPr id="1940952382" name="Text Box 1"/>
                <wp:cNvGraphicFramePr/>
                <a:graphic xmlns:a="http://schemas.openxmlformats.org/drawingml/2006/main">
                  <a:graphicData uri="http://schemas.microsoft.com/office/word/2010/wordprocessingShape">
                    <wps:wsp>
                      <wps:cNvSpPr txBox="1"/>
                      <wps:spPr>
                        <a:xfrm>
                          <a:off x="0" y="0"/>
                          <a:ext cx="2112380" cy="1765139"/>
                        </a:xfrm>
                        <a:prstGeom prst="rect">
                          <a:avLst/>
                        </a:prstGeom>
                        <a:solidFill>
                          <a:schemeClr val="lt1"/>
                        </a:solidFill>
                        <a:ln w="6350">
                          <a:solidFill>
                            <a:prstClr val="black"/>
                          </a:solidFill>
                        </a:ln>
                      </wps:spPr>
                      <wps:txbx>
                        <w:txbxContent>
                          <w:p w14:paraId="6A0B6A30" w14:textId="77777777" w:rsidR="000D43EF" w:rsidRPr="007D7BB5" w:rsidRDefault="000D43EF" w:rsidP="000D43EF">
                            <w:pPr>
                              <w:rPr>
                                <w:b/>
                                <w:bCs/>
                              </w:rPr>
                            </w:pPr>
                            <w:proofErr w:type="gramStart"/>
                            <w:r w:rsidRPr="008B6640">
                              <w:rPr>
                                <w:b/>
                                <w:bCs/>
                                <w:highlight w:val="cyan"/>
                              </w:rPr>
                              <w:t>In order to</w:t>
                            </w:r>
                            <w:proofErr w:type="gramEnd"/>
                            <w:r w:rsidRPr="008B6640">
                              <w:rPr>
                                <w:b/>
                                <w:bCs/>
                                <w:highlight w:val="cyan"/>
                              </w:rPr>
                              <w:t xml:space="preserve"> keep the size of this document manageable, this excerpt contains only the parts of the Chairman’s Report document for which changes are proposed.  These changes only concern 24 GHz Bem WPT and do not affect any other bands.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B23FFF" id="_x0000_t202" coordsize="21600,21600" o:spt="202" path="m,l,21600r21600,l21600,xe">
                <v:stroke joinstyle="miter"/>
                <v:path gradientshapeok="t" o:connecttype="rect"/>
              </v:shapetype>
              <v:shape id="Text Box 1" o:spid="_x0000_s1026" type="#_x0000_t202" style="position:absolute;left:0;text-align:left;margin-left:25.95pt;margin-top:3.45pt;width:166.35pt;height:1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" fillcolor="white [3201]" strokeweight=".5pt">
                <v:textbox>
                  <w:txbxContent>
                    <w:p w14:paraId="6A0B6A30" w14:textId="77777777" w:rsidR="000D43EF" w:rsidRPr="007D7BB5" w:rsidRDefault="000D43EF" w:rsidP="000D43EF">
                      <w:pPr>
                        <w:rPr>
                          <w:b/>
                          <w:bCs/>
                        </w:rPr>
                      </w:pPr>
                      <w:proofErr w:type="gramStart"/>
                      <w:r w:rsidRPr="008B6640">
                        <w:rPr>
                          <w:b/>
                          <w:bCs/>
                          <w:highlight w:val="cyan"/>
                        </w:rPr>
                        <w:t>In order to</w:t>
                      </w:r>
                      <w:proofErr w:type="gramEnd"/>
                      <w:r w:rsidRPr="008B6640">
                        <w:rPr>
                          <w:b/>
                          <w:bCs/>
                          <w:highlight w:val="cyan"/>
                        </w:rPr>
                        <w:t xml:space="preserve"> keep the size of this document manageable, this excerpt contains only the parts of the Chairman’s Report document for which changes are proposed.  These changes only concern 24 GHz Bem WPT and do not affect any other bands.</w:t>
                      </w:r>
                    </w:p>
                  </w:txbxContent>
                </v:textbox>
              </v:shape>
            </w:pict>
          </mc:Fallback>
        </mc:AlternateContent>
      </w:r>
    </w:p>
    <w:p w14:paraId="4526A841" w14:textId="77777777" w:rsidR="000D43EF" w:rsidRDefault="000D43EF" w:rsidP="000D43EF">
      <w:pPr>
        <w:spacing w:after="160" w:line="259" w:lineRule="auto"/>
        <w:rPr>
          <w:szCs w:val="20"/>
          <w:lang w:val="en-GB" w:eastAsia="zh-CN"/>
        </w:rPr>
      </w:pPr>
      <w:r>
        <w:rPr>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43EF" w:rsidRPr="000D43EF" w14:paraId="57EC1838" w14:textId="77777777" w:rsidTr="007D7BB5">
        <w:trPr>
          <w:cantSplit/>
        </w:trPr>
        <w:tc>
          <w:tcPr>
            <w:tcW w:w="6487" w:type="dxa"/>
            <w:vAlign w:val="center"/>
          </w:tcPr>
          <w:p w14:paraId="4813A993" w14:textId="77777777" w:rsidR="000D43EF" w:rsidRPr="000D43EF" w:rsidRDefault="000D43EF" w:rsidP="000D43EF">
            <w:pPr>
              <w:shd w:val="solid" w:color="FFFFFF" w:fill="FFFFFF"/>
              <w:rPr>
                <w:rFonts w:ascii="Verdana" w:hAnsi="Verdana" w:cs="Times New Roman Bold"/>
                <w:b/>
                <w:bCs/>
                <w:sz w:val="26"/>
                <w:szCs w:val="26"/>
              </w:rPr>
            </w:pPr>
            <w:r w:rsidRPr="000D43EF">
              <w:rPr>
                <w:rFonts w:ascii="Verdana" w:hAnsi="Verdana" w:cs="Times New Roman Bold"/>
                <w:b/>
                <w:bCs/>
                <w:sz w:val="26"/>
                <w:szCs w:val="26"/>
              </w:rPr>
              <w:t>Radiocommunication Study Groups</w:t>
            </w:r>
          </w:p>
        </w:tc>
        <w:tc>
          <w:tcPr>
            <w:tcW w:w="3402" w:type="dxa"/>
          </w:tcPr>
          <w:p w14:paraId="355D50A8" w14:textId="77777777" w:rsidR="000D43EF" w:rsidRPr="000D43EF" w:rsidRDefault="000D43EF" w:rsidP="000D43EF">
            <w:pPr>
              <w:shd w:val="solid" w:color="FFFFFF" w:fill="FFFFFF"/>
              <w:spacing w:line="240" w:lineRule="atLeast"/>
            </w:pPr>
            <w:r w:rsidRPr="000D43EF">
              <w:rPr>
                <w:noProof/>
                <w:lang w:eastAsia="en-GB"/>
              </w:rPr>
              <w:drawing>
                <wp:inline distT="0" distB="0" distL="0" distR="0" wp14:anchorId="0A3C4137" wp14:editId="449E9161">
                  <wp:extent cx="765175" cy="765175"/>
                  <wp:effectExtent l="0" t="0" r="0" b="0"/>
                  <wp:docPr id="1179414392" name="Picture 117941439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14392" name="Picture 1179414392" descr="A blue logo with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43EF" w:rsidRPr="000D43EF" w14:paraId="08D2899C" w14:textId="77777777" w:rsidTr="007D7BB5">
        <w:trPr>
          <w:cantSplit/>
        </w:trPr>
        <w:tc>
          <w:tcPr>
            <w:tcW w:w="6487" w:type="dxa"/>
            <w:tcBorders>
              <w:bottom w:val="single" w:sz="12" w:space="0" w:color="auto"/>
            </w:tcBorders>
          </w:tcPr>
          <w:p w14:paraId="1769F85C" w14:textId="77777777" w:rsidR="000D43EF" w:rsidRPr="000D43EF" w:rsidRDefault="000D43EF" w:rsidP="000D43EF">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76996FF" w14:textId="77777777" w:rsidR="000D43EF" w:rsidRPr="000D43EF" w:rsidRDefault="000D43EF" w:rsidP="000D43EF">
            <w:pPr>
              <w:shd w:val="solid" w:color="FFFFFF" w:fill="FFFFFF"/>
              <w:spacing w:after="48" w:line="240" w:lineRule="atLeast"/>
              <w:rPr>
                <w:sz w:val="22"/>
                <w:szCs w:val="22"/>
              </w:rPr>
            </w:pPr>
          </w:p>
        </w:tc>
      </w:tr>
      <w:tr w:rsidR="000D43EF" w:rsidRPr="000D43EF" w14:paraId="51C6F6CD" w14:textId="77777777" w:rsidTr="007D7BB5">
        <w:trPr>
          <w:cantSplit/>
        </w:trPr>
        <w:tc>
          <w:tcPr>
            <w:tcW w:w="6487" w:type="dxa"/>
            <w:tcBorders>
              <w:top w:val="single" w:sz="12" w:space="0" w:color="auto"/>
            </w:tcBorders>
          </w:tcPr>
          <w:p w14:paraId="0FF5D867" w14:textId="77777777" w:rsidR="000D43EF" w:rsidRPr="000D43EF" w:rsidRDefault="000D43EF" w:rsidP="000D43EF">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57B99C5" w14:textId="77777777" w:rsidR="000D43EF" w:rsidRPr="000D43EF" w:rsidRDefault="000D43EF" w:rsidP="000D43EF">
            <w:pPr>
              <w:shd w:val="solid" w:color="FFFFFF" w:fill="FFFFFF"/>
              <w:spacing w:after="48" w:line="240" w:lineRule="atLeast"/>
            </w:pPr>
          </w:p>
        </w:tc>
      </w:tr>
      <w:tr w:rsidR="000D43EF" w:rsidRPr="000D43EF" w14:paraId="1943481F" w14:textId="77777777" w:rsidTr="007D7BB5">
        <w:trPr>
          <w:cantSplit/>
        </w:trPr>
        <w:tc>
          <w:tcPr>
            <w:tcW w:w="6487" w:type="dxa"/>
            <w:vMerge w:val="restart"/>
          </w:tcPr>
          <w:p w14:paraId="58F70750" w14:textId="0AE9FF78" w:rsidR="000D43EF" w:rsidRPr="000D43EF" w:rsidRDefault="005B7790" w:rsidP="000D43EF">
            <w:pPr>
              <w:shd w:val="solid" w:color="FFFFFF" w:fill="FFFFFF"/>
              <w:spacing w:after="240"/>
              <w:ind w:left="1134" w:hanging="1134"/>
              <w:rPr>
                <w:rFonts w:ascii="Verdana" w:hAnsi="Verdana"/>
                <w:sz w:val="20"/>
              </w:rPr>
            </w:pPr>
            <w:ins w:id="20" w:author="michael marcus" w:date="2024-04-02T17:12:00Z">
              <w:r>
                <w:rPr>
                  <w:noProof/>
                  <w14:ligatures w14:val="standardContextual"/>
                </w:rPr>
                <mc:AlternateContent>
                  <mc:Choice Requires="wps">
                    <w:drawing>
                      <wp:anchor distT="0" distB="0" distL="114300" distR="114300" simplePos="0" relativeHeight="251661312" behindDoc="0" locked="0" layoutInCell="1" allowOverlap="1" wp14:anchorId="7E85131D" wp14:editId="298D9C38">
                        <wp:simplePos x="0" y="0"/>
                        <wp:positionH relativeFrom="column">
                          <wp:posOffset>-855980</wp:posOffset>
                        </wp:positionH>
                        <wp:positionV relativeFrom="paragraph">
                          <wp:posOffset>275590</wp:posOffset>
                        </wp:positionV>
                        <wp:extent cx="1117600" cy="1701800"/>
                        <wp:effectExtent l="0" t="0" r="12700" b="12700"/>
                        <wp:wrapNone/>
                        <wp:docPr id="299964100" name="Text Box 1"/>
                        <wp:cNvGraphicFramePr/>
                        <a:graphic xmlns:a="http://schemas.openxmlformats.org/drawingml/2006/main">
                          <a:graphicData uri="http://schemas.microsoft.com/office/word/2010/wordprocessingShape">
                            <wps:wsp>
                              <wps:cNvSpPr txBox="1"/>
                              <wps:spPr>
                                <a:xfrm>
                                  <a:off x="0" y="0"/>
                                  <a:ext cx="1117600" cy="1701800"/>
                                </a:xfrm>
                                <a:prstGeom prst="rect">
                                  <a:avLst/>
                                </a:prstGeom>
                                <a:solidFill>
                                  <a:schemeClr val="lt1"/>
                                </a:solidFill>
                                <a:ln w="6350">
                                  <a:solidFill>
                                    <a:prstClr val="black"/>
                                  </a:solidFill>
                                </a:ln>
                              </wps:spPr>
                              <wps:txbx>
                                <w:txbxContent>
                                  <w:p w14:paraId="008C6C43" w14:textId="7214C642" w:rsidR="005B7790" w:rsidRPr="005B7790" w:rsidRDefault="005B7790" w:rsidP="005B7790">
                                    <w:pPr>
                                      <w:rPr>
                                        <w:ins w:id="21" w:author="michael marcus" w:date="2024-04-02T17:13:00Z"/>
                                        <w:b/>
                                        <w:bCs/>
                                        <w:i/>
                                        <w:iCs/>
                                        <w:highlight w:val="cyan"/>
                                        <w:rPrChange w:id="22" w:author="michael marcus" w:date="2024-04-02T17:14:00Z">
                                          <w:rPr>
                                            <w:ins w:id="23" w:author="michael marcus" w:date="2024-04-02T17:13:00Z"/>
                                          </w:rPr>
                                        </w:rPrChange>
                                      </w:rPr>
                                    </w:pPr>
                                    <w:ins w:id="24" w:author="michael marcus" w:date="2024-04-02T17:12:00Z">
                                      <w:r w:rsidRPr="005B7790">
                                        <w:rPr>
                                          <w:b/>
                                          <w:bCs/>
                                          <w:i/>
                                          <w:iCs/>
                                          <w:highlight w:val="cyan"/>
                                          <w:rPrChange w:id="25" w:author="michael marcus" w:date="2024-04-02T17:14:00Z">
                                            <w:rPr/>
                                          </w:rPrChange>
                                        </w:rPr>
                                        <w:t>Note</w:t>
                                      </w:r>
                                    </w:ins>
                                    <w:ins w:id="26" w:author="michael marcus" w:date="2024-04-02T17:13:00Z">
                                      <w:r w:rsidRPr="005B7790">
                                        <w:rPr>
                                          <w:b/>
                                          <w:bCs/>
                                          <w:i/>
                                          <w:iCs/>
                                          <w:highlight w:val="cyan"/>
                                          <w:rPrChange w:id="27" w:author="michael marcus" w:date="2024-04-02T17:14:00Z">
                                            <w:rPr/>
                                          </w:rPrChange>
                                        </w:rPr>
                                        <w:t>:   The Table of Contents isn’t quite right here since this is an excer</w:t>
                                      </w:r>
                                    </w:ins>
                                    <w:ins w:id="28" w:author="michael marcus" w:date="2024-04-02T17:14:00Z">
                                      <w:r w:rsidRPr="005B7790">
                                        <w:rPr>
                                          <w:b/>
                                          <w:bCs/>
                                          <w:i/>
                                          <w:iCs/>
                                          <w:highlight w:val="cyan"/>
                                          <w:rPrChange w:id="29" w:author="michael marcus" w:date="2024-04-02T17:14:00Z">
                                            <w:rPr/>
                                          </w:rPrChange>
                                        </w:rPr>
                                        <w:t>p</w:t>
                                      </w:r>
                                    </w:ins>
                                    <w:ins w:id="30" w:author="michael marcus" w:date="2024-04-02T17:13:00Z">
                                      <w:r w:rsidRPr="005B7790">
                                        <w:rPr>
                                          <w:b/>
                                          <w:bCs/>
                                          <w:i/>
                                          <w:iCs/>
                                          <w:highlight w:val="cyan"/>
                                          <w:rPrChange w:id="31" w:author="michael marcus" w:date="2024-04-02T17:14:00Z">
                                            <w:rPr/>
                                          </w:rPrChange>
                                        </w:rPr>
                                        <w:t>t.</w:t>
                                      </w:r>
                                    </w:ins>
                                  </w:p>
                                  <w:p w14:paraId="7D4B185B" w14:textId="4964153A" w:rsidR="005B7790" w:rsidRPr="005B7790" w:rsidRDefault="005B7790" w:rsidP="005B7790">
                                    <w:pPr>
                                      <w:rPr>
                                        <w:b/>
                                        <w:bCs/>
                                        <w:i/>
                                        <w:iCs/>
                                        <w:rPrChange w:id="32" w:author="michael marcus" w:date="2024-04-02T17:14:00Z">
                                          <w:rPr/>
                                        </w:rPrChange>
                                      </w:rPr>
                                    </w:pPr>
                                    <w:ins w:id="33" w:author="michael marcus" w:date="2024-04-02T17:13:00Z">
                                      <w:r w:rsidRPr="005B7790">
                                        <w:rPr>
                                          <w:b/>
                                          <w:bCs/>
                                          <w:i/>
                                          <w:iCs/>
                                          <w:highlight w:val="cyan"/>
                                          <w:rPrChange w:id="34" w:author="michael marcus" w:date="2024-04-02T17:14:00Z">
                                            <w:rPr/>
                                          </w:rPrChange>
                                        </w:rPr>
                                        <w:t>Is correct in full version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5131D" id="_x0000_s1027" type="#_x0000_t202" style="position:absolute;left:0;text-align:left;margin-left:-67.4pt;margin-top:21.7pt;width:88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" fillcolor="white [3201]" strokeweight=".5pt">
                        <v:textbox>
                          <w:txbxContent>
                            <w:p w14:paraId="008C6C43" w14:textId="7214C642" w:rsidR="005B7790" w:rsidRPr="005B7790" w:rsidRDefault="005B7790" w:rsidP="005B7790">
                              <w:pPr>
                                <w:rPr>
                                  <w:ins w:id="35" w:author="michael marcus" w:date="2024-04-02T17:13:00Z"/>
                                  <w:b/>
                                  <w:bCs/>
                                  <w:i/>
                                  <w:iCs/>
                                  <w:highlight w:val="cyan"/>
                                  <w:rPrChange w:id="36" w:author="michael marcus" w:date="2024-04-02T17:14:00Z">
                                    <w:rPr>
                                      <w:ins w:id="37" w:author="michael marcus" w:date="2024-04-02T17:13:00Z"/>
                                    </w:rPr>
                                  </w:rPrChange>
                                </w:rPr>
                              </w:pPr>
                              <w:ins w:id="38" w:author="michael marcus" w:date="2024-04-02T17:12:00Z">
                                <w:r w:rsidRPr="005B7790">
                                  <w:rPr>
                                    <w:b/>
                                    <w:bCs/>
                                    <w:i/>
                                    <w:iCs/>
                                    <w:highlight w:val="cyan"/>
                                    <w:rPrChange w:id="39" w:author="michael marcus" w:date="2024-04-02T17:14:00Z">
                                      <w:rPr/>
                                    </w:rPrChange>
                                  </w:rPr>
                                  <w:t>Note</w:t>
                                </w:r>
                              </w:ins>
                              <w:ins w:id="40" w:author="michael marcus" w:date="2024-04-02T17:13:00Z">
                                <w:r w:rsidRPr="005B7790">
                                  <w:rPr>
                                    <w:b/>
                                    <w:bCs/>
                                    <w:i/>
                                    <w:iCs/>
                                    <w:highlight w:val="cyan"/>
                                    <w:rPrChange w:id="41" w:author="michael marcus" w:date="2024-04-02T17:14:00Z">
                                      <w:rPr/>
                                    </w:rPrChange>
                                  </w:rPr>
                                  <w:t>:   The Table of Contents isn’t quite right here since this is an excer</w:t>
                                </w:r>
                              </w:ins>
                              <w:ins w:id="42" w:author="michael marcus" w:date="2024-04-02T17:14:00Z">
                                <w:r w:rsidRPr="005B7790">
                                  <w:rPr>
                                    <w:b/>
                                    <w:bCs/>
                                    <w:i/>
                                    <w:iCs/>
                                    <w:highlight w:val="cyan"/>
                                    <w:rPrChange w:id="43" w:author="michael marcus" w:date="2024-04-02T17:14:00Z">
                                      <w:rPr/>
                                    </w:rPrChange>
                                  </w:rPr>
                                  <w:t>p</w:t>
                                </w:r>
                              </w:ins>
                              <w:ins w:id="44" w:author="michael marcus" w:date="2024-04-02T17:13:00Z">
                                <w:r w:rsidRPr="005B7790">
                                  <w:rPr>
                                    <w:b/>
                                    <w:bCs/>
                                    <w:i/>
                                    <w:iCs/>
                                    <w:highlight w:val="cyan"/>
                                    <w:rPrChange w:id="45" w:author="michael marcus" w:date="2024-04-02T17:14:00Z">
                                      <w:rPr/>
                                    </w:rPrChange>
                                  </w:rPr>
                                  <w:t>t.</w:t>
                                </w:r>
                              </w:ins>
                            </w:p>
                            <w:p w14:paraId="7D4B185B" w14:textId="4964153A" w:rsidR="005B7790" w:rsidRPr="005B7790" w:rsidRDefault="005B7790" w:rsidP="005B7790">
                              <w:pPr>
                                <w:rPr>
                                  <w:b/>
                                  <w:bCs/>
                                  <w:i/>
                                  <w:iCs/>
                                  <w:rPrChange w:id="46" w:author="michael marcus" w:date="2024-04-02T17:14:00Z">
                                    <w:rPr/>
                                  </w:rPrChange>
                                </w:rPr>
                              </w:pPr>
                              <w:ins w:id="47" w:author="michael marcus" w:date="2024-04-02T17:13:00Z">
                                <w:r w:rsidRPr="005B7790">
                                  <w:rPr>
                                    <w:b/>
                                    <w:bCs/>
                                    <w:i/>
                                    <w:iCs/>
                                    <w:highlight w:val="cyan"/>
                                    <w:rPrChange w:id="48" w:author="michael marcus" w:date="2024-04-02T17:14:00Z">
                                      <w:rPr/>
                                    </w:rPrChange>
                                  </w:rPr>
                                  <w:t>Is correct in full version</w:t>
                                </w:r>
                              </w:ins>
                            </w:p>
                          </w:txbxContent>
                        </v:textbox>
                      </v:shape>
                    </w:pict>
                  </mc:Fallback>
                </mc:AlternateContent>
              </w:r>
            </w:ins>
            <w:r w:rsidR="000D43EF" w:rsidRPr="000D43EF">
              <w:rPr>
                <w:rFonts w:ascii="Verdana" w:hAnsi="Verdana"/>
                <w:sz w:val="20"/>
              </w:rPr>
              <w:t>Source:</w:t>
            </w:r>
            <w:r w:rsidR="000D43EF" w:rsidRPr="000D43EF">
              <w:rPr>
                <w:rFonts w:ascii="Verdana" w:hAnsi="Verdana"/>
                <w:sz w:val="20"/>
              </w:rPr>
              <w:tab/>
            </w:r>
            <w:del w:id="49" w:author="NACT" w:date="2024-04-15T16:41:00Z">
              <w:r w:rsidR="000D43EF" w:rsidRPr="000D43EF" w:rsidDel="00C43865">
                <w:rPr>
                  <w:rFonts w:ascii="Verdana" w:hAnsi="Verdana"/>
                  <w:sz w:val="20"/>
                </w:rPr>
                <w:delText>Document 1A/TEMP/93(Rev.1) (edited)</w:delText>
              </w:r>
            </w:del>
            <w:r w:rsidR="000D43EF" w:rsidRPr="000D43EF">
              <w:rPr>
                <w:rFonts w:ascii="Verdana" w:hAnsi="Verdana"/>
                <w:sz w:val="20"/>
              </w:rPr>
              <w:t xml:space="preserve"> </w:t>
            </w:r>
          </w:p>
        </w:tc>
        <w:tc>
          <w:tcPr>
            <w:tcW w:w="3402" w:type="dxa"/>
          </w:tcPr>
          <w:p w14:paraId="17E07709" w14:textId="4C953534" w:rsidR="000D43EF" w:rsidRPr="000D43EF" w:rsidRDefault="000D43EF" w:rsidP="000D43EF">
            <w:pPr>
              <w:shd w:val="solid" w:color="FFFFFF" w:fill="FFFFFF"/>
              <w:spacing w:line="240" w:lineRule="atLeast"/>
              <w:rPr>
                <w:rFonts w:ascii="Verdana" w:hAnsi="Verdana"/>
                <w:sz w:val="20"/>
                <w:lang w:val="pt-BR" w:eastAsia="zh-CN"/>
              </w:rPr>
            </w:pPr>
            <w:del w:id="50" w:author="NACT" w:date="2024-04-15T16:41:00Z">
              <w:r w:rsidRPr="000D43EF" w:rsidDel="00C43865">
                <w:rPr>
                  <w:rFonts w:ascii="Verdana" w:hAnsi="Verdana"/>
                  <w:b/>
                  <w:sz w:val="20"/>
                  <w:lang w:val="pt-BR" w:eastAsia="zh-CN"/>
                </w:rPr>
                <w:delText>Revision 1 to</w:delText>
              </w:r>
              <w:r w:rsidRPr="000D43EF" w:rsidDel="00C43865">
                <w:rPr>
                  <w:rFonts w:ascii="Verdana" w:hAnsi="Verdana"/>
                  <w:b/>
                  <w:sz w:val="20"/>
                  <w:lang w:val="pt-BR" w:eastAsia="zh-CN"/>
                </w:rPr>
                <w:br/>
                <w:delText>Document 1/107-E</w:delText>
              </w:r>
            </w:del>
          </w:p>
        </w:tc>
      </w:tr>
      <w:tr w:rsidR="000D43EF" w:rsidRPr="000D43EF" w14:paraId="0B756B59" w14:textId="77777777" w:rsidTr="007D7BB5">
        <w:trPr>
          <w:cantSplit/>
        </w:trPr>
        <w:tc>
          <w:tcPr>
            <w:tcW w:w="6487" w:type="dxa"/>
            <w:vMerge/>
          </w:tcPr>
          <w:p w14:paraId="45329B69" w14:textId="77777777" w:rsidR="000D43EF" w:rsidRPr="000D43EF" w:rsidRDefault="000D43EF" w:rsidP="000D43EF">
            <w:pPr>
              <w:spacing w:before="60"/>
              <w:jc w:val="center"/>
              <w:rPr>
                <w:b/>
                <w:smallCaps/>
                <w:sz w:val="32"/>
                <w:lang w:val="pt-BR" w:eastAsia="zh-CN"/>
              </w:rPr>
            </w:pPr>
          </w:p>
        </w:tc>
        <w:tc>
          <w:tcPr>
            <w:tcW w:w="3402" w:type="dxa"/>
          </w:tcPr>
          <w:p w14:paraId="4180F64B" w14:textId="77777777" w:rsidR="000D43EF" w:rsidRPr="000D43EF" w:rsidRDefault="000D43EF" w:rsidP="000D43EF">
            <w:pPr>
              <w:shd w:val="solid" w:color="FFFFFF" w:fill="FFFFFF"/>
              <w:spacing w:line="240" w:lineRule="atLeast"/>
              <w:rPr>
                <w:rFonts w:ascii="Verdana" w:hAnsi="Verdana"/>
                <w:sz w:val="20"/>
                <w:lang w:eastAsia="zh-CN"/>
              </w:rPr>
            </w:pPr>
            <w:r w:rsidRPr="000D43EF">
              <w:rPr>
                <w:rFonts w:ascii="Verdana" w:hAnsi="Verdana"/>
                <w:b/>
                <w:sz w:val="20"/>
                <w:lang w:eastAsia="zh-CN"/>
              </w:rPr>
              <w:t xml:space="preserve"> </w:t>
            </w:r>
          </w:p>
        </w:tc>
      </w:tr>
      <w:tr w:rsidR="000D43EF" w:rsidRPr="000D43EF" w14:paraId="2F52FAAC" w14:textId="77777777" w:rsidTr="007D7BB5">
        <w:trPr>
          <w:cantSplit/>
        </w:trPr>
        <w:tc>
          <w:tcPr>
            <w:tcW w:w="6487" w:type="dxa"/>
            <w:vMerge/>
          </w:tcPr>
          <w:p w14:paraId="32A3EF7A" w14:textId="77777777" w:rsidR="000D43EF" w:rsidRPr="000D43EF" w:rsidRDefault="000D43EF" w:rsidP="000D43EF">
            <w:pPr>
              <w:spacing w:before="60"/>
              <w:jc w:val="center"/>
              <w:rPr>
                <w:b/>
                <w:smallCaps/>
                <w:sz w:val="32"/>
                <w:lang w:eastAsia="zh-CN"/>
              </w:rPr>
            </w:pPr>
          </w:p>
        </w:tc>
        <w:tc>
          <w:tcPr>
            <w:tcW w:w="3402" w:type="dxa"/>
          </w:tcPr>
          <w:p w14:paraId="5626F35C" w14:textId="77777777" w:rsidR="000D43EF" w:rsidRPr="000D43EF" w:rsidRDefault="000D43EF" w:rsidP="000D43EF">
            <w:pPr>
              <w:shd w:val="solid" w:color="FFFFFF" w:fill="FFFFFF"/>
              <w:spacing w:line="240" w:lineRule="atLeast"/>
              <w:rPr>
                <w:rFonts w:ascii="Verdana" w:eastAsia="SimSun" w:hAnsi="Verdana"/>
                <w:sz w:val="20"/>
                <w:lang w:eastAsia="zh-CN"/>
              </w:rPr>
            </w:pPr>
            <w:r w:rsidRPr="000D43EF">
              <w:rPr>
                <w:rFonts w:ascii="Verdana" w:eastAsia="SimSun" w:hAnsi="Verdana"/>
                <w:b/>
                <w:sz w:val="20"/>
                <w:lang w:eastAsia="zh-CN"/>
              </w:rPr>
              <w:t>English only</w:t>
            </w:r>
          </w:p>
        </w:tc>
      </w:tr>
      <w:tr w:rsidR="000D43EF" w:rsidRPr="000D43EF" w14:paraId="221B8889" w14:textId="77777777" w:rsidTr="007D7BB5">
        <w:trPr>
          <w:cantSplit/>
        </w:trPr>
        <w:tc>
          <w:tcPr>
            <w:tcW w:w="9889" w:type="dxa"/>
            <w:gridSpan w:val="2"/>
          </w:tcPr>
          <w:p w14:paraId="1D6761B1" w14:textId="4EE7E614" w:rsidR="000D43EF" w:rsidRPr="000D43EF" w:rsidRDefault="000D43EF" w:rsidP="000D43EF">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r w:rsidRPr="000D43EF">
              <w:rPr>
                <w:b/>
                <w:sz w:val="28"/>
                <w:szCs w:val="20"/>
                <w:lang w:val="en-GB" w:eastAsia="zh-CN"/>
              </w:rPr>
              <w:t>Working Party 1A</w:t>
            </w:r>
          </w:p>
        </w:tc>
      </w:tr>
      <w:tr w:rsidR="000D43EF" w:rsidRPr="000D43EF" w14:paraId="7AE2A02C" w14:textId="77777777" w:rsidTr="007D7BB5">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0D43EF" w:rsidRPr="000D43EF" w14:paraId="7CBEC234" w14:textId="77777777" w:rsidTr="007D7BB5">
              <w:trPr>
                <w:cantSplit/>
              </w:trPr>
              <w:tc>
                <w:tcPr>
                  <w:tcW w:w="9889" w:type="dxa"/>
                </w:tcPr>
                <w:p w14:paraId="1551C351" w14:textId="60367541" w:rsidR="000D43EF" w:rsidRPr="000D43EF" w:rsidRDefault="000D43EF" w:rsidP="000D43EF">
                  <w:pPr>
                    <w:keepNext/>
                    <w:keepLines/>
                    <w:tabs>
                      <w:tab w:val="left" w:pos="1134"/>
                      <w:tab w:val="left" w:pos="1871"/>
                      <w:tab w:val="left" w:pos="2268"/>
                    </w:tabs>
                    <w:overflowPunct w:val="0"/>
                    <w:autoSpaceDE w:val="0"/>
                    <w:autoSpaceDN w:val="0"/>
                    <w:adjustRightInd w:val="0"/>
                    <w:spacing w:before="480"/>
                    <w:jc w:val="center"/>
                    <w:textAlignment w:val="baseline"/>
                    <w:rPr>
                      <w:caps/>
                      <w:sz w:val="28"/>
                      <w:szCs w:val="20"/>
                      <w:lang w:val="en-GB" w:eastAsia="zh-CN"/>
                    </w:rPr>
                  </w:pPr>
                  <w:bookmarkStart w:id="51" w:name="_Hlk88573163"/>
                  <w:del w:id="52" w:author="NACT" w:date="2024-04-15T16:40:00Z">
                    <w:r w:rsidRPr="000D43EF" w:rsidDel="00C43865">
                      <w:rPr>
                        <w:caps/>
                        <w:sz w:val="28"/>
                        <w:szCs w:val="20"/>
                        <w:lang w:val="en-GB"/>
                      </w:rPr>
                      <w:delText xml:space="preserve">NEW </w:delText>
                    </w:r>
                  </w:del>
                  <w:ins w:id="53" w:author="NACT" w:date="2024-04-15T16:40:00Z">
                    <w:r w:rsidR="00C43865" w:rsidRPr="00C43865">
                      <w:rPr>
                        <w:lang w:eastAsia="zh-CN"/>
                      </w:rPr>
                      <w:t xml:space="preserve"> </w:t>
                    </w:r>
                    <w:r w:rsidR="00C43865" w:rsidRPr="00C43865">
                      <w:rPr>
                        <w:caps/>
                        <w:sz w:val="28"/>
                        <w:szCs w:val="20"/>
                      </w:rPr>
                      <w:t xml:space="preserve">Working document towards a preliminary draft revision of </w:t>
                    </w:r>
                  </w:ins>
                  <w:r w:rsidRPr="000D43EF">
                    <w:rPr>
                      <w:caps/>
                      <w:sz w:val="28"/>
                      <w:szCs w:val="20"/>
                      <w:lang w:val="en-GB"/>
                    </w:rPr>
                    <w:t>REPORT ITU-R SM.</w:t>
                  </w:r>
                  <w:r w:rsidRPr="000D43EF">
                    <w:rPr>
                      <w:caps/>
                      <w:sz w:val="28"/>
                      <w:szCs w:val="20"/>
                      <w:lang w:val="en-GB" w:eastAsia="zh-CN"/>
                    </w:rPr>
                    <w:t>2505</w:t>
                  </w:r>
                  <w:bookmarkEnd w:id="51"/>
                  <w:r w:rsidRPr="000D43EF">
                    <w:rPr>
                      <w:caps/>
                      <w:sz w:val="28"/>
                      <w:szCs w:val="20"/>
                      <w:lang w:val="en-GB" w:eastAsia="zh-CN"/>
                    </w:rPr>
                    <w:t>-0</w:t>
                  </w:r>
                  <w:ins w:id="54" w:author="michael marcus" w:date="2024-04-02T17:12:00Z">
                    <w:r w:rsidR="005B7790">
                      <w:rPr>
                        <w:noProof/>
                        <w14:ligatures w14:val="standardContextual"/>
                      </w:rPr>
                      <w:t xml:space="preserve"> </w:t>
                    </w:r>
                  </w:ins>
                </w:p>
              </w:tc>
            </w:tr>
            <w:tr w:rsidR="000D43EF" w:rsidRPr="000D43EF" w14:paraId="0CD1BAB1" w14:textId="77777777" w:rsidTr="007D7BB5">
              <w:trPr>
                <w:cantSplit/>
              </w:trPr>
              <w:tc>
                <w:tcPr>
                  <w:tcW w:w="9889" w:type="dxa"/>
                </w:tcPr>
                <w:p w14:paraId="3D2D458B" w14:textId="77777777" w:rsidR="000D43EF" w:rsidRPr="000D43EF" w:rsidRDefault="000D43EF" w:rsidP="000D43E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szCs w:val="20"/>
                      <w:lang w:val="en-GB"/>
                    </w:rPr>
                  </w:pPr>
                  <w:bookmarkStart w:id="55" w:name="_Hlk88573172"/>
                  <w:r w:rsidRPr="000D43EF">
                    <w:rPr>
                      <w:rFonts w:ascii="Times New Roman Bold" w:hAnsi="Times New Roman Bold"/>
                      <w:b/>
                      <w:sz w:val="28"/>
                      <w:szCs w:val="20"/>
                      <w:lang w:val="en-GB"/>
                    </w:rPr>
                    <w:t xml:space="preserve">Impact studies and human hazard issues for wireless power transmission </w:t>
                  </w:r>
                  <w:r w:rsidRPr="000D43EF">
                    <w:rPr>
                      <w:rFonts w:ascii="Times New Roman Bold" w:hAnsi="Times New Roman Bold"/>
                      <w:b/>
                      <w:sz w:val="28"/>
                      <w:szCs w:val="20"/>
                      <w:lang w:val="en-GB"/>
                    </w:rPr>
                    <w:br/>
                    <w:t>via radio frequency beam</w:t>
                  </w:r>
                  <w:bookmarkEnd w:id="55"/>
                </w:p>
              </w:tc>
            </w:tr>
          </w:tbl>
          <w:p w14:paraId="64F3DFEE" w14:textId="77777777" w:rsidR="000D43EF" w:rsidRPr="000D43EF" w:rsidRDefault="000D43EF" w:rsidP="000D43E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p>
        </w:tc>
      </w:tr>
    </w:tbl>
    <w:p w14:paraId="6327BBB5" w14:textId="77777777" w:rsidR="000D43EF" w:rsidRPr="000D43EF" w:rsidRDefault="000D43EF" w:rsidP="000D43EF">
      <w:pPr>
        <w:tabs>
          <w:tab w:val="left" w:pos="1134"/>
          <w:tab w:val="left" w:pos="1871"/>
          <w:tab w:val="left" w:pos="2268"/>
        </w:tabs>
        <w:spacing w:before="360"/>
        <w:jc w:val="center"/>
        <w:rPr>
          <w:i/>
          <w:iCs/>
          <w:sz w:val="28"/>
          <w:lang w:val="en-GB"/>
        </w:rPr>
      </w:pPr>
      <w:r w:rsidRPr="000D43EF">
        <w:rPr>
          <w:sz w:val="28"/>
          <w:szCs w:val="20"/>
          <w:lang w:val="en-GB"/>
        </w:rPr>
        <w:t>Table of Contents</w:t>
      </w:r>
    </w:p>
    <w:p w14:paraId="0658F509" w14:textId="77777777" w:rsidR="000D43EF" w:rsidRPr="000D43EF" w:rsidRDefault="000D43EF" w:rsidP="000D43EF">
      <w:pPr>
        <w:tabs>
          <w:tab w:val="right" w:pos="9639"/>
        </w:tabs>
        <w:rPr>
          <w:b/>
          <w:bCs/>
        </w:rPr>
      </w:pPr>
      <w:r w:rsidRPr="000D43EF">
        <w:rPr>
          <w:b/>
          <w:bCs/>
        </w:rPr>
        <w:tab/>
        <w:t>Page</w:t>
      </w:r>
    </w:p>
    <w:p w14:paraId="1DBD0B6D" w14:textId="77777777" w:rsidR="000D43EF" w:rsidRPr="000D43EF" w:rsidRDefault="000D43EF"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r w:rsidRPr="000D43EF">
        <w:rPr>
          <w:color w:val="000000"/>
          <w:szCs w:val="20"/>
          <w:lang w:val="en-GB"/>
        </w:rPr>
        <w:fldChar w:fldCharType="begin"/>
      </w:r>
      <w:r w:rsidRPr="000D43EF">
        <w:rPr>
          <w:color w:val="000000"/>
          <w:szCs w:val="20"/>
          <w:lang w:val="en-GB"/>
        </w:rPr>
        <w:instrText xml:space="preserve"> TOC \o "1-2" \h \z \t "Annex_No;1;Annex_title;1" </w:instrText>
      </w:r>
      <w:r w:rsidRPr="000D43EF">
        <w:rPr>
          <w:color w:val="000000"/>
          <w:szCs w:val="20"/>
          <w:lang w:val="en-GB"/>
        </w:rPr>
        <w:fldChar w:fldCharType="separate"/>
      </w:r>
      <w:hyperlink w:anchor="_Toc162261769" w:history="1">
        <w:r w:rsidRPr="000D43EF">
          <w:rPr>
            <w:bCs/>
            <w:noProof/>
            <w:color w:val="0563C1"/>
            <w:szCs w:val="20"/>
            <w:u w:val="single"/>
            <w:lang w:val="en-GB"/>
          </w:rPr>
          <w:t xml:space="preserve">Document Title:  </w:t>
        </w:r>
        <w:r w:rsidRPr="000D43EF">
          <w:rPr>
            <w:noProof/>
            <w:color w:val="0563C1"/>
            <w:szCs w:val="20"/>
            <w:u w:val="single"/>
            <w:lang w:val="en-GB" w:eastAsia="zh-CN"/>
          </w:rPr>
          <w:t xml:space="preserve"> Working document towards a preliminary draft revision of Report ITU-R SM.2505-0</w:t>
        </w:r>
        <w:r w:rsidRPr="000D43EF">
          <w:rPr>
            <w:noProof/>
            <w:webHidden/>
            <w:szCs w:val="20"/>
            <w:lang w:val="en-GB"/>
          </w:rPr>
          <w:tab/>
        </w:r>
        <w:r w:rsidRPr="000D43EF">
          <w:rPr>
            <w:noProof/>
            <w:webHidden/>
            <w:szCs w:val="20"/>
            <w:lang w:val="en-GB"/>
          </w:rPr>
          <w:fldChar w:fldCharType="begin"/>
        </w:r>
        <w:r w:rsidRPr="000D43EF">
          <w:rPr>
            <w:noProof/>
            <w:webHidden/>
            <w:szCs w:val="20"/>
            <w:lang w:val="en-GB"/>
          </w:rPr>
          <w:instrText xml:space="preserve"> PAGEREF _Toc162261769 \h </w:instrText>
        </w:r>
        <w:r w:rsidRPr="000D43EF">
          <w:rPr>
            <w:noProof/>
            <w:webHidden/>
            <w:szCs w:val="20"/>
            <w:lang w:val="en-GB"/>
          </w:rPr>
        </w:r>
        <w:r w:rsidRPr="000D43EF">
          <w:rPr>
            <w:noProof/>
            <w:webHidden/>
            <w:szCs w:val="20"/>
            <w:lang w:val="en-GB"/>
          </w:rPr>
          <w:fldChar w:fldCharType="separate"/>
        </w:r>
        <w:r w:rsidRPr="000D43EF">
          <w:rPr>
            <w:noProof/>
            <w:webHidden/>
            <w:szCs w:val="20"/>
            <w:lang w:val="en-GB"/>
          </w:rPr>
          <w:t>1</w:t>
        </w:r>
        <w:r w:rsidRPr="000D43EF">
          <w:rPr>
            <w:noProof/>
            <w:webHidden/>
            <w:szCs w:val="20"/>
            <w:lang w:val="en-GB"/>
          </w:rPr>
          <w:fldChar w:fldCharType="end"/>
        </w:r>
      </w:hyperlink>
    </w:p>
    <w:p w14:paraId="786C0E11"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0" w:history="1">
        <w:r w:rsidR="000D43EF" w:rsidRPr="000D43EF">
          <w:rPr>
            <w:noProof/>
            <w:color w:val="0563C1"/>
            <w:szCs w:val="20"/>
            <w:u w:val="single"/>
            <w:lang w:val="en-GB"/>
          </w:rPr>
          <w:t>Introduction</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6</w:t>
        </w:r>
        <w:r w:rsidR="000D43EF" w:rsidRPr="000D43EF">
          <w:rPr>
            <w:noProof/>
            <w:webHidden/>
            <w:szCs w:val="20"/>
            <w:lang w:val="en-GB"/>
          </w:rPr>
          <w:fldChar w:fldCharType="end"/>
        </w:r>
      </w:hyperlink>
    </w:p>
    <w:p w14:paraId="6464883A"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1" w:history="1">
        <w:r w:rsidR="000D43EF" w:rsidRPr="000D43EF">
          <w:rPr>
            <w:noProof/>
            <w:color w:val="0563C1"/>
            <w:szCs w:val="20"/>
            <w:u w:val="single"/>
            <w:lang w:val="en-GB"/>
          </w:rPr>
          <w:t>Radio characteristics of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w:t>
        </w:r>
        <w:r w:rsidR="000D43EF" w:rsidRPr="000D43EF">
          <w:rPr>
            <w:noProof/>
            <w:webHidden/>
            <w:szCs w:val="20"/>
            <w:lang w:val="en-GB"/>
          </w:rPr>
          <w:fldChar w:fldCharType="end"/>
        </w:r>
      </w:hyperlink>
    </w:p>
    <w:p w14:paraId="7FCB020B"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2" w:history="1">
        <w:r w:rsidR="000D43EF" w:rsidRPr="000D43EF">
          <w:rPr>
            <w:noProof/>
            <w:color w:val="0563C1"/>
            <w:szCs w:val="20"/>
            <w:u w:val="single"/>
            <w:lang w:val="en-GB"/>
          </w:rPr>
          <w:t>Studies on the impact to the incumbent systems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w:t>
        </w:r>
        <w:r w:rsidR="000D43EF" w:rsidRPr="000D43EF">
          <w:rPr>
            <w:noProof/>
            <w:webHidden/>
            <w:szCs w:val="20"/>
            <w:lang w:val="en-GB"/>
          </w:rPr>
          <w:fldChar w:fldCharType="end"/>
        </w:r>
      </w:hyperlink>
    </w:p>
    <w:p w14:paraId="2A1A4C32"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3" w:history="1">
        <w:r w:rsidR="000D43EF" w:rsidRPr="000D43EF">
          <w:rPr>
            <w:noProof/>
            <w:color w:val="0563C1"/>
            <w:szCs w:val="20"/>
            <w:u w:val="single"/>
            <w:lang w:val="en-GB"/>
          </w:rPr>
          <w:t>Study A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w:t>
        </w:r>
        <w:r w:rsidR="000D43EF" w:rsidRPr="000D43EF">
          <w:rPr>
            <w:noProof/>
            <w:webHidden/>
            <w:szCs w:val="20"/>
            <w:lang w:val="en-GB"/>
          </w:rPr>
          <w:fldChar w:fldCharType="end"/>
        </w:r>
      </w:hyperlink>
    </w:p>
    <w:p w14:paraId="4DE9D8BB"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4" w:history="1">
        <w:r w:rsidR="000D43EF" w:rsidRPr="000D43EF">
          <w:rPr>
            <w:noProof/>
            <w:color w:val="0563C1"/>
            <w:szCs w:val="20"/>
            <w:u w:val="single"/>
            <w:lang w:val="en-GB"/>
          </w:rPr>
          <w:t>Study B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12</w:t>
        </w:r>
        <w:r w:rsidR="000D43EF" w:rsidRPr="000D43EF">
          <w:rPr>
            <w:noProof/>
            <w:webHidden/>
            <w:szCs w:val="20"/>
            <w:lang w:val="en-GB"/>
          </w:rPr>
          <w:fldChar w:fldCharType="end"/>
        </w:r>
      </w:hyperlink>
    </w:p>
    <w:p w14:paraId="1F2C4B1D"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5" w:history="1">
        <w:r w:rsidR="000D43EF" w:rsidRPr="000D43EF">
          <w:rPr>
            <w:noProof/>
            <w:color w:val="0563C1"/>
            <w:szCs w:val="20"/>
            <w:u w:val="single"/>
            <w:lang w:val="en-GB"/>
          </w:rPr>
          <w:t>Study C (917-920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16</w:t>
        </w:r>
        <w:r w:rsidR="000D43EF" w:rsidRPr="000D43EF">
          <w:rPr>
            <w:noProof/>
            <w:webHidden/>
            <w:szCs w:val="20"/>
            <w:lang w:val="en-GB"/>
          </w:rPr>
          <w:fldChar w:fldCharType="end"/>
        </w:r>
      </w:hyperlink>
    </w:p>
    <w:p w14:paraId="014A4E76"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6" w:history="1">
        <w:r w:rsidR="000D43EF" w:rsidRPr="000D43EF">
          <w:rPr>
            <w:noProof/>
            <w:color w:val="0563C1"/>
            <w:szCs w:val="20"/>
            <w:u w:val="single"/>
            <w:lang w:val="en-GB"/>
          </w:rPr>
          <w:t>Study D (2 483.5-2 500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27</w:t>
        </w:r>
        <w:r w:rsidR="000D43EF" w:rsidRPr="000D43EF">
          <w:rPr>
            <w:noProof/>
            <w:webHidden/>
            <w:szCs w:val="20"/>
            <w:lang w:val="en-GB"/>
          </w:rPr>
          <w:fldChar w:fldCharType="end"/>
        </w:r>
      </w:hyperlink>
    </w:p>
    <w:p w14:paraId="1AB0BDD1"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7" w:history="1">
        <w:r w:rsidR="000D43EF" w:rsidRPr="000D43EF">
          <w:rPr>
            <w:noProof/>
            <w:color w:val="0563C1"/>
            <w:szCs w:val="20"/>
            <w:u w:val="single"/>
            <w:lang w:val="en-GB"/>
          </w:rPr>
          <w:t>Study E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31</w:t>
        </w:r>
        <w:r w:rsidR="000D43EF" w:rsidRPr="000D43EF">
          <w:rPr>
            <w:noProof/>
            <w:webHidden/>
            <w:szCs w:val="20"/>
            <w:lang w:val="en-GB"/>
          </w:rPr>
          <w:fldChar w:fldCharType="end"/>
        </w:r>
      </w:hyperlink>
    </w:p>
    <w:p w14:paraId="096EB034"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8" w:history="1">
        <w:r w:rsidR="000D43EF" w:rsidRPr="000D43EF">
          <w:rPr>
            <w:noProof/>
            <w:color w:val="0563C1"/>
            <w:szCs w:val="20"/>
            <w:u w:val="single"/>
            <w:lang w:val="en-GB"/>
          </w:rPr>
          <w:t>Study F (24.1-24.15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34</w:t>
        </w:r>
        <w:r w:rsidR="000D43EF" w:rsidRPr="000D43EF">
          <w:rPr>
            <w:noProof/>
            <w:webHidden/>
            <w:szCs w:val="20"/>
            <w:lang w:val="en-GB"/>
          </w:rPr>
          <w:fldChar w:fldCharType="end"/>
        </w:r>
      </w:hyperlink>
    </w:p>
    <w:p w14:paraId="766A7F7C"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9" w:history="1">
        <w:r w:rsidR="000D43EF" w:rsidRPr="000D43EF">
          <w:rPr>
            <w:noProof/>
            <w:color w:val="0563C1"/>
            <w:szCs w:val="20"/>
            <w:u w:val="single"/>
            <w:lang w:val="en-GB"/>
          </w:rPr>
          <w:t>Study G (61-61.5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39</w:t>
        </w:r>
        <w:r w:rsidR="000D43EF" w:rsidRPr="000D43EF">
          <w:rPr>
            <w:noProof/>
            <w:webHidden/>
            <w:szCs w:val="20"/>
            <w:lang w:val="en-GB"/>
          </w:rPr>
          <w:fldChar w:fldCharType="end"/>
        </w:r>
      </w:hyperlink>
    </w:p>
    <w:p w14:paraId="6EA9B044"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0" w:history="1">
        <w:r w:rsidR="000D43EF" w:rsidRPr="000D43EF">
          <w:rPr>
            <w:noProof/>
            <w:color w:val="0563C1"/>
            <w:szCs w:val="20"/>
            <w:u w:val="single"/>
            <w:lang w:val="en-GB"/>
          </w:rPr>
          <w:t>Study H (915-921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41</w:t>
        </w:r>
        <w:r w:rsidR="000D43EF" w:rsidRPr="000D43EF">
          <w:rPr>
            <w:noProof/>
            <w:webHidden/>
            <w:szCs w:val="20"/>
            <w:lang w:val="en-GB"/>
          </w:rPr>
          <w:fldChar w:fldCharType="end"/>
        </w:r>
      </w:hyperlink>
    </w:p>
    <w:p w14:paraId="7EDC1EA7"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1" w:history="1">
        <w:r w:rsidR="000D43EF" w:rsidRPr="000D43EF">
          <w:rPr>
            <w:noProof/>
            <w:color w:val="0563C1"/>
            <w:szCs w:val="20"/>
            <w:u w:val="single"/>
            <w:lang w:val="en-GB"/>
          </w:rPr>
          <w:t>Human hazard issues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44</w:t>
        </w:r>
        <w:r w:rsidR="000D43EF" w:rsidRPr="000D43EF">
          <w:rPr>
            <w:noProof/>
            <w:webHidden/>
            <w:szCs w:val="20"/>
            <w:lang w:val="en-GB"/>
          </w:rPr>
          <w:fldChar w:fldCharType="end"/>
        </w:r>
      </w:hyperlink>
    </w:p>
    <w:p w14:paraId="5D90F9E8"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2" w:history="1">
        <w:r w:rsidR="000D43EF" w:rsidRPr="000D43EF">
          <w:rPr>
            <w:noProof/>
            <w:color w:val="0563C1"/>
            <w:szCs w:val="20"/>
            <w:u w:val="single"/>
            <w:lang w:val="en-GB"/>
          </w:rPr>
          <w:t>Summary</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45</w:t>
        </w:r>
        <w:r w:rsidR="000D43EF" w:rsidRPr="000D43EF">
          <w:rPr>
            <w:noProof/>
            <w:webHidden/>
            <w:szCs w:val="20"/>
            <w:lang w:val="en-GB"/>
          </w:rPr>
          <w:fldChar w:fldCharType="end"/>
        </w:r>
      </w:hyperlink>
    </w:p>
    <w:p w14:paraId="1DD02242"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3" w:history="1">
        <w:r w:rsidR="000D43EF" w:rsidRPr="000D43EF">
          <w:rPr>
            <w:noProof/>
            <w:color w:val="0563C1"/>
            <w:szCs w:val="20"/>
            <w:u w:val="single"/>
            <w:lang w:val="en-GB"/>
          </w:rPr>
          <w:t>A1.1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Beam WPT installation environments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54BF03CF"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4" w:history="1">
        <w:r w:rsidR="000D43EF" w:rsidRPr="000D43EF">
          <w:rPr>
            <w:noProof/>
            <w:color w:val="0563C1"/>
            <w:szCs w:val="20"/>
            <w:u w:val="single"/>
            <w:lang w:val="en-GB"/>
          </w:rPr>
          <w:t>A1.1.1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WPT controlled environment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3F020121"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5" w:history="1">
        <w:r w:rsidR="000D43EF" w:rsidRPr="000D43EF">
          <w:rPr>
            <w:noProof/>
            <w:color w:val="0563C1"/>
            <w:szCs w:val="20"/>
            <w:u w:val="single"/>
            <w:lang w:val="en-GB"/>
          </w:rPr>
          <w:t>A1.1.2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WPT general environment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4AF21C2A"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6" w:history="1">
        <w:r w:rsidR="000D43EF" w:rsidRPr="000D43EF">
          <w:rPr>
            <w:noProof/>
            <w:color w:val="0563C1"/>
            <w:szCs w:val="20"/>
            <w:u w:val="single"/>
            <w:lang w:val="en-GB"/>
          </w:rPr>
          <w:t>A1.2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Compliance with the RRPG</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48</w:t>
        </w:r>
        <w:r w:rsidR="000D43EF" w:rsidRPr="000D43EF">
          <w:rPr>
            <w:noProof/>
            <w:webHidden/>
            <w:szCs w:val="20"/>
            <w:lang w:val="en-GB"/>
          </w:rPr>
          <w:fldChar w:fldCharType="end"/>
        </w:r>
      </w:hyperlink>
    </w:p>
    <w:p w14:paraId="452F548B"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7" w:history="1">
        <w:r w:rsidR="000D43EF" w:rsidRPr="000D43EF">
          <w:rPr>
            <w:noProof/>
            <w:color w:val="0563C1"/>
            <w:szCs w:val="20"/>
            <w:u w:val="single"/>
            <w:lang w:val="en-GB"/>
          </w:rPr>
          <w:t>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Introduction</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51</w:t>
        </w:r>
        <w:r w:rsidR="000D43EF" w:rsidRPr="000D43EF">
          <w:rPr>
            <w:noProof/>
            <w:webHidden/>
            <w:szCs w:val="20"/>
            <w:lang w:val="en-GB"/>
          </w:rPr>
          <w:fldChar w:fldCharType="end"/>
        </w:r>
      </w:hyperlink>
    </w:p>
    <w:p w14:paraId="43CB37CE"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8" w:history="1">
        <w:r w:rsidR="000D43EF" w:rsidRPr="000D43EF">
          <w:rPr>
            <w:noProof/>
            <w:color w:val="0563C1"/>
            <w:szCs w:val="20"/>
            <w:u w:val="single"/>
            <w:lang w:val="en-GB"/>
          </w:rPr>
          <w:t>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Radio characteristics of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52</w:t>
        </w:r>
        <w:r w:rsidR="000D43EF" w:rsidRPr="000D43EF">
          <w:rPr>
            <w:noProof/>
            <w:webHidden/>
            <w:szCs w:val="20"/>
            <w:lang w:val="en-GB"/>
          </w:rPr>
          <w:fldChar w:fldCharType="end"/>
        </w:r>
      </w:hyperlink>
    </w:p>
    <w:p w14:paraId="6628B579"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9" w:history="1">
        <w:r w:rsidR="000D43EF" w:rsidRPr="000D43EF">
          <w:rPr>
            <w:noProof/>
            <w:color w:val="0563C1"/>
            <w:szCs w:val="20"/>
            <w:u w:val="single"/>
            <w:lang w:val="en-GB"/>
          </w:rPr>
          <w:t>3</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Studies on the impact to the incumbent systems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53</w:t>
        </w:r>
        <w:r w:rsidR="000D43EF" w:rsidRPr="000D43EF">
          <w:rPr>
            <w:noProof/>
            <w:webHidden/>
            <w:szCs w:val="20"/>
            <w:lang w:val="en-GB"/>
          </w:rPr>
          <w:fldChar w:fldCharType="end"/>
        </w:r>
      </w:hyperlink>
    </w:p>
    <w:p w14:paraId="42C6C26A"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0" w:history="1">
        <w:r w:rsidR="000D43EF" w:rsidRPr="000D43EF">
          <w:rPr>
            <w:noProof/>
            <w:color w:val="0563C1"/>
            <w:szCs w:val="20"/>
            <w:u w:val="single"/>
            <w:lang w:val="en-GB"/>
          </w:rPr>
          <w:t>3.1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A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54</w:t>
        </w:r>
        <w:r w:rsidR="000D43EF" w:rsidRPr="000D43EF">
          <w:rPr>
            <w:noProof/>
            <w:webHidden/>
            <w:szCs w:val="20"/>
            <w:lang w:val="en-GB"/>
          </w:rPr>
          <w:fldChar w:fldCharType="end"/>
        </w:r>
      </w:hyperlink>
    </w:p>
    <w:p w14:paraId="5E1D4615"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1" w:history="1">
        <w:r w:rsidR="000D43EF" w:rsidRPr="000D43EF">
          <w:rPr>
            <w:noProof/>
            <w:color w:val="0563C1"/>
            <w:szCs w:val="20"/>
            <w:u w:val="single"/>
            <w:lang w:val="en-GB"/>
          </w:rPr>
          <w:t>3.2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B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58</w:t>
        </w:r>
        <w:r w:rsidR="000D43EF" w:rsidRPr="000D43EF">
          <w:rPr>
            <w:noProof/>
            <w:webHidden/>
            <w:szCs w:val="20"/>
            <w:lang w:val="en-GB"/>
          </w:rPr>
          <w:fldChar w:fldCharType="end"/>
        </w:r>
      </w:hyperlink>
    </w:p>
    <w:p w14:paraId="24166AD9"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2" w:history="1">
        <w:r w:rsidR="000D43EF" w:rsidRPr="000D43EF">
          <w:rPr>
            <w:noProof/>
            <w:color w:val="0563C1"/>
            <w:szCs w:val="20"/>
            <w:u w:val="single"/>
            <w:lang w:val="en-GB"/>
          </w:rPr>
          <w:t>3.3</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C (917-920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62</w:t>
        </w:r>
        <w:r w:rsidR="000D43EF" w:rsidRPr="000D43EF">
          <w:rPr>
            <w:noProof/>
            <w:webHidden/>
            <w:szCs w:val="20"/>
            <w:lang w:val="en-GB"/>
          </w:rPr>
          <w:fldChar w:fldCharType="end"/>
        </w:r>
      </w:hyperlink>
    </w:p>
    <w:p w14:paraId="0B0DCACC"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3" w:history="1">
        <w:r w:rsidR="000D43EF" w:rsidRPr="000D43EF">
          <w:rPr>
            <w:noProof/>
            <w:color w:val="0563C1"/>
            <w:szCs w:val="20"/>
            <w:u w:val="single"/>
            <w:lang w:val="en-GB"/>
          </w:rPr>
          <w:t>3.4</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D (2 483.5-2 500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74</w:t>
        </w:r>
        <w:r w:rsidR="000D43EF" w:rsidRPr="000D43EF">
          <w:rPr>
            <w:noProof/>
            <w:webHidden/>
            <w:szCs w:val="20"/>
            <w:lang w:val="en-GB"/>
          </w:rPr>
          <w:fldChar w:fldCharType="end"/>
        </w:r>
      </w:hyperlink>
    </w:p>
    <w:p w14:paraId="2B299DEC"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4" w:history="1">
        <w:r w:rsidR="000D43EF" w:rsidRPr="000D43EF">
          <w:rPr>
            <w:noProof/>
            <w:color w:val="0563C1"/>
            <w:szCs w:val="20"/>
            <w:u w:val="single"/>
            <w:lang w:val="en-GB"/>
          </w:rPr>
          <w:t>3.5</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E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78</w:t>
        </w:r>
        <w:r w:rsidR="000D43EF" w:rsidRPr="000D43EF">
          <w:rPr>
            <w:noProof/>
            <w:webHidden/>
            <w:szCs w:val="20"/>
            <w:lang w:val="en-GB"/>
          </w:rPr>
          <w:fldChar w:fldCharType="end"/>
        </w:r>
      </w:hyperlink>
    </w:p>
    <w:p w14:paraId="769C27D8"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5" w:history="1">
        <w:r w:rsidR="000D43EF" w:rsidRPr="000D43EF">
          <w:rPr>
            <w:noProof/>
            <w:color w:val="0563C1"/>
            <w:szCs w:val="20"/>
            <w:u w:val="single"/>
            <w:lang w:val="en-GB"/>
          </w:rPr>
          <w:t xml:space="preserve">3.6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F (24.1-24.15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81</w:t>
        </w:r>
        <w:r w:rsidR="000D43EF" w:rsidRPr="000D43EF">
          <w:rPr>
            <w:noProof/>
            <w:webHidden/>
            <w:szCs w:val="20"/>
            <w:lang w:val="en-GB"/>
          </w:rPr>
          <w:fldChar w:fldCharType="end"/>
        </w:r>
      </w:hyperlink>
    </w:p>
    <w:p w14:paraId="5FB183C0"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6" w:history="1">
        <w:r w:rsidR="000D43EF" w:rsidRPr="000D43EF">
          <w:rPr>
            <w:noProof/>
            <w:color w:val="0563C1"/>
            <w:szCs w:val="20"/>
            <w:u w:val="single"/>
            <w:lang w:val="en-GB"/>
          </w:rPr>
          <w:t>3.7</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G (61-61.5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89</w:t>
        </w:r>
        <w:r w:rsidR="000D43EF" w:rsidRPr="000D43EF">
          <w:rPr>
            <w:noProof/>
            <w:webHidden/>
            <w:szCs w:val="20"/>
            <w:lang w:val="en-GB"/>
          </w:rPr>
          <w:fldChar w:fldCharType="end"/>
        </w:r>
      </w:hyperlink>
    </w:p>
    <w:p w14:paraId="38184760"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7" w:history="1">
        <w:r w:rsidR="000D43EF" w:rsidRPr="000D43EF">
          <w:rPr>
            <w:noProof/>
            <w:color w:val="0563C1"/>
            <w:szCs w:val="20"/>
            <w:u w:val="single"/>
            <w:lang w:val="en-GB"/>
          </w:rPr>
          <w:t>3.8</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H (915-921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91</w:t>
        </w:r>
        <w:r w:rsidR="000D43EF" w:rsidRPr="000D43EF">
          <w:rPr>
            <w:noProof/>
            <w:webHidden/>
            <w:szCs w:val="20"/>
            <w:lang w:val="en-GB"/>
          </w:rPr>
          <w:fldChar w:fldCharType="end"/>
        </w:r>
      </w:hyperlink>
    </w:p>
    <w:p w14:paraId="1676F390"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98" w:history="1">
        <w:r w:rsidR="000D43EF" w:rsidRPr="000D43EF">
          <w:rPr>
            <w:noProof/>
            <w:color w:val="0563C1"/>
            <w:szCs w:val="20"/>
            <w:u w:val="single"/>
            <w:lang w:val="en-GB"/>
          </w:rPr>
          <w:t>4</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Human hazard issues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94</w:t>
        </w:r>
        <w:r w:rsidR="000D43EF" w:rsidRPr="000D43EF">
          <w:rPr>
            <w:noProof/>
            <w:webHidden/>
            <w:szCs w:val="20"/>
            <w:lang w:val="en-GB"/>
          </w:rPr>
          <w:fldChar w:fldCharType="end"/>
        </w:r>
      </w:hyperlink>
    </w:p>
    <w:p w14:paraId="6C6A8BF0"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99" w:history="1">
        <w:r w:rsidR="000D43EF" w:rsidRPr="000D43EF">
          <w:rPr>
            <w:noProof/>
            <w:color w:val="0563C1"/>
            <w:szCs w:val="20"/>
            <w:u w:val="single"/>
            <w:lang w:val="en-GB"/>
          </w:rPr>
          <w:t>5</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Summary</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94</w:t>
        </w:r>
        <w:r w:rsidR="000D43EF" w:rsidRPr="000D43EF">
          <w:rPr>
            <w:noProof/>
            <w:webHidden/>
            <w:szCs w:val="20"/>
            <w:lang w:val="en-GB"/>
          </w:rPr>
          <w:fldChar w:fldCharType="end"/>
        </w:r>
      </w:hyperlink>
    </w:p>
    <w:p w14:paraId="4E8771F8"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0" w:history="1">
        <w:r w:rsidR="000D43EF" w:rsidRPr="000D43EF">
          <w:rPr>
            <w:noProof/>
            <w:color w:val="0563C1"/>
            <w:szCs w:val="20"/>
            <w:u w:val="single"/>
            <w:lang w:val="en-GB"/>
          </w:rPr>
          <w:t>A1.1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Beam WPT installation environments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96</w:t>
        </w:r>
        <w:r w:rsidR="000D43EF" w:rsidRPr="000D43EF">
          <w:rPr>
            <w:noProof/>
            <w:webHidden/>
            <w:szCs w:val="20"/>
            <w:lang w:val="en-GB"/>
          </w:rPr>
          <w:fldChar w:fldCharType="end"/>
        </w:r>
      </w:hyperlink>
    </w:p>
    <w:p w14:paraId="3D2C13A1"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1" w:history="1">
        <w:r w:rsidR="000D43EF" w:rsidRPr="000D43EF">
          <w:rPr>
            <w:noProof/>
            <w:color w:val="0563C1"/>
            <w:szCs w:val="20"/>
            <w:u w:val="single"/>
            <w:lang w:val="en-GB"/>
          </w:rPr>
          <w:t>A1.2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Compliance with the RRPG</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96</w:t>
        </w:r>
        <w:r w:rsidR="000D43EF" w:rsidRPr="000D43EF">
          <w:rPr>
            <w:noProof/>
            <w:webHidden/>
            <w:szCs w:val="20"/>
            <w:lang w:val="en-GB"/>
          </w:rPr>
          <w:fldChar w:fldCharType="end"/>
        </w:r>
      </w:hyperlink>
    </w:p>
    <w:p w14:paraId="5EF9EDD7"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2" w:history="1">
        <w:r w:rsidR="000D43EF" w:rsidRPr="000D43EF">
          <w:rPr>
            <w:noProof/>
            <w:color w:val="0563C1"/>
            <w:szCs w:val="20"/>
            <w:u w:val="single"/>
            <w:lang w:val="en-GB"/>
          </w:rPr>
          <w:t xml:space="preserve">A2.1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EESS (Passive) and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98</w:t>
        </w:r>
        <w:r w:rsidR="000D43EF" w:rsidRPr="000D43EF">
          <w:rPr>
            <w:noProof/>
            <w:webHidden/>
            <w:szCs w:val="20"/>
            <w:lang w:val="en-GB"/>
          </w:rPr>
          <w:fldChar w:fldCharType="end"/>
        </w:r>
      </w:hyperlink>
    </w:p>
    <w:p w14:paraId="35262F97"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3" w:history="1">
        <w:r w:rsidR="000D43EF" w:rsidRPr="000D43EF">
          <w:rPr>
            <w:noProof/>
            <w:color w:val="0563C1"/>
            <w:szCs w:val="20"/>
            <w:u w:val="single"/>
            <w:lang w:val="en-GB"/>
          </w:rPr>
          <w:t xml:space="preserve">A2.2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Summary of Results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103</w:t>
        </w:r>
        <w:r w:rsidR="000D43EF" w:rsidRPr="000D43EF">
          <w:rPr>
            <w:noProof/>
            <w:webHidden/>
            <w:szCs w:val="20"/>
            <w:lang w:val="en-GB"/>
          </w:rPr>
          <w:fldChar w:fldCharType="end"/>
        </w:r>
      </w:hyperlink>
    </w:p>
    <w:p w14:paraId="14FC8F92" w14:textId="77777777" w:rsidR="000D43EF" w:rsidRPr="000D43EF" w:rsidRDefault="007B15B5"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4" w:history="1">
        <w:r w:rsidR="000D43EF" w:rsidRPr="000D43EF">
          <w:rPr>
            <w:noProof/>
            <w:color w:val="0563C1"/>
            <w:szCs w:val="20"/>
            <w:u w:val="single"/>
            <w:lang w:val="en-GB"/>
          </w:rPr>
          <w:t>A2.3 RAS and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104</w:t>
        </w:r>
        <w:r w:rsidR="000D43EF" w:rsidRPr="000D43EF">
          <w:rPr>
            <w:noProof/>
            <w:webHidden/>
            <w:szCs w:val="20"/>
            <w:lang w:val="en-GB"/>
          </w:rPr>
          <w:fldChar w:fldCharType="end"/>
        </w:r>
      </w:hyperlink>
    </w:p>
    <w:p w14:paraId="381C941B" w14:textId="77777777" w:rsidR="000D43EF" w:rsidRPr="000D43EF" w:rsidRDefault="000D43EF" w:rsidP="000D43EF">
      <w:pPr>
        <w:keepLines/>
        <w:tabs>
          <w:tab w:val="left" w:pos="567"/>
          <w:tab w:val="left" w:leader="dot" w:pos="9072"/>
          <w:tab w:val="center" w:pos="9526"/>
        </w:tabs>
        <w:overflowPunct w:val="0"/>
        <w:autoSpaceDE w:val="0"/>
        <w:autoSpaceDN w:val="0"/>
        <w:adjustRightInd w:val="0"/>
        <w:spacing w:before="120"/>
        <w:ind w:left="1134" w:hanging="567"/>
        <w:textAlignment w:val="baseline"/>
        <w:rPr>
          <w:color w:val="000000"/>
          <w:szCs w:val="20"/>
          <w:lang w:val="en-GB"/>
        </w:rPr>
      </w:pPr>
      <w:r w:rsidRPr="000D43EF">
        <w:rPr>
          <w:color w:val="000000"/>
          <w:szCs w:val="20"/>
          <w:lang w:val="en-GB"/>
        </w:rPr>
        <w:fldChar w:fldCharType="end"/>
      </w:r>
    </w:p>
    <w:p w14:paraId="3B6A8EE6" w14:textId="77777777" w:rsidR="000D43EF" w:rsidRPr="000D43EF" w:rsidRDefault="000D43EF" w:rsidP="000D43EF">
      <w:pPr>
        <w:overflowPunct w:val="0"/>
        <w:autoSpaceDE w:val="0"/>
        <w:autoSpaceDN w:val="0"/>
        <w:adjustRightInd w:val="0"/>
        <w:textAlignment w:val="baseline"/>
        <w:rPr>
          <w:sz w:val="20"/>
          <w:szCs w:val="20"/>
          <w:lang w:val="en-GB"/>
        </w:rPr>
      </w:pPr>
      <w:r w:rsidRPr="000D43EF">
        <w:rPr>
          <w:sz w:val="20"/>
          <w:szCs w:val="20"/>
          <w:lang w:val="en-GB"/>
        </w:rPr>
        <w:t>…</w:t>
      </w:r>
    </w:p>
    <w:p w14:paraId="0570B841" w14:textId="77777777" w:rsidR="000D43EF" w:rsidRDefault="000D43EF" w:rsidP="000D43EF">
      <w:pPr>
        <w:rPr>
          <w:ins w:id="56" w:author="michael marcus" w:date="2024-04-02T09:33:00Z"/>
          <w:lang w:val="en-GB"/>
        </w:rPr>
      </w:pPr>
    </w:p>
    <w:p w14:paraId="61C23554" w14:textId="77777777" w:rsidR="000D43EF" w:rsidRDefault="000D43EF" w:rsidP="000D43EF">
      <w:pPr>
        <w:rPr>
          <w:ins w:id="57" w:author="michael marcus" w:date="2024-04-02T09:33:00Z"/>
          <w:lang w:val="en-GB"/>
        </w:rPr>
      </w:pPr>
    </w:p>
    <w:p w14:paraId="43E74A13" w14:textId="77777777" w:rsidR="000D43EF" w:rsidRPr="006C5573" w:rsidRDefault="000D43EF" w:rsidP="000D43EF">
      <w:pPr>
        <w:pStyle w:val="Heading1"/>
      </w:pPr>
      <w:bookmarkStart w:id="58" w:name="_Toc136275909"/>
      <w:r w:rsidRPr="006C5573">
        <w:t>3</w:t>
      </w:r>
      <w:r w:rsidRPr="006C5573">
        <w:tab/>
        <w:t>Studies on the impact to the incumbent systems</w:t>
      </w:r>
      <w:bookmarkEnd w:id="58"/>
    </w:p>
    <w:p w14:paraId="1B11932C" w14:textId="77777777" w:rsidR="000D43EF" w:rsidRPr="006C5573" w:rsidRDefault="000D43EF" w:rsidP="000D43EF">
      <w:pPr>
        <w:rPr>
          <w:iCs/>
        </w:rPr>
      </w:pPr>
      <w:r w:rsidRPr="006C5573">
        <w:rPr>
          <w:iCs/>
        </w:rPr>
        <w:t>The possible incumbent systems that may require impact studies are as follows:</w:t>
      </w:r>
    </w:p>
    <w:p w14:paraId="0C47B16A" w14:textId="77777777" w:rsidR="000D43EF" w:rsidRPr="006C5573" w:rsidRDefault="000D43EF" w:rsidP="000D43EF">
      <w:pPr>
        <w:pStyle w:val="enumlev1"/>
        <w:rPr>
          <w:lang w:eastAsia="ja-JP"/>
        </w:rPr>
      </w:pPr>
      <w:r w:rsidRPr="006C5573">
        <w:rPr>
          <w:lang w:eastAsia="ja-JP"/>
        </w:rPr>
        <w:t>–</w:t>
      </w:r>
      <w:r w:rsidRPr="006C5573">
        <w:rPr>
          <w:lang w:eastAsia="ja-JP"/>
        </w:rPr>
        <w:tab/>
        <w:t>Wireless LAN (2.4 GHz, 5.6 GHz band</w:t>
      </w:r>
      <w:proofErr w:type="gramStart"/>
      <w:r w:rsidRPr="006C5573">
        <w:rPr>
          <w:lang w:eastAsia="ja-JP"/>
        </w:rPr>
        <w:t>);</w:t>
      </w:r>
      <w:proofErr w:type="gramEnd"/>
    </w:p>
    <w:p w14:paraId="356DEC5A" w14:textId="77777777" w:rsidR="000D43EF" w:rsidRPr="006C5573" w:rsidRDefault="000D43EF" w:rsidP="000D43EF">
      <w:pPr>
        <w:pStyle w:val="enumlev1"/>
        <w:rPr>
          <w:lang w:eastAsia="ja-JP"/>
        </w:rPr>
      </w:pPr>
      <w:r w:rsidRPr="006C5573">
        <w:rPr>
          <w:lang w:eastAsia="ja-JP"/>
        </w:rPr>
        <w:t>–</w:t>
      </w:r>
      <w:r w:rsidRPr="006C5573">
        <w:rPr>
          <w:lang w:eastAsia="ja-JP"/>
        </w:rPr>
        <w:tab/>
        <w:t>DSRC (5.8 GHz band</w:t>
      </w:r>
      <w:proofErr w:type="gramStart"/>
      <w:r w:rsidRPr="006C5573">
        <w:rPr>
          <w:lang w:eastAsia="ja-JP"/>
        </w:rPr>
        <w:t>);</w:t>
      </w:r>
      <w:proofErr w:type="gramEnd"/>
    </w:p>
    <w:p w14:paraId="5510FF0D" w14:textId="77777777" w:rsidR="000D43EF" w:rsidRPr="006C5573" w:rsidRDefault="000D43EF" w:rsidP="000D43EF">
      <w:pPr>
        <w:pStyle w:val="enumlev1"/>
        <w:rPr>
          <w:lang w:eastAsia="ja-JP"/>
        </w:rPr>
      </w:pPr>
      <w:r w:rsidRPr="006C5573">
        <w:rPr>
          <w:lang w:eastAsia="ja-JP"/>
        </w:rPr>
        <w:t>–</w:t>
      </w:r>
      <w:r w:rsidRPr="006C5573">
        <w:rPr>
          <w:lang w:eastAsia="ja-JP"/>
        </w:rPr>
        <w:tab/>
        <w:t>IMT (900 MHz band</w:t>
      </w:r>
      <w:proofErr w:type="gramStart"/>
      <w:r w:rsidRPr="006C5573">
        <w:rPr>
          <w:lang w:eastAsia="ja-JP"/>
        </w:rPr>
        <w:t>);</w:t>
      </w:r>
      <w:proofErr w:type="gramEnd"/>
    </w:p>
    <w:p w14:paraId="08158512" w14:textId="77777777" w:rsidR="000D43EF" w:rsidRPr="006C5573" w:rsidRDefault="000D43EF" w:rsidP="000D43EF">
      <w:pPr>
        <w:pStyle w:val="enumlev1"/>
        <w:rPr>
          <w:lang w:eastAsia="ja-JP"/>
        </w:rPr>
      </w:pPr>
      <w:r w:rsidRPr="006C5573">
        <w:rPr>
          <w:lang w:eastAsia="ja-JP"/>
        </w:rPr>
        <w:t>–</w:t>
      </w:r>
      <w:r w:rsidRPr="006C5573">
        <w:rPr>
          <w:lang w:eastAsia="ja-JP"/>
        </w:rPr>
        <w:tab/>
        <w:t>MCA (920 MHz band</w:t>
      </w:r>
      <w:proofErr w:type="gramStart"/>
      <w:r w:rsidRPr="006C5573">
        <w:rPr>
          <w:lang w:eastAsia="ja-JP"/>
        </w:rPr>
        <w:t>);</w:t>
      </w:r>
      <w:proofErr w:type="gramEnd"/>
    </w:p>
    <w:p w14:paraId="3C9EB3DE" w14:textId="77777777" w:rsidR="000D43EF" w:rsidRPr="006C5573" w:rsidRDefault="000D43EF" w:rsidP="000D43EF">
      <w:pPr>
        <w:pStyle w:val="enumlev1"/>
        <w:rPr>
          <w:lang w:eastAsia="ja-JP"/>
        </w:rPr>
      </w:pPr>
      <w:r w:rsidRPr="006C5573">
        <w:rPr>
          <w:lang w:eastAsia="ja-JP"/>
        </w:rPr>
        <w:t>–</w:t>
      </w:r>
      <w:r w:rsidRPr="006C5573">
        <w:rPr>
          <w:lang w:eastAsia="ja-JP"/>
        </w:rPr>
        <w:tab/>
        <w:t>LPWA (920 MHz band</w:t>
      </w:r>
      <w:proofErr w:type="gramStart"/>
      <w:r w:rsidRPr="006C5573">
        <w:rPr>
          <w:lang w:eastAsia="ja-JP"/>
        </w:rPr>
        <w:t>);</w:t>
      </w:r>
      <w:proofErr w:type="gramEnd"/>
    </w:p>
    <w:p w14:paraId="2F672B8F" w14:textId="77777777" w:rsidR="000D43EF" w:rsidRPr="006C5573" w:rsidRDefault="000D43EF" w:rsidP="000D43EF">
      <w:pPr>
        <w:pStyle w:val="enumlev1"/>
        <w:rPr>
          <w:lang w:eastAsia="ja-JP"/>
        </w:rPr>
      </w:pPr>
      <w:r w:rsidRPr="006C5573">
        <w:rPr>
          <w:lang w:eastAsia="ja-JP"/>
        </w:rPr>
        <w:t>–</w:t>
      </w:r>
      <w:r w:rsidRPr="006C5573">
        <w:rPr>
          <w:lang w:eastAsia="ja-JP"/>
        </w:rPr>
        <w:tab/>
        <w:t>RFID (920 MHz band</w:t>
      </w:r>
      <w:proofErr w:type="gramStart"/>
      <w:r w:rsidRPr="006C5573">
        <w:rPr>
          <w:lang w:eastAsia="ja-JP"/>
        </w:rPr>
        <w:t>);</w:t>
      </w:r>
      <w:proofErr w:type="gramEnd"/>
    </w:p>
    <w:p w14:paraId="23FED39C" w14:textId="77777777" w:rsidR="000D43EF" w:rsidRPr="006C5573" w:rsidRDefault="000D43EF" w:rsidP="000D43EF">
      <w:pPr>
        <w:pStyle w:val="enumlev1"/>
        <w:rPr>
          <w:lang w:eastAsia="ja-JP"/>
        </w:rPr>
      </w:pPr>
      <w:r w:rsidRPr="006C5573">
        <w:rPr>
          <w:lang w:eastAsia="ja-JP"/>
        </w:rPr>
        <w:t>–</w:t>
      </w:r>
      <w:r w:rsidRPr="006C5573">
        <w:rPr>
          <w:lang w:eastAsia="ja-JP"/>
        </w:rPr>
        <w:tab/>
        <w:t>Amateur radio (2.4 GHz band, 5.7 GHz band</w:t>
      </w:r>
      <w:proofErr w:type="gramStart"/>
      <w:r w:rsidRPr="006C5573">
        <w:rPr>
          <w:lang w:eastAsia="ja-JP"/>
        </w:rPr>
        <w:t>);</w:t>
      </w:r>
      <w:proofErr w:type="gramEnd"/>
    </w:p>
    <w:p w14:paraId="0208C62B" w14:textId="77777777" w:rsidR="000D43EF" w:rsidRPr="006C5573" w:rsidRDefault="000D43EF" w:rsidP="000D43EF">
      <w:pPr>
        <w:pStyle w:val="enumlev1"/>
        <w:rPr>
          <w:lang w:eastAsia="ja-JP"/>
        </w:rPr>
      </w:pPr>
      <w:r w:rsidRPr="006C5573">
        <w:rPr>
          <w:lang w:eastAsia="ja-JP"/>
        </w:rPr>
        <w:t>–</w:t>
      </w:r>
      <w:r w:rsidRPr="006C5573">
        <w:rPr>
          <w:lang w:eastAsia="ja-JP"/>
        </w:rPr>
        <w:tab/>
        <w:t>Radar (5.6 GHz band</w:t>
      </w:r>
      <w:proofErr w:type="gramStart"/>
      <w:r w:rsidRPr="006C5573">
        <w:rPr>
          <w:lang w:eastAsia="ja-JP"/>
        </w:rPr>
        <w:t>);</w:t>
      </w:r>
      <w:proofErr w:type="gramEnd"/>
    </w:p>
    <w:p w14:paraId="25A6FF78" w14:textId="77777777" w:rsidR="000D43EF" w:rsidRPr="006C5573" w:rsidRDefault="000D43EF" w:rsidP="000D43EF">
      <w:pPr>
        <w:pStyle w:val="enumlev1"/>
        <w:rPr>
          <w:lang w:eastAsia="ja-JP"/>
        </w:rPr>
      </w:pPr>
      <w:r w:rsidRPr="006C5573">
        <w:rPr>
          <w:lang w:eastAsia="ja-JP"/>
        </w:rPr>
        <w:t>–</w:t>
      </w:r>
      <w:r w:rsidRPr="006C5573">
        <w:rPr>
          <w:lang w:eastAsia="ja-JP"/>
        </w:rPr>
        <w:tab/>
        <w:t>Microwave link (5.9 GHz band</w:t>
      </w:r>
      <w:proofErr w:type="gramStart"/>
      <w:r w:rsidRPr="006C5573">
        <w:rPr>
          <w:lang w:eastAsia="ja-JP"/>
        </w:rPr>
        <w:t>);</w:t>
      </w:r>
      <w:proofErr w:type="gramEnd"/>
    </w:p>
    <w:p w14:paraId="12A359A5" w14:textId="77777777" w:rsidR="000D43EF" w:rsidRPr="006C5573" w:rsidRDefault="000D43EF" w:rsidP="000D43EF">
      <w:pPr>
        <w:pStyle w:val="enumlev1"/>
        <w:rPr>
          <w:lang w:eastAsia="ja-JP"/>
        </w:rPr>
      </w:pPr>
      <w:r w:rsidRPr="006C5573">
        <w:rPr>
          <w:lang w:eastAsia="ja-JP"/>
        </w:rPr>
        <w:t>–</w:t>
      </w:r>
      <w:r w:rsidRPr="006C5573">
        <w:rPr>
          <w:lang w:eastAsia="ja-JP"/>
        </w:rPr>
        <w:tab/>
        <w:t>Mobile satellite communication system (2.5 GHz band</w:t>
      </w:r>
      <w:proofErr w:type="gramStart"/>
      <w:r w:rsidRPr="006C5573">
        <w:rPr>
          <w:lang w:eastAsia="ja-JP"/>
        </w:rPr>
        <w:t>);</w:t>
      </w:r>
      <w:proofErr w:type="gramEnd"/>
    </w:p>
    <w:p w14:paraId="1FB2B827" w14:textId="77777777" w:rsidR="000D43EF" w:rsidRPr="006C5573" w:rsidRDefault="000D43EF" w:rsidP="000D43EF">
      <w:pPr>
        <w:pStyle w:val="enumlev1"/>
        <w:rPr>
          <w:lang w:eastAsia="ja-JP"/>
        </w:rPr>
      </w:pPr>
      <w:r w:rsidRPr="006C5573">
        <w:rPr>
          <w:lang w:eastAsia="ja-JP"/>
        </w:rPr>
        <w:t>–</w:t>
      </w:r>
      <w:r w:rsidRPr="006C5573">
        <w:rPr>
          <w:lang w:eastAsia="ja-JP"/>
        </w:rPr>
        <w:tab/>
        <w:t>Radio astronomy (1.4 GHz band, 2.7 GHz band, 4.8 GHz band, adjacent 23.6-24.0 GHz band</w:t>
      </w:r>
      <w:proofErr w:type="gramStart"/>
      <w:r w:rsidRPr="006C5573">
        <w:rPr>
          <w:lang w:eastAsia="ja-JP"/>
        </w:rPr>
        <w:t>);</w:t>
      </w:r>
      <w:proofErr w:type="gramEnd"/>
    </w:p>
    <w:p w14:paraId="264F8643" w14:textId="36A16507" w:rsidR="000D43EF" w:rsidRPr="006C5573" w:rsidRDefault="000D43EF" w:rsidP="000D43EF">
      <w:pPr>
        <w:pStyle w:val="enumlev1"/>
        <w:rPr>
          <w:lang w:eastAsia="ja-JP"/>
        </w:rPr>
      </w:pPr>
      <w:r w:rsidRPr="006C5573">
        <w:rPr>
          <w:lang w:eastAsia="ja-JP"/>
        </w:rPr>
        <w:t>–</w:t>
      </w:r>
      <w:r w:rsidRPr="006C5573">
        <w:rPr>
          <w:lang w:eastAsia="ja-JP"/>
        </w:rPr>
        <w:tab/>
        <w:t>EESS (active) (co-frequency 5 470-5 570 MHz</w:t>
      </w:r>
      <w:ins w:id="59" w:author="michael marcus" w:date="2024-04-09T16:07:00Z">
        <w:r w:rsidR="00EF7AEB">
          <w:rPr>
            <w:lang w:eastAsia="ja-JP"/>
          </w:rPr>
          <w:t>,</w:t>
        </w:r>
      </w:ins>
      <w:r w:rsidRPr="006C5573">
        <w:rPr>
          <w:lang w:eastAsia="ja-JP"/>
        </w:rPr>
        <w:t xml:space="preserve"> </w:t>
      </w:r>
      <w:ins w:id="60" w:author="michael marcus" w:date="2024-04-09T16:07:00Z">
        <w:r w:rsidR="00EF7AEB" w:rsidRPr="00EF7AEB">
          <w:rPr>
            <w:lang w:eastAsia="ja-JP"/>
          </w:rPr>
          <w:t>24.05-24.25</w:t>
        </w:r>
        <w:r w:rsidR="00EF7AEB">
          <w:rPr>
            <w:lang w:eastAsia="ja-JP"/>
          </w:rPr>
          <w:t xml:space="preserve"> GHz band</w:t>
        </w:r>
      </w:ins>
      <w:del w:id="61" w:author="michael marcus" w:date="2024-04-09T16:07:00Z">
        <w:r w:rsidRPr="006C5573" w:rsidDel="00EF7AEB">
          <w:rPr>
            <w:lang w:eastAsia="ja-JP"/>
          </w:rPr>
          <w:delText>band</w:delText>
        </w:r>
      </w:del>
      <w:r w:rsidRPr="006C5573">
        <w:rPr>
          <w:lang w:eastAsia="ja-JP"/>
        </w:rPr>
        <w:t>, adjacent 5 250-5 470 MHz band</w:t>
      </w:r>
      <w:ins w:id="62" w:author="michael marcus" w:date="2024-04-09T16:04:00Z">
        <w:r w:rsidR="00EF7AEB">
          <w:rPr>
            <w:lang w:eastAsia="ja-JP"/>
          </w:rPr>
          <w:t>,</w:t>
        </w:r>
      </w:ins>
      <w:proofErr w:type="gramStart"/>
      <w:r w:rsidRPr="006C5573">
        <w:rPr>
          <w:lang w:eastAsia="ja-JP"/>
        </w:rPr>
        <w:t>);</w:t>
      </w:r>
      <w:proofErr w:type="gramEnd"/>
    </w:p>
    <w:p w14:paraId="53DE86DD" w14:textId="77777777" w:rsidR="000D43EF" w:rsidRDefault="000D43EF" w:rsidP="000D43EF">
      <w:pPr>
        <w:pStyle w:val="enumlev1"/>
        <w:rPr>
          <w:ins w:id="63" w:author="michael marcus" w:date="2024-04-09T16:05:00Z"/>
          <w:lang w:eastAsia="ja-JP"/>
        </w:rPr>
      </w:pPr>
      <w:r w:rsidRPr="006C5573">
        <w:rPr>
          <w:lang w:eastAsia="ja-JP"/>
        </w:rPr>
        <w:t>–</w:t>
      </w:r>
      <w:r w:rsidRPr="006C5573">
        <w:rPr>
          <w:lang w:eastAsia="ja-JP"/>
        </w:rPr>
        <w:tab/>
        <w:t>EESS (passive) (adjacent 23.6-24.0 GHz band</w:t>
      </w:r>
      <w:proofErr w:type="gramStart"/>
      <w:r w:rsidRPr="006C5573">
        <w:rPr>
          <w:lang w:eastAsia="ja-JP"/>
        </w:rPr>
        <w:t>);</w:t>
      </w:r>
      <w:proofErr w:type="gramEnd"/>
    </w:p>
    <w:p w14:paraId="70169711" w14:textId="66B6A2CA" w:rsidR="00EF7AEB" w:rsidRPr="006C5573" w:rsidRDefault="00EF7AEB">
      <w:pPr>
        <w:pStyle w:val="enumlev1"/>
        <w:numPr>
          <w:ilvl w:val="0"/>
          <w:numId w:val="2"/>
        </w:numPr>
        <w:rPr>
          <w:lang w:eastAsia="ja-JP"/>
        </w:rPr>
        <w:pPrChange w:id="64" w:author="michael marcus" w:date="2024-04-09T16:05:00Z">
          <w:pPr>
            <w:pStyle w:val="enumlev1"/>
          </w:pPr>
        </w:pPrChange>
      </w:pPr>
      <w:ins w:id="65" w:author="michael marcus" w:date="2024-04-09T16:05:00Z">
        <w:r>
          <w:rPr>
            <w:lang w:eastAsia="ja-JP"/>
          </w:rPr>
          <w:t>IMT</w:t>
        </w:r>
      </w:ins>
      <w:ins w:id="66" w:author="michael marcus" w:date="2024-04-09T16:06:00Z">
        <w:r>
          <w:rPr>
            <w:lang w:eastAsia="ja-JP"/>
          </w:rPr>
          <w:t xml:space="preserve"> (adjacent </w:t>
        </w:r>
      </w:ins>
      <w:ins w:id="67" w:author="michael marcus" w:date="2024-04-09T16:07:00Z">
        <w:r w:rsidRPr="00EF7AEB">
          <w:rPr>
            <w:lang w:eastAsia="ja-JP"/>
          </w:rPr>
          <w:t>24.25-27.5 GHz</w:t>
        </w:r>
        <w:r>
          <w:rPr>
            <w:lang w:eastAsia="ja-JP"/>
          </w:rPr>
          <w:t>)</w:t>
        </w:r>
      </w:ins>
    </w:p>
    <w:p w14:paraId="1AE8B3EA" w14:textId="77777777" w:rsidR="000D43EF" w:rsidRPr="006C5573" w:rsidRDefault="000D43EF" w:rsidP="000D43EF">
      <w:pPr>
        <w:pStyle w:val="enumlev1"/>
        <w:rPr>
          <w:lang w:eastAsia="ja-JP"/>
        </w:rPr>
      </w:pPr>
      <w:r w:rsidRPr="006C5573">
        <w:rPr>
          <w:lang w:eastAsia="ja-JP"/>
        </w:rPr>
        <w:t>–</w:t>
      </w:r>
      <w:r w:rsidRPr="006C5573">
        <w:rPr>
          <w:lang w:eastAsia="ja-JP"/>
        </w:rPr>
        <w:tab/>
        <w:t>Other systems operated in adjacent frequency bands and/or frequency range where harmonic emissions may occur.</w:t>
      </w:r>
    </w:p>
    <w:p w14:paraId="6C37EC51" w14:textId="77777777" w:rsidR="000D43EF" w:rsidRPr="000D43EF" w:rsidRDefault="000D43EF" w:rsidP="000D43EF">
      <w:pPr>
        <w:rPr>
          <w:lang w:val="en-GB"/>
        </w:rPr>
      </w:pPr>
    </w:p>
    <w:p w14:paraId="50593B14" w14:textId="77777777" w:rsidR="000D43EF" w:rsidRPr="000D43EF" w:rsidRDefault="000D43EF" w:rsidP="000D43EF">
      <w:pPr>
        <w:rPr>
          <w:lang w:val="en-GB"/>
        </w:rPr>
      </w:pPr>
    </w:p>
    <w:p w14:paraId="03ED36C4" w14:textId="3746BDDA" w:rsidR="00EC3968" w:rsidRDefault="000D43EF">
      <w:pPr>
        <w:rPr>
          <w:lang w:val="en-GB"/>
        </w:rPr>
      </w:pPr>
      <w:r>
        <w:rPr>
          <w:lang w:val="en-GB"/>
        </w:rPr>
        <w:t>…</w:t>
      </w:r>
    </w:p>
    <w:p w14:paraId="2277F084" w14:textId="77777777" w:rsidR="000D43EF" w:rsidRPr="006C5573" w:rsidRDefault="000D43EF" w:rsidP="000D43EF">
      <w:pPr>
        <w:pStyle w:val="Heading2"/>
      </w:pPr>
      <w:bookmarkStart w:id="68" w:name="_Toc128400034"/>
      <w:bookmarkStart w:id="69" w:name="_Toc129591702"/>
      <w:bookmarkStart w:id="70" w:name="_Toc108775419"/>
      <w:r w:rsidRPr="006C5573">
        <w:t xml:space="preserve">3.6 </w:t>
      </w:r>
      <w:r w:rsidRPr="006C5573">
        <w:tab/>
        <w:t>Study F (24.1-24.15 GHz)</w:t>
      </w:r>
      <w:bookmarkEnd w:id="68"/>
      <w:bookmarkEnd w:id="69"/>
      <w:bookmarkEnd w:id="70"/>
    </w:p>
    <w:p w14:paraId="6E52CEB8" w14:textId="77777777" w:rsidR="000D43EF" w:rsidRPr="006C5573" w:rsidRDefault="000D43EF" w:rsidP="000D43EF">
      <w:pPr>
        <w:pStyle w:val="EditorsNote"/>
      </w:pPr>
      <w:r w:rsidRPr="0097466E">
        <w:rPr>
          <w:i w:val="0"/>
          <w:iCs w:val="0"/>
          <w:highlight w:val="yellow"/>
        </w:rPr>
        <w:t>[</w:t>
      </w:r>
      <w:r w:rsidRPr="006C5573">
        <w:rPr>
          <w:highlight w:val="yellow"/>
        </w:rPr>
        <w:t xml:space="preserve">Editor’s note: Study F was not discussed during the June 2023 WP 1A meeting and will require a more thorough analysis at the next meeting, </w:t>
      </w:r>
      <w:proofErr w:type="gramStart"/>
      <w:r w:rsidRPr="006C5573">
        <w:rPr>
          <w:highlight w:val="yellow"/>
        </w:rPr>
        <w:t>in particular considering</w:t>
      </w:r>
      <w:proofErr w:type="gramEnd"/>
      <w:r w:rsidRPr="006C5573">
        <w:rPr>
          <w:highlight w:val="yellow"/>
        </w:rPr>
        <w:t xml:space="preserve"> the assumptions and scenarios used</w:t>
      </w:r>
      <w:r>
        <w:rPr>
          <w:highlight w:val="yellow"/>
        </w:rPr>
        <w:t>, including the 10 MHz bandwidth</w:t>
      </w:r>
      <w:r w:rsidRPr="006C5573">
        <w:rPr>
          <w:highlight w:val="yellow"/>
        </w:rPr>
        <w:t>.</w:t>
      </w:r>
      <w:r w:rsidRPr="0097466E">
        <w:rPr>
          <w:i w:val="0"/>
          <w:iCs w:val="0"/>
          <w:highlight w:val="yellow"/>
        </w:rPr>
        <w:t>]</w:t>
      </w:r>
    </w:p>
    <w:p w14:paraId="79D14FB8" w14:textId="0D59822C" w:rsidR="000D43EF" w:rsidRPr="006C5573" w:rsidRDefault="000D43EF" w:rsidP="000D43EF">
      <w:pPr>
        <w:pStyle w:val="Heading3"/>
      </w:pPr>
      <w:r w:rsidRPr="006C5573">
        <w:t>3.6.1</w:t>
      </w:r>
      <w:r w:rsidRPr="006C5573">
        <w:tab/>
        <w:t xml:space="preserve">United States </w:t>
      </w:r>
      <w:ins w:id="71" w:author="NACT" w:date="2024-04-15T16:42:00Z">
        <w:r w:rsidR="00C43865">
          <w:t xml:space="preserve">Industrial, </w:t>
        </w:r>
        <w:proofErr w:type="gramStart"/>
        <w:r w:rsidR="00C43865">
          <w:t>Scientific</w:t>
        </w:r>
        <w:proofErr w:type="gramEnd"/>
        <w:r w:rsidR="00C43865">
          <w:t xml:space="preserve"> and Medic</w:t>
        </w:r>
      </w:ins>
      <w:ins w:id="72" w:author="NACT" w:date="2024-04-15T16:43:00Z">
        <w:r w:rsidR="00C43865">
          <w:t>al</w:t>
        </w:r>
      </w:ins>
      <w:del w:id="73" w:author="NACT" w:date="2024-04-15T16:43:00Z">
        <w:r w:rsidRPr="006C5573" w:rsidDel="00C43865">
          <w:delText>ISM</w:delText>
        </w:r>
      </w:del>
      <w:r w:rsidRPr="006C5573">
        <w:t xml:space="preserve"> regulations</w:t>
      </w:r>
    </w:p>
    <w:p w14:paraId="6DEC2ED1" w14:textId="38A73737" w:rsidR="000D43EF" w:rsidRPr="006C5573" w:rsidRDefault="000D43EF" w:rsidP="000D43EF">
      <w:r w:rsidRPr="006C5573">
        <w:t xml:space="preserve">In the US, the Federal Communications Commission (FCC) regulates the use of </w:t>
      </w:r>
      <w:ins w:id="74" w:author="NACT" w:date="2024-04-15T16:44:00Z">
        <w:r w:rsidR="00C43865">
          <w:t>radiocom</w:t>
        </w:r>
      </w:ins>
      <w:ins w:id="75" w:author="NACT" w:date="2024-04-15T16:45:00Z">
        <w:r w:rsidR="00C43865">
          <w:t xml:space="preserve">munications </w:t>
        </w:r>
      </w:ins>
      <w:r w:rsidRPr="006C5573">
        <w:t>frequencies</w:t>
      </w:r>
      <w:ins w:id="76" w:author="NACT" w:date="2024-04-15T16:45:00Z">
        <w:r w:rsidR="00C43865">
          <w:t xml:space="preserve"> for civil applications. </w:t>
        </w:r>
      </w:ins>
      <w:del w:id="77" w:author="NACT" w:date="2024-04-15T16:45:00Z">
        <w:r w:rsidRPr="006C5573" w:rsidDel="00C43865">
          <w:delText xml:space="preserve"> for wireless communication.</w:delText>
        </w:r>
      </w:del>
      <w:r w:rsidRPr="006C5573">
        <w:t xml:space="preserve"> The FCC rules and regulations are codified in Title 47 of the US’ Code of Federal Regulations (CFR). Part 18 deals with </w:t>
      </w:r>
      <w:ins w:id="78" w:author="NACT" w:date="2024-04-15T16:44:00Z">
        <w:r w:rsidR="00C43865">
          <w:t xml:space="preserve">Industrial, </w:t>
        </w:r>
        <w:proofErr w:type="gramStart"/>
        <w:r w:rsidR="00C43865">
          <w:t>Scientific</w:t>
        </w:r>
        <w:proofErr w:type="gramEnd"/>
        <w:r w:rsidR="00C43865">
          <w:t xml:space="preserve"> and Medical (</w:t>
        </w:r>
      </w:ins>
      <w:commentRangeStart w:id="79"/>
      <w:commentRangeStart w:id="80"/>
      <w:r w:rsidRPr="006C5573">
        <w:t>ISM</w:t>
      </w:r>
      <w:ins w:id="81" w:author="NACT" w:date="2024-04-15T16:44:00Z">
        <w:r w:rsidR="00C43865">
          <w:t>)</w:t>
        </w:r>
      </w:ins>
      <w:r w:rsidRPr="006C5573">
        <w:t xml:space="preserve"> devices. FCC has determined that in the US WPT is regulated as an ISM usage and is subject to its Part 18 rules. </w:t>
      </w:r>
      <w:commentRangeEnd w:id="79"/>
      <w:r w:rsidR="000F4E35">
        <w:rPr>
          <w:rStyle w:val="CommentReference"/>
        </w:rPr>
        <w:commentReference w:id="79"/>
      </w:r>
      <w:commentRangeEnd w:id="80"/>
      <w:r w:rsidR="008465FF">
        <w:rPr>
          <w:rStyle w:val="CommentReference"/>
        </w:rPr>
        <w:commentReference w:id="80"/>
      </w:r>
    </w:p>
    <w:p w14:paraId="18CCF433" w14:textId="77777777" w:rsidR="000D43EF" w:rsidRPr="006C5573" w:rsidRDefault="000D43EF" w:rsidP="000D43EF">
      <w:pPr>
        <w:pStyle w:val="Heading3"/>
      </w:pPr>
      <w:bookmarkStart w:id="82" w:name="_Toc123716802"/>
      <w:r w:rsidRPr="006C5573">
        <w:t>3.6.2</w:t>
      </w:r>
      <w:r w:rsidRPr="006C5573">
        <w:tab/>
        <w:t>24 GHz ISM BAND and Radiation Limits</w:t>
      </w:r>
      <w:bookmarkEnd w:id="82"/>
      <w:r w:rsidRPr="006C5573">
        <w:t xml:space="preserve"> </w:t>
      </w:r>
    </w:p>
    <w:p w14:paraId="09C10E24" w14:textId="048D9992" w:rsidR="000D43EF" w:rsidRPr="006C5573" w:rsidRDefault="000D43EF" w:rsidP="000D43EF">
      <w:pPr>
        <w:rPr>
          <w:b/>
        </w:rPr>
      </w:pPr>
      <w:r w:rsidRPr="006C5573">
        <w:t xml:space="preserve">FCC identifies 24-24.25 GHz band with a </w:t>
      </w:r>
      <w:proofErr w:type="spellStart"/>
      <w:r w:rsidRPr="006C5573">
        <w:t>centre</w:t>
      </w:r>
      <w:proofErr w:type="spellEnd"/>
      <w:r w:rsidRPr="006C5573">
        <w:t xml:space="preserve"> frequency of 24.125 GHz and maximum operating bandwidth of 250 MHz for ISM use consistent with the provisions of RR No. </w:t>
      </w:r>
      <w:r w:rsidRPr="006C5573">
        <w:rPr>
          <w:b/>
        </w:rPr>
        <w:t xml:space="preserve">5.150.  </w:t>
      </w:r>
      <w:r w:rsidRPr="006C5573">
        <w:t xml:space="preserve">FCC radiation limits of the field strength level of emissions which lie outside the 24 GHz ISM band is a field strength limit of 25 </w:t>
      </w:r>
      <w:del w:id="83" w:author="NACT" w:date="2024-04-15T16:47:00Z">
        <w:r w:rsidRPr="006C5573" w:rsidDel="00C43865">
          <w:delText>u</w:delText>
        </w:r>
      </w:del>
      <w:ins w:id="84" w:author="NACT" w:date="2024-04-15T16:47:00Z">
        <w:r w:rsidR="00C43865" w:rsidRPr="006C5573">
          <w:sym w:font="Symbol" w:char="F06D"/>
        </w:r>
      </w:ins>
      <w:r w:rsidRPr="006C5573">
        <w:t xml:space="preserve">V/m </w:t>
      </w:r>
      <w:ins w:id="85" w:author="NACT" w:date="2024-04-15T16:46:00Z">
        <w:r w:rsidR="00C43865">
          <w:t xml:space="preserve">as measured </w:t>
        </w:r>
      </w:ins>
      <w:r w:rsidRPr="006C5573">
        <w:t xml:space="preserve">at </w:t>
      </w:r>
      <w:proofErr w:type="gramStart"/>
      <w:ins w:id="86" w:author="NACT" w:date="2024-04-15T16:46:00Z">
        <w:r w:rsidR="00C43865">
          <w:t xml:space="preserve">a distance of </w:t>
        </w:r>
      </w:ins>
      <w:r w:rsidRPr="006C5573">
        <w:t>300</w:t>
      </w:r>
      <w:proofErr w:type="gramEnd"/>
      <w:r>
        <w:t> </w:t>
      </w:r>
      <w:proofErr w:type="spellStart"/>
      <w:r w:rsidRPr="006C5573">
        <w:t>m</w:t>
      </w:r>
      <w:ins w:id="87" w:author="NACT" w:date="2024-04-15T16:46:00Z">
        <w:r w:rsidR="00C43865">
          <w:t>etres</w:t>
        </w:r>
      </w:ins>
      <w:proofErr w:type="spellEnd"/>
      <w:r w:rsidRPr="006C5573">
        <w:t xml:space="preserve">. Using the </w:t>
      </w:r>
      <w:proofErr w:type="spellStart"/>
      <w:r w:rsidRPr="006C5573">
        <w:t>e</w:t>
      </w:r>
      <w:r>
        <w:t>.</w:t>
      </w:r>
      <w:r w:rsidRPr="006C5573">
        <w:t>i</w:t>
      </w:r>
      <w:r>
        <w:t>.</w:t>
      </w:r>
      <w:r w:rsidRPr="006C5573">
        <w:t>r</w:t>
      </w:r>
      <w:r>
        <w:t>.</w:t>
      </w:r>
      <w:r w:rsidRPr="006C5573">
        <w:t>p</w:t>
      </w:r>
      <w:proofErr w:type="spellEnd"/>
      <w:r>
        <w:t>.</w:t>
      </w:r>
      <w:r w:rsidRPr="006C5573">
        <w:t xml:space="preserve"> formula, we get a value </w:t>
      </w:r>
      <w:proofErr w:type="spellStart"/>
      <w:r w:rsidRPr="006C5573">
        <w:t>e</w:t>
      </w:r>
      <w:r>
        <w:t>.</w:t>
      </w:r>
      <w:r w:rsidRPr="006C5573">
        <w:t>i</w:t>
      </w:r>
      <w:r>
        <w:t>.</w:t>
      </w:r>
      <w:r w:rsidRPr="006C5573">
        <w:t>r</w:t>
      </w:r>
      <w:r>
        <w:t>.</w:t>
      </w:r>
      <w:r w:rsidRPr="006C5573">
        <w:t>p</w:t>
      </w:r>
      <w:proofErr w:type="spellEnd"/>
      <w:r>
        <w:t>.</w:t>
      </w:r>
      <w:r w:rsidRPr="006C5573">
        <w:t xml:space="preserve"> of –27.27 dBm, or –57.27 </w:t>
      </w:r>
      <w:proofErr w:type="spellStart"/>
      <w:r w:rsidRPr="006C5573">
        <w:t>dBW</w:t>
      </w:r>
      <w:proofErr w:type="spellEnd"/>
      <w:r w:rsidRPr="006C5573">
        <w:t xml:space="preserve">.  </w:t>
      </w:r>
    </w:p>
    <w:p w14:paraId="4E4824BD" w14:textId="77777777" w:rsidR="000D43EF" w:rsidRPr="006C5573" w:rsidRDefault="000D43EF" w:rsidP="000D43EF">
      <w:r w:rsidRPr="006C5573">
        <w:t>For unlicensed field disturbance sensors, excluding perimeter protection systems, in 24.075-24.175 GHz and general unlicensed devices, the maximum emission outside the specified band, other than for harmonics, must attenuated by at least 50 dB below the level of the fundamental or 500 </w:t>
      </w:r>
      <w:r w:rsidRPr="006C5573">
        <w:sym w:font="Symbol" w:char="F06D"/>
      </w:r>
      <w:r w:rsidRPr="006C5573">
        <w:t>V/m at 3 m, whichever is less.</w:t>
      </w:r>
    </w:p>
    <w:p w14:paraId="40B64033" w14:textId="77777777" w:rsidR="000D43EF" w:rsidRPr="006C5573" w:rsidRDefault="000D43EF" w:rsidP="000D43EF">
      <w:pPr>
        <w:pStyle w:val="Heading3"/>
      </w:pPr>
      <w:bookmarkStart w:id="88" w:name="_Toc123716803"/>
      <w:r w:rsidRPr="006C5573">
        <w:t>3.6.3</w:t>
      </w:r>
      <w:r w:rsidRPr="006C5573">
        <w:tab/>
        <w:t>24 GHz ISM Beam WPT Parameters</w:t>
      </w:r>
      <w:bookmarkEnd w:id="88"/>
    </w:p>
    <w:p w14:paraId="2AC9C0B1" w14:textId="77777777" w:rsidR="000D43EF" w:rsidRPr="006C5573" w:rsidRDefault="000D43EF" w:rsidP="000D43EF">
      <w:r w:rsidRPr="006C5573">
        <w:t xml:space="preserve">This section provides examples of the characteristics of the 24 GHz beam WPT system being developed in the United States. </w:t>
      </w:r>
    </w:p>
    <w:p w14:paraId="18F209D0" w14:textId="4EE78A45" w:rsidR="000D43EF" w:rsidRPr="006C5573" w:rsidRDefault="000D43EF" w:rsidP="000D43EF">
      <w:pPr>
        <w:rPr>
          <w:b/>
        </w:rPr>
      </w:pPr>
      <w:moveFromRangeStart w:id="89" w:author="Behrooz Abiri" w:date="2024-04-09T09:44:00Z" w:name="move163548298"/>
      <w:moveFrom w:id="90" w:author="Behrooz Abiri" w:date="2024-04-09T09:44:00Z">
        <w:r w:rsidRPr="006C5573" w:rsidDel="00DC2FD4">
          <w:t xml:space="preserve">Table 15 below describes the characteristics used in the respective studies. Only the e.i.r.p. limit below 24.0 GHz is a present US regulatory limits. </w:t>
        </w:r>
      </w:moveFrom>
      <w:moveFromRangeEnd w:id="89"/>
      <w:commentRangeStart w:id="91"/>
      <w:r w:rsidRPr="006C5573">
        <w:t>Other sets of parameters could come from other developers for alternative 24 GHz WPT systems.</w:t>
      </w:r>
      <w:commentRangeEnd w:id="91"/>
      <w:r w:rsidR="00885591">
        <w:rPr>
          <w:rStyle w:val="CommentReference"/>
        </w:rPr>
        <w:commentReference w:id="91"/>
      </w:r>
      <w:ins w:id="92" w:author="Behrooz Abiri" w:date="2024-04-09T09:44:00Z">
        <w:r w:rsidR="00DC2FD4">
          <w:t xml:space="preserve"> </w:t>
        </w:r>
      </w:ins>
      <w:moveToRangeStart w:id="93" w:author="Behrooz Abiri" w:date="2024-04-09T09:44:00Z" w:name="move163548298"/>
      <w:moveTo w:id="94" w:author="Behrooz Abiri" w:date="2024-04-09T09:44:00Z">
        <w:r w:rsidR="00DC2FD4" w:rsidRPr="006C5573">
          <w:t xml:space="preserve">Table 15 below describes the characteristics used in the respective studies. Only the </w:t>
        </w:r>
        <w:proofErr w:type="spellStart"/>
        <w:r w:rsidR="00DC2FD4" w:rsidRPr="006C5573">
          <w:t>e.i.r.p</w:t>
        </w:r>
        <w:proofErr w:type="spellEnd"/>
        <w:r w:rsidR="00DC2FD4" w:rsidRPr="006C5573">
          <w:t xml:space="preserve">. limit </w:t>
        </w:r>
        <w:del w:id="95" w:author="michael marcus" w:date="2024-05-01T09:06:00Z">
          <w:r w:rsidR="00DC2FD4" w:rsidRPr="006C5573" w:rsidDel="008445FD">
            <w:delText>below 24.0 GHz</w:delText>
          </w:r>
        </w:del>
      </w:moveTo>
      <w:ins w:id="96" w:author="michael marcus" w:date="2024-05-01T09:06:00Z">
        <w:r w:rsidR="008445FD">
          <w:t>outside the 24.0-24.</w:t>
        </w:r>
      </w:ins>
      <w:ins w:id="97" w:author="michael marcus" w:date="2024-05-01T09:07:00Z">
        <w:r w:rsidR="008445FD">
          <w:t>250</w:t>
        </w:r>
      </w:ins>
      <w:ins w:id="98" w:author="michael marcus" w:date="2024-05-01T09:08:00Z">
        <w:r w:rsidR="008445FD">
          <w:t xml:space="preserve"> GHz ISM band</w:t>
        </w:r>
      </w:ins>
      <w:moveTo w:id="99" w:author="Behrooz Abiri" w:date="2024-04-09T09:44:00Z">
        <w:r w:rsidR="00DC2FD4" w:rsidRPr="006C5573">
          <w:t xml:space="preserve"> is a present US regulatory limit</w:t>
        </w:r>
        <w:del w:id="100" w:author="michael marcus" w:date="2024-05-01T09:12:00Z">
          <w:r w:rsidR="00DC2FD4" w:rsidRPr="006C5573" w:rsidDel="008445FD">
            <w:delText>s</w:delText>
          </w:r>
        </w:del>
        <w:r w:rsidR="00DC2FD4" w:rsidRPr="006C5573">
          <w:t>.</w:t>
        </w:r>
      </w:moveTo>
      <w:moveToRangeEnd w:id="93"/>
    </w:p>
    <w:p w14:paraId="186F3D4B" w14:textId="77777777" w:rsidR="000D43EF" w:rsidRPr="006C5573" w:rsidRDefault="000D43EF" w:rsidP="000D43EF">
      <w:r w:rsidRPr="006C5573">
        <w:t xml:space="preserve">The multielement antenna in the system being developed in the US has a different far field gain for OOBE that are uncorrelated over the various antenna elements than it has for the coherent in band signals at each antenna element.  </w:t>
      </w:r>
    </w:p>
    <w:p w14:paraId="7E8F19B8" w14:textId="77777777" w:rsidR="000D43EF" w:rsidRPr="006C5573" w:rsidRDefault="000D43EF" w:rsidP="000D43EF">
      <w:pPr>
        <w:pStyle w:val="TableNo"/>
      </w:pPr>
      <w:r w:rsidRPr="006C5573">
        <w:t xml:space="preserve">TABLE </w:t>
      </w:r>
      <w:r w:rsidRPr="006C5573">
        <w:fldChar w:fldCharType="begin"/>
      </w:r>
      <w:r w:rsidRPr="006C5573">
        <w:instrText xml:space="preserve"> SEQ Table \* ARABIC </w:instrText>
      </w:r>
      <w:r w:rsidRPr="006C5573">
        <w:fldChar w:fldCharType="separate"/>
      </w:r>
      <w:r w:rsidRPr="006C5573">
        <w:t>15</w:t>
      </w:r>
      <w:r w:rsidRPr="006C5573">
        <w:fldChar w:fldCharType="end"/>
      </w:r>
    </w:p>
    <w:p w14:paraId="52DA9FE1" w14:textId="77777777" w:rsidR="000D43EF" w:rsidRPr="006C5573" w:rsidRDefault="000D43EF" w:rsidP="000D43EF">
      <w:pPr>
        <w:pStyle w:val="Tabletitle"/>
      </w:pPr>
      <w:r w:rsidRPr="006C5573">
        <w:t xml:space="preserve">Radio Characteristics of Example Beam WPT System within 24 GHz </w:t>
      </w:r>
      <w:proofErr w:type="gramStart"/>
      <w:r w:rsidRPr="006C5573">
        <w:t>band</w:t>
      </w:r>
      <w:proofErr w:type="gramEnd"/>
    </w:p>
    <w:tbl>
      <w:tblPr>
        <w:tblStyle w:val="TableGrid"/>
        <w:tblW w:w="8037" w:type="dxa"/>
        <w:jc w:val="center"/>
        <w:tblLayout w:type="fixed"/>
        <w:tblLook w:val="04A0" w:firstRow="1" w:lastRow="0" w:firstColumn="1" w:lastColumn="0" w:noHBand="0" w:noVBand="1"/>
      </w:tblPr>
      <w:tblGrid>
        <w:gridCol w:w="3631"/>
        <w:gridCol w:w="4406"/>
      </w:tblGrid>
      <w:tr w:rsidR="000D43EF" w:rsidRPr="006C5573" w14:paraId="7221BDBB" w14:textId="77777777" w:rsidTr="007D7BB5">
        <w:trPr>
          <w:cantSplit/>
          <w:jc w:val="center"/>
        </w:trPr>
        <w:tc>
          <w:tcPr>
            <w:tcW w:w="3631" w:type="dxa"/>
          </w:tcPr>
          <w:p w14:paraId="28345421" w14:textId="77777777" w:rsidR="000D43EF" w:rsidRPr="006C5573" w:rsidRDefault="000D43EF" w:rsidP="007D7BB5">
            <w:pPr>
              <w:pStyle w:val="Tablehead"/>
            </w:pPr>
            <w:r w:rsidRPr="006C5573">
              <w:t>System</w:t>
            </w:r>
          </w:p>
        </w:tc>
        <w:tc>
          <w:tcPr>
            <w:tcW w:w="4406" w:type="dxa"/>
          </w:tcPr>
          <w:p w14:paraId="7A8C4436" w14:textId="77777777" w:rsidR="000D43EF" w:rsidRPr="006C5573" w:rsidRDefault="000D43EF" w:rsidP="007D7BB5">
            <w:pPr>
              <w:pStyle w:val="Tablehead"/>
            </w:pPr>
            <w:r w:rsidRPr="006C5573">
              <w:t>System</w:t>
            </w:r>
          </w:p>
        </w:tc>
      </w:tr>
      <w:tr w:rsidR="000D43EF" w:rsidRPr="006C5573" w14:paraId="5066AA58" w14:textId="77777777" w:rsidTr="007D7BB5">
        <w:trPr>
          <w:cantSplit/>
          <w:jc w:val="center"/>
        </w:trPr>
        <w:tc>
          <w:tcPr>
            <w:tcW w:w="3631" w:type="dxa"/>
          </w:tcPr>
          <w:p w14:paraId="1378A15A" w14:textId="77777777" w:rsidR="000D43EF" w:rsidRPr="006C5573" w:rsidRDefault="000D43EF" w:rsidP="007D7BB5">
            <w:pPr>
              <w:pStyle w:val="Tabletext"/>
              <w:rPr>
                <w:lang w:eastAsia="zh-CN"/>
              </w:rPr>
            </w:pPr>
            <w:r w:rsidRPr="006C5573">
              <w:rPr>
                <w:lang w:eastAsia="zh-CN"/>
              </w:rPr>
              <w:t>Frequency</w:t>
            </w:r>
          </w:p>
        </w:tc>
        <w:tc>
          <w:tcPr>
            <w:tcW w:w="4406" w:type="dxa"/>
          </w:tcPr>
          <w:p w14:paraId="15D2BB43" w14:textId="77777777" w:rsidR="000D43EF" w:rsidRPr="006C5573" w:rsidRDefault="000D43EF" w:rsidP="007D7BB5">
            <w:pPr>
              <w:pStyle w:val="Tabletext"/>
              <w:jc w:val="center"/>
              <w:rPr>
                <w:lang w:eastAsia="zh-CN"/>
              </w:rPr>
            </w:pPr>
            <w:r w:rsidRPr="006C5573">
              <w:rPr>
                <w:lang w:eastAsia="zh-CN"/>
              </w:rPr>
              <w:t>24.1-24.15 GHz</w:t>
            </w:r>
          </w:p>
        </w:tc>
      </w:tr>
      <w:tr w:rsidR="000D43EF" w:rsidRPr="006C5573" w14:paraId="6E9E8CFD" w14:textId="77777777" w:rsidTr="007D7BB5">
        <w:trPr>
          <w:cantSplit/>
          <w:jc w:val="center"/>
        </w:trPr>
        <w:tc>
          <w:tcPr>
            <w:tcW w:w="3631" w:type="dxa"/>
          </w:tcPr>
          <w:p w14:paraId="0DA1C3DE" w14:textId="77777777" w:rsidR="000D43EF" w:rsidRPr="006C5573" w:rsidRDefault="000D43EF" w:rsidP="007D7BB5">
            <w:pPr>
              <w:pStyle w:val="Tabletext"/>
              <w:rPr>
                <w:lang w:eastAsia="zh-CN"/>
              </w:rPr>
            </w:pPr>
            <w:r w:rsidRPr="006C5573">
              <w:rPr>
                <w:lang w:eastAsia="zh-CN"/>
              </w:rPr>
              <w:t>Bandwidth</w:t>
            </w:r>
          </w:p>
        </w:tc>
        <w:tc>
          <w:tcPr>
            <w:tcW w:w="4406" w:type="dxa"/>
          </w:tcPr>
          <w:p w14:paraId="11E3E395" w14:textId="77777777" w:rsidR="000D43EF" w:rsidRPr="006C5573" w:rsidRDefault="000D43EF" w:rsidP="007D7BB5">
            <w:pPr>
              <w:pStyle w:val="Tabletext"/>
              <w:jc w:val="center"/>
              <w:rPr>
                <w:vertAlign w:val="superscript"/>
                <w:lang w:eastAsia="zh-CN"/>
              </w:rPr>
            </w:pPr>
            <w:r w:rsidRPr="006C5573">
              <w:rPr>
                <w:lang w:eastAsia="zh-CN"/>
              </w:rPr>
              <w:t>10 MHz</w:t>
            </w:r>
          </w:p>
        </w:tc>
      </w:tr>
      <w:tr w:rsidR="000D43EF" w:rsidRPr="006C5573" w14:paraId="692BF38E" w14:textId="77777777" w:rsidTr="007D7BB5">
        <w:trPr>
          <w:cantSplit/>
          <w:jc w:val="center"/>
        </w:trPr>
        <w:tc>
          <w:tcPr>
            <w:tcW w:w="3631" w:type="dxa"/>
          </w:tcPr>
          <w:p w14:paraId="5393B926" w14:textId="77777777" w:rsidR="000D43EF" w:rsidRPr="006C5573" w:rsidRDefault="000D43EF" w:rsidP="007D7BB5">
            <w:pPr>
              <w:pStyle w:val="Tabletext"/>
              <w:rPr>
                <w:lang w:eastAsia="zh-CN"/>
              </w:rPr>
            </w:pPr>
            <w:r w:rsidRPr="006C5573">
              <w:rPr>
                <w:lang w:eastAsia="zh-CN"/>
              </w:rPr>
              <w:t>Output Power (W)</w:t>
            </w:r>
          </w:p>
        </w:tc>
        <w:tc>
          <w:tcPr>
            <w:tcW w:w="4406" w:type="dxa"/>
          </w:tcPr>
          <w:p w14:paraId="6532CE94" w14:textId="77777777" w:rsidR="000D43EF" w:rsidRPr="006C5573" w:rsidRDefault="000D43EF" w:rsidP="007D7BB5">
            <w:pPr>
              <w:pStyle w:val="Tabletext"/>
              <w:jc w:val="center"/>
              <w:rPr>
                <w:lang w:eastAsia="zh-CN"/>
              </w:rPr>
            </w:pPr>
            <w:r w:rsidRPr="006C5573">
              <w:rPr>
                <w:lang w:eastAsia="zh-CN"/>
              </w:rPr>
              <w:t>50</w:t>
            </w:r>
          </w:p>
        </w:tc>
      </w:tr>
      <w:tr w:rsidR="000D43EF" w:rsidRPr="006C5573" w14:paraId="5A427309" w14:textId="77777777" w:rsidTr="007D7BB5">
        <w:trPr>
          <w:cantSplit/>
          <w:jc w:val="center"/>
        </w:trPr>
        <w:tc>
          <w:tcPr>
            <w:tcW w:w="3631" w:type="dxa"/>
          </w:tcPr>
          <w:p w14:paraId="562B8F16" w14:textId="77777777" w:rsidR="000D43EF" w:rsidRPr="006C5573" w:rsidRDefault="000D43EF" w:rsidP="007D7BB5">
            <w:pPr>
              <w:pStyle w:val="Tabletext"/>
              <w:rPr>
                <w:lang w:eastAsia="zh-CN"/>
              </w:rPr>
            </w:pPr>
            <w:r w:rsidRPr="006C5573">
              <w:rPr>
                <w:lang w:eastAsia="zh-CN"/>
              </w:rPr>
              <w:t>Antenna gain in ISM band (</w:t>
            </w:r>
            <w:proofErr w:type="spellStart"/>
            <w:r w:rsidRPr="006C5573">
              <w:rPr>
                <w:lang w:eastAsia="zh-CN"/>
              </w:rPr>
              <w:t>dBi</w:t>
            </w:r>
            <w:proofErr w:type="spellEnd"/>
            <w:r w:rsidRPr="006C5573">
              <w:rPr>
                <w:lang w:eastAsia="zh-CN"/>
              </w:rPr>
              <w:t>)</w:t>
            </w:r>
          </w:p>
        </w:tc>
        <w:tc>
          <w:tcPr>
            <w:tcW w:w="4406" w:type="dxa"/>
          </w:tcPr>
          <w:p w14:paraId="601D2C89" w14:textId="77777777" w:rsidR="000D43EF" w:rsidRPr="006C5573" w:rsidRDefault="000D43EF" w:rsidP="007D7BB5">
            <w:pPr>
              <w:pStyle w:val="Tabletext"/>
              <w:jc w:val="center"/>
              <w:rPr>
                <w:lang w:eastAsia="zh-CN"/>
              </w:rPr>
            </w:pPr>
            <w:r w:rsidRPr="006C5573">
              <w:rPr>
                <w:lang w:eastAsia="zh-CN"/>
              </w:rPr>
              <w:t>40</w:t>
            </w:r>
          </w:p>
        </w:tc>
      </w:tr>
      <w:tr w:rsidR="000D43EF" w:rsidRPr="006C5573" w14:paraId="197089A4" w14:textId="77777777" w:rsidTr="007D7BB5">
        <w:trPr>
          <w:cantSplit/>
          <w:jc w:val="center"/>
        </w:trPr>
        <w:tc>
          <w:tcPr>
            <w:tcW w:w="3631" w:type="dxa"/>
          </w:tcPr>
          <w:p w14:paraId="4244165B" w14:textId="77777777" w:rsidR="000D43EF" w:rsidRPr="006C5573" w:rsidRDefault="000D43EF" w:rsidP="007D7BB5">
            <w:pPr>
              <w:pStyle w:val="Tabletext"/>
              <w:rPr>
                <w:lang w:eastAsia="zh-CN"/>
              </w:rPr>
            </w:pPr>
            <w:proofErr w:type="spellStart"/>
            <w:r w:rsidRPr="006C5573">
              <w:rPr>
                <w:lang w:eastAsia="zh-CN"/>
              </w:rPr>
              <w:t>E.i.r.p</w:t>
            </w:r>
            <w:proofErr w:type="spellEnd"/>
            <w:r w:rsidRPr="006C5573">
              <w:rPr>
                <w:lang w:eastAsia="zh-CN"/>
              </w:rPr>
              <w:t>. in ISM band (dBm)</w:t>
            </w:r>
          </w:p>
        </w:tc>
        <w:tc>
          <w:tcPr>
            <w:tcW w:w="4406" w:type="dxa"/>
          </w:tcPr>
          <w:p w14:paraId="491A8516" w14:textId="77777777" w:rsidR="000D43EF" w:rsidRPr="006C5573" w:rsidRDefault="000D43EF" w:rsidP="007D7BB5">
            <w:pPr>
              <w:pStyle w:val="Tabletext"/>
              <w:jc w:val="center"/>
              <w:rPr>
                <w:lang w:eastAsia="zh-CN"/>
              </w:rPr>
            </w:pPr>
            <w:r w:rsidRPr="006C5573">
              <w:rPr>
                <w:lang w:eastAsia="zh-CN"/>
              </w:rPr>
              <w:t>87</w:t>
            </w:r>
          </w:p>
        </w:tc>
      </w:tr>
      <w:tr w:rsidR="000D43EF" w:rsidRPr="006C5573" w14:paraId="5B9798A7" w14:textId="77777777" w:rsidTr="007D7BB5">
        <w:trPr>
          <w:cantSplit/>
          <w:jc w:val="center"/>
        </w:trPr>
        <w:tc>
          <w:tcPr>
            <w:tcW w:w="3631" w:type="dxa"/>
          </w:tcPr>
          <w:p w14:paraId="0D5D1A98" w14:textId="77777777" w:rsidR="000D43EF" w:rsidRPr="006C5573" w:rsidRDefault="000D43EF" w:rsidP="007D7BB5">
            <w:pPr>
              <w:pStyle w:val="Tabletext"/>
              <w:rPr>
                <w:lang w:eastAsia="zh-CN"/>
              </w:rPr>
            </w:pPr>
            <w:proofErr w:type="spellStart"/>
            <w:r w:rsidRPr="006C5573">
              <w:rPr>
                <w:lang w:eastAsia="zh-CN"/>
              </w:rPr>
              <w:t>E.i.r.p</w:t>
            </w:r>
            <w:proofErr w:type="spellEnd"/>
            <w:r w:rsidRPr="006C5573">
              <w:rPr>
                <w:lang w:eastAsia="zh-CN"/>
              </w:rPr>
              <w:t>. below 24 GHz (dBm)</w:t>
            </w:r>
          </w:p>
        </w:tc>
        <w:tc>
          <w:tcPr>
            <w:tcW w:w="4406" w:type="dxa"/>
          </w:tcPr>
          <w:p w14:paraId="47D1EDAB" w14:textId="77777777" w:rsidR="000D43EF" w:rsidRPr="006C5573" w:rsidRDefault="000D43EF" w:rsidP="007D7BB5">
            <w:pPr>
              <w:pStyle w:val="Tabletext"/>
              <w:jc w:val="center"/>
              <w:rPr>
                <w:lang w:eastAsia="zh-CN"/>
              </w:rPr>
            </w:pPr>
            <w:r w:rsidRPr="006C5573">
              <w:rPr>
                <w:lang w:eastAsia="zh-CN"/>
              </w:rPr>
              <w:t>–27.27</w:t>
            </w:r>
          </w:p>
        </w:tc>
      </w:tr>
      <w:tr w:rsidR="000D43EF" w:rsidRPr="006C5573" w14:paraId="2E5D19D1" w14:textId="77777777" w:rsidTr="007D7BB5">
        <w:trPr>
          <w:cantSplit/>
          <w:jc w:val="center"/>
        </w:trPr>
        <w:tc>
          <w:tcPr>
            <w:tcW w:w="3631" w:type="dxa"/>
          </w:tcPr>
          <w:p w14:paraId="61C82F35" w14:textId="77777777" w:rsidR="000D43EF" w:rsidRPr="006C5573" w:rsidRDefault="000D43EF" w:rsidP="007D7BB5">
            <w:pPr>
              <w:pStyle w:val="Tabletext"/>
              <w:rPr>
                <w:lang w:eastAsia="zh-CN"/>
              </w:rPr>
            </w:pPr>
            <w:r w:rsidRPr="006C5573">
              <w:rPr>
                <w:lang w:eastAsia="zh-CN"/>
              </w:rPr>
              <w:t>Field strength limit at 300 m (</w:t>
            </w:r>
            <w:proofErr w:type="spellStart"/>
            <w:r w:rsidRPr="006C5573">
              <w:rPr>
                <w:lang w:eastAsia="zh-CN"/>
              </w:rPr>
              <w:t>uV</w:t>
            </w:r>
            <w:proofErr w:type="spellEnd"/>
            <w:r w:rsidRPr="006C5573">
              <w:rPr>
                <w:lang w:eastAsia="zh-CN"/>
              </w:rPr>
              <w:t>/m)</w:t>
            </w:r>
          </w:p>
        </w:tc>
        <w:tc>
          <w:tcPr>
            <w:tcW w:w="4406" w:type="dxa"/>
          </w:tcPr>
          <w:p w14:paraId="57C7FDB6" w14:textId="77777777" w:rsidR="000D43EF" w:rsidRPr="006C5573" w:rsidRDefault="000D43EF" w:rsidP="007D7BB5">
            <w:pPr>
              <w:pStyle w:val="Tabletext"/>
              <w:jc w:val="center"/>
              <w:rPr>
                <w:lang w:eastAsia="zh-CN"/>
              </w:rPr>
            </w:pPr>
            <w:r w:rsidRPr="006C5573">
              <w:rPr>
                <w:lang w:eastAsia="zh-CN"/>
              </w:rPr>
              <w:t>25</w:t>
            </w:r>
          </w:p>
        </w:tc>
      </w:tr>
    </w:tbl>
    <w:p w14:paraId="44B43394" w14:textId="77777777" w:rsidR="000D43EF" w:rsidRDefault="000D43EF" w:rsidP="000D43EF">
      <w:pPr>
        <w:pStyle w:val="Tablefin"/>
      </w:pPr>
      <w:bookmarkStart w:id="101" w:name="_Toc123716804"/>
    </w:p>
    <w:p w14:paraId="502B87A3" w14:textId="77777777" w:rsidR="000D43EF" w:rsidRPr="006C5573" w:rsidRDefault="000D43EF" w:rsidP="000D43EF">
      <w:pPr>
        <w:pStyle w:val="Heading3"/>
      </w:pPr>
      <w:r w:rsidRPr="006C5573">
        <w:t>3.6.4</w:t>
      </w:r>
      <w:r w:rsidRPr="006C5573">
        <w:tab/>
        <w:t>Human hazard issues for 24.1-24.15 GHz WPT</w:t>
      </w:r>
      <w:bookmarkEnd w:id="101"/>
    </w:p>
    <w:p w14:paraId="30FF4E02" w14:textId="77777777" w:rsidR="000D43EF" w:rsidRPr="006C5573" w:rsidRDefault="000D43EF" w:rsidP="000D43EF">
      <w:pPr>
        <w:rPr>
          <w:b/>
        </w:rPr>
      </w:pPr>
      <w:r w:rsidRPr="006C5573">
        <w:t>Technology being considered for these bands used phased array multiple elements beams to focus power on a small area for efficient power transfer. This creates a high-power flux density (</w:t>
      </w:r>
      <w:proofErr w:type="spellStart"/>
      <w:r w:rsidRPr="006C5573">
        <w:t>pfd</w:t>
      </w:r>
      <w:proofErr w:type="spellEnd"/>
      <w:r w:rsidRPr="006C5573">
        <w:t xml:space="preserve">) at and near the power receiving area that could violate applicable safety standards. This situation is avoided by active measures that detect the presence of objects near the high </w:t>
      </w:r>
      <w:proofErr w:type="spellStart"/>
      <w:r w:rsidRPr="006C5573">
        <w:t>pfd</w:t>
      </w:r>
      <w:proofErr w:type="spellEnd"/>
      <w:r w:rsidRPr="006C5573">
        <w:t xml:space="preserve"> volume and reduces or ceases power transmissions when such objects are detected.</w:t>
      </w:r>
    </w:p>
    <w:p w14:paraId="4D607BBE" w14:textId="77777777" w:rsidR="000D43EF" w:rsidRPr="006C5573" w:rsidRDefault="000D43EF" w:rsidP="000D43EF">
      <w:r w:rsidRPr="006C5573">
        <w:t>The strategy is to make sure applicable safety standards are met. Systems will employ multiple, independently operating and independently testable safeguards that will ensure that exposure requirements are met. These sensors are arranged so that significant power is only transmitted if there is an authorized power destination in a position ready to receive power and without any humans or pets in a nearby position where that would be exposed to unacceptable RF power levels. Examples of these sensors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0977F9C6" w14:textId="77777777" w:rsidR="000D43EF" w:rsidRPr="006C5573" w:rsidRDefault="000D43EF" w:rsidP="000D43EF">
      <w:r w:rsidRPr="006C5573">
        <w:t>In the case of the US, Maximum Permissible Exposure (MPE) to radiofrequency electromagnetic fields have been established for both bands and are shown in Table 16. At these high frequencies RF is generally absorbed by the skin and specific absorption rate (SAR) standards are not applicable.</w:t>
      </w:r>
    </w:p>
    <w:p w14:paraId="5AB5DAEC" w14:textId="77777777" w:rsidR="000D43EF" w:rsidRPr="006C5573" w:rsidRDefault="000D43EF" w:rsidP="000D43EF">
      <w:pPr>
        <w:pStyle w:val="TableNo"/>
      </w:pPr>
      <w:r w:rsidRPr="006C5573">
        <w:t xml:space="preserve">TABLE </w:t>
      </w:r>
      <w:r w:rsidRPr="006C5573">
        <w:fldChar w:fldCharType="begin"/>
      </w:r>
      <w:r w:rsidRPr="006C5573">
        <w:instrText xml:space="preserve"> SEQ Table \* ARABIC </w:instrText>
      </w:r>
      <w:r w:rsidRPr="006C5573">
        <w:fldChar w:fldCharType="separate"/>
      </w:r>
      <w:r w:rsidRPr="006C5573">
        <w:t>16</w:t>
      </w:r>
      <w:r w:rsidRPr="006C5573">
        <w:fldChar w:fldCharType="end"/>
      </w:r>
    </w:p>
    <w:p w14:paraId="0D9C8035" w14:textId="77777777" w:rsidR="000D43EF" w:rsidRPr="006C5573" w:rsidRDefault="000D43EF" w:rsidP="000D43EF">
      <w:pPr>
        <w:pStyle w:val="Tabletitle"/>
      </w:pPr>
      <w:r w:rsidRPr="006C5573">
        <w:t>US RF Safety Standard Levels for 24GHz bands</w:t>
      </w:r>
    </w:p>
    <w:tbl>
      <w:tblPr>
        <w:tblStyle w:val="TableGrid"/>
        <w:tblW w:w="9463" w:type="dxa"/>
        <w:jc w:val="center"/>
        <w:tblLook w:val="04A0" w:firstRow="1" w:lastRow="0" w:firstColumn="1" w:lastColumn="0" w:noHBand="0" w:noVBand="1"/>
      </w:tblPr>
      <w:tblGrid>
        <w:gridCol w:w="4730"/>
        <w:gridCol w:w="4733"/>
      </w:tblGrid>
      <w:tr w:rsidR="000D43EF" w:rsidRPr="006C5573" w14:paraId="18E5C0B6" w14:textId="77777777" w:rsidTr="007D7BB5">
        <w:trPr>
          <w:jc w:val="center"/>
        </w:trPr>
        <w:tc>
          <w:tcPr>
            <w:tcW w:w="4730" w:type="dxa"/>
          </w:tcPr>
          <w:p w14:paraId="47EF1705" w14:textId="77777777" w:rsidR="000D43EF" w:rsidRPr="006C5573" w:rsidRDefault="000D43EF" w:rsidP="007D7BB5">
            <w:pPr>
              <w:pStyle w:val="Tablehead"/>
              <w:rPr>
                <w:lang w:eastAsia="zh-CN"/>
              </w:rPr>
            </w:pPr>
            <w:r w:rsidRPr="006C5573">
              <w:rPr>
                <w:lang w:eastAsia="zh-CN"/>
              </w:rPr>
              <w:t>MPE for Occupational/Controlled Exposure (</w:t>
            </w:r>
            <w:proofErr w:type="spellStart"/>
            <w:r w:rsidRPr="006C5573">
              <w:rPr>
                <w:lang w:eastAsia="zh-CN"/>
              </w:rPr>
              <w:t>mW</w:t>
            </w:r>
            <w:proofErr w:type="spellEnd"/>
            <w:r w:rsidRPr="006C5573">
              <w:rPr>
                <w:lang w:eastAsia="zh-CN"/>
              </w:rPr>
              <w:t>/cm</w:t>
            </w:r>
            <w:r w:rsidRPr="00770E47">
              <w:rPr>
                <w:vertAlign w:val="superscript"/>
                <w:lang w:eastAsia="zh-CN"/>
              </w:rPr>
              <w:t>2</w:t>
            </w:r>
            <w:r w:rsidRPr="006C5573">
              <w:rPr>
                <w:lang w:eastAsia="zh-CN"/>
              </w:rPr>
              <w:t>)</w:t>
            </w:r>
          </w:p>
        </w:tc>
        <w:tc>
          <w:tcPr>
            <w:tcW w:w="4733" w:type="dxa"/>
          </w:tcPr>
          <w:p w14:paraId="3A52E346" w14:textId="77777777" w:rsidR="000D43EF" w:rsidRPr="006C5573" w:rsidRDefault="000D43EF" w:rsidP="007D7BB5">
            <w:pPr>
              <w:pStyle w:val="Tablehead"/>
              <w:rPr>
                <w:lang w:eastAsia="zh-CN"/>
              </w:rPr>
            </w:pPr>
            <w:r w:rsidRPr="006C5573">
              <w:rPr>
                <w:lang w:eastAsia="zh-CN"/>
              </w:rPr>
              <w:t>MPR for General Population/Uncontrolled Exposure (</w:t>
            </w:r>
            <w:proofErr w:type="spellStart"/>
            <w:r w:rsidRPr="006C5573">
              <w:rPr>
                <w:lang w:eastAsia="zh-CN"/>
              </w:rPr>
              <w:t>mW</w:t>
            </w:r>
            <w:proofErr w:type="spellEnd"/>
            <w:r w:rsidRPr="006C5573">
              <w:rPr>
                <w:lang w:eastAsia="zh-CN"/>
              </w:rPr>
              <w:t>/cm</w:t>
            </w:r>
            <w:r w:rsidRPr="00770E47">
              <w:rPr>
                <w:vertAlign w:val="superscript"/>
                <w:lang w:eastAsia="zh-CN"/>
              </w:rPr>
              <w:t>2</w:t>
            </w:r>
            <w:r w:rsidRPr="006C5573">
              <w:rPr>
                <w:lang w:eastAsia="zh-CN"/>
              </w:rPr>
              <w:t>)</w:t>
            </w:r>
          </w:p>
        </w:tc>
      </w:tr>
      <w:tr w:rsidR="000D43EF" w:rsidRPr="006C5573" w14:paraId="45BA763F" w14:textId="77777777" w:rsidTr="007D7BB5">
        <w:trPr>
          <w:jc w:val="center"/>
        </w:trPr>
        <w:tc>
          <w:tcPr>
            <w:tcW w:w="4730" w:type="dxa"/>
          </w:tcPr>
          <w:p w14:paraId="411EB626" w14:textId="77777777" w:rsidR="000D43EF" w:rsidRPr="006C5573" w:rsidRDefault="000D43EF" w:rsidP="007D7BB5">
            <w:pPr>
              <w:pStyle w:val="Tabletext"/>
              <w:jc w:val="center"/>
              <w:rPr>
                <w:lang w:eastAsia="zh-CN"/>
              </w:rPr>
            </w:pPr>
            <w:r w:rsidRPr="006C5573">
              <w:rPr>
                <w:lang w:eastAsia="zh-CN"/>
              </w:rPr>
              <w:t>5.0</w:t>
            </w:r>
          </w:p>
        </w:tc>
        <w:tc>
          <w:tcPr>
            <w:tcW w:w="4733" w:type="dxa"/>
          </w:tcPr>
          <w:p w14:paraId="523E93D7" w14:textId="77777777" w:rsidR="000D43EF" w:rsidRPr="006C5573" w:rsidRDefault="000D43EF" w:rsidP="007D7BB5">
            <w:pPr>
              <w:pStyle w:val="Tabletext"/>
              <w:jc w:val="center"/>
              <w:rPr>
                <w:lang w:eastAsia="zh-CN"/>
              </w:rPr>
            </w:pPr>
            <w:r w:rsidRPr="006C5573">
              <w:rPr>
                <w:lang w:eastAsia="zh-CN"/>
              </w:rPr>
              <w:t>1.0</w:t>
            </w:r>
          </w:p>
        </w:tc>
      </w:tr>
    </w:tbl>
    <w:p w14:paraId="1D57323E" w14:textId="77777777" w:rsidR="000D43EF" w:rsidRDefault="000D43EF" w:rsidP="000D43EF">
      <w:pPr>
        <w:pStyle w:val="Tablefin"/>
      </w:pPr>
    </w:p>
    <w:p w14:paraId="5389908B" w14:textId="6E033865" w:rsidR="006471B5" w:rsidRDefault="006471B5" w:rsidP="006471B5">
      <w:pPr>
        <w:pStyle w:val="Heading3"/>
        <w:rPr>
          <w:ins w:id="102" w:author="michael marcus" w:date="2024-04-02T09:46:00Z"/>
        </w:rPr>
      </w:pPr>
      <w:ins w:id="103" w:author="michael marcus" w:date="2024-04-02T09:45:00Z">
        <w:r w:rsidRPr="006C5573">
          <w:t>3.6.</w:t>
        </w:r>
      </w:ins>
      <w:ins w:id="104" w:author="michael marcus" w:date="2024-04-02T09:52:00Z">
        <w:r w:rsidR="00E730E8">
          <w:t>5</w:t>
        </w:r>
      </w:ins>
      <w:ins w:id="105" w:author="michael marcus" w:date="2024-04-02T09:45:00Z">
        <w:r w:rsidRPr="006C5573">
          <w:tab/>
        </w:r>
        <w:r>
          <w:t>Protection of Cochannel and adjacent Allocations</w:t>
        </w:r>
        <w:r w:rsidRPr="006C5573">
          <w:t xml:space="preserve"> </w:t>
        </w:r>
      </w:ins>
    </w:p>
    <w:p w14:paraId="78855BD9" w14:textId="51DBCDFA" w:rsidR="006471B5" w:rsidRDefault="006471B5">
      <w:pPr>
        <w:rPr>
          <w:ins w:id="106" w:author="michael marcus" w:date="2024-04-02T09:45:00Z"/>
        </w:rPr>
        <w:pPrChange w:id="107" w:author="michael marcus" w:date="2024-04-02T09:53:00Z">
          <w:pPr>
            <w:pStyle w:val="Heading3"/>
          </w:pPr>
        </w:pPrChange>
      </w:pPr>
      <w:ins w:id="108" w:author="michael marcus" w:date="2024-04-02T09:46:00Z">
        <w:r>
          <w:t xml:space="preserve">As discussed in </w:t>
        </w:r>
      </w:ins>
      <w:ins w:id="109" w:author="Behrooz Abiri" w:date="2024-04-09T09:47:00Z">
        <w:r w:rsidR="006A11CE">
          <w:t xml:space="preserve">the beginning of </w:t>
        </w:r>
      </w:ins>
      <w:ins w:id="110" w:author="michael marcus" w:date="2024-04-02T09:46:00Z">
        <w:r>
          <w:t xml:space="preserve">Section 3, Beam WPT in 24 GHz </w:t>
        </w:r>
        <w:del w:id="111" w:author="Behrooz Abiri" w:date="2024-04-09T09:48:00Z">
          <w:r w:rsidDel="006A11CE">
            <w:delText>has</w:delText>
          </w:r>
        </w:del>
      </w:ins>
      <w:ins w:id="112" w:author="Behrooz Abiri" w:date="2024-04-09T09:48:00Z">
        <w:r w:rsidR="006A11CE">
          <w:t>could potentially impact</w:t>
        </w:r>
      </w:ins>
      <w:ins w:id="113" w:author="michael marcus" w:date="2024-04-02T09:46:00Z">
        <w:r>
          <w:t xml:space="preserve"> several </w:t>
        </w:r>
      </w:ins>
      <w:ins w:id="114" w:author="Behrooz Abiri" w:date="2024-04-09T09:48:00Z">
        <w:r w:rsidR="006A11CE">
          <w:t xml:space="preserve">services with </w:t>
        </w:r>
      </w:ins>
      <w:ins w:id="115" w:author="michael marcus" w:date="2024-04-02T09:46:00Z">
        <w:r>
          <w:t xml:space="preserve">cochannel </w:t>
        </w:r>
        <w:del w:id="116" w:author="Behrooz Abiri" w:date="2024-04-09T09:48:00Z">
          <w:r w:rsidDel="006A11CE">
            <w:delText>and</w:delText>
          </w:r>
        </w:del>
      </w:ins>
      <w:ins w:id="117" w:author="Behrooz Abiri" w:date="2024-04-09T09:48:00Z">
        <w:r w:rsidR="006A11CE">
          <w:t>or</w:t>
        </w:r>
      </w:ins>
      <w:ins w:id="118" w:author="michael marcus" w:date="2024-04-02T09:46:00Z">
        <w:r>
          <w:t xml:space="preserve"> adjacent </w:t>
        </w:r>
      </w:ins>
      <w:ins w:id="119" w:author="michael marcus" w:date="2024-04-02T09:47:00Z">
        <w:r>
          <w:t>allocations</w:t>
        </w:r>
      </w:ins>
      <w:ins w:id="120" w:author="michael marcus" w:date="2024-04-02T09:46:00Z">
        <w:del w:id="121" w:author="Behrooz Abiri" w:date="2024-04-09T09:48:00Z">
          <w:r w:rsidDel="006A11CE">
            <w:delText xml:space="preserve"> that </w:delText>
          </w:r>
        </w:del>
      </w:ins>
      <w:ins w:id="122" w:author="michael marcus" w:date="2024-04-02T09:47:00Z">
        <w:del w:id="123" w:author="Behrooz Abiri" w:date="2024-04-09T09:48:00Z">
          <w:r w:rsidDel="006A11CE">
            <w:delText>might be impacted</w:delText>
          </w:r>
        </w:del>
        <w:r>
          <w:t xml:space="preserve">.  These include the 23.6-24.0 GHz allocation for </w:t>
        </w:r>
      </w:ins>
      <w:ins w:id="124" w:author="michael marcus" w:date="2024-04-09T16:09:00Z">
        <w:r w:rsidR="00EF7AEB" w:rsidRPr="00EF7AEB">
          <w:t>Earth exploration-satellite</w:t>
        </w:r>
      </w:ins>
      <w:ins w:id="125" w:author="michael marcus" w:date="2024-05-01T09:13:00Z">
        <w:r w:rsidR="008445FD">
          <w:t xml:space="preserve"> </w:t>
        </w:r>
      </w:ins>
      <w:ins w:id="126" w:author="Behrooz Abiri" w:date="2024-04-09T09:49:00Z">
        <w:del w:id="127" w:author="michael marcus" w:date="2024-04-09T16:09:00Z">
          <w:r w:rsidR="006A11CE" w:rsidRPr="00EF7AEB" w:rsidDel="00EF7AEB">
            <w:delText xml:space="preserve"> </w:delText>
          </w:r>
        </w:del>
      </w:ins>
      <w:ins w:id="128" w:author="michael marcus" w:date="2024-04-02T09:47:00Z">
        <w:del w:id="129" w:author="NACT" w:date="2024-04-15T16:48:00Z">
          <w:r w:rsidRPr="00EF7AEB" w:rsidDel="00C43865">
            <w:delText>(</w:delText>
          </w:r>
        </w:del>
        <w:r w:rsidRPr="00EF7AEB">
          <w:t>p</w:t>
        </w:r>
      </w:ins>
      <w:ins w:id="130" w:author="Behrooz Abiri" w:date="2024-04-09T09:49:00Z">
        <w:r w:rsidR="006A11CE" w:rsidRPr="00EF7AEB">
          <w:t>assive</w:t>
        </w:r>
      </w:ins>
      <w:ins w:id="131" w:author="NACT" w:date="2024-04-15T16:48:00Z">
        <w:r w:rsidR="00C43865">
          <w:t xml:space="preserve"> (</w:t>
        </w:r>
      </w:ins>
      <w:ins w:id="132" w:author="michael marcus" w:date="2024-04-02T09:47:00Z">
        <w:del w:id="133" w:author="NACT" w:date="2024-04-15T16:48:00Z">
          <w:r w:rsidRPr="00EF7AEB" w:rsidDel="00C43865">
            <w:delText>)</w:delText>
          </w:r>
        </w:del>
      </w:ins>
      <w:ins w:id="134" w:author="michael marcus" w:date="2024-04-09T16:09:00Z">
        <w:del w:id="135" w:author="NACT" w:date="2024-04-15T16:48:00Z">
          <w:r w:rsidR="00EF7AEB" w:rsidRPr="00EF7AEB" w:rsidDel="00C43865">
            <w:delText>/</w:delText>
          </w:r>
        </w:del>
        <w:r w:rsidR="00EF7AEB">
          <w:t>EESS</w:t>
        </w:r>
      </w:ins>
      <w:ins w:id="136" w:author="michael marcus" w:date="2024-04-09T16:10:00Z">
        <w:r w:rsidR="00EF7AEB">
          <w:t>(p)</w:t>
        </w:r>
      </w:ins>
      <w:ins w:id="137" w:author="NACT" w:date="2024-04-15T16:48:00Z">
        <w:r w:rsidR="00C43865">
          <w:t>)</w:t>
        </w:r>
      </w:ins>
      <w:ins w:id="138" w:author="NACT" w:date="2024-04-15T16:49:00Z">
        <w:r w:rsidR="00C43865">
          <w:t xml:space="preserve">, </w:t>
        </w:r>
      </w:ins>
      <w:ins w:id="139" w:author="michael marcus" w:date="2024-04-02T09:49:00Z">
        <w:del w:id="140" w:author="NACT" w:date="2024-04-15T16:49:00Z">
          <w:r w:rsidDel="00C43865">
            <w:delText xml:space="preserve"> </w:delText>
          </w:r>
        </w:del>
      </w:ins>
      <w:ins w:id="141" w:author="michael marcus" w:date="2024-04-02T09:47:00Z">
        <w:del w:id="142" w:author="NACT" w:date="2024-04-15T16:49:00Z">
          <w:r w:rsidDel="00C43865">
            <w:delText>and</w:delText>
          </w:r>
        </w:del>
        <w:r>
          <w:t xml:space="preserve"> </w:t>
        </w:r>
      </w:ins>
      <w:ins w:id="143" w:author="NACT" w:date="2024-04-15T16:48:00Z">
        <w:r w:rsidR="00C43865">
          <w:t xml:space="preserve">the Radio Astronomy Service </w:t>
        </w:r>
      </w:ins>
      <w:ins w:id="144" w:author="NACT" w:date="2024-04-15T16:49:00Z">
        <w:r w:rsidR="00C43865">
          <w:t>(</w:t>
        </w:r>
      </w:ins>
      <w:ins w:id="145" w:author="michael marcus" w:date="2024-04-02T09:47:00Z">
        <w:r>
          <w:t>RAS</w:t>
        </w:r>
      </w:ins>
      <w:ins w:id="146" w:author="NACT" w:date="2024-04-15T16:49:00Z">
        <w:r w:rsidR="00C43865">
          <w:t>)</w:t>
        </w:r>
      </w:ins>
      <w:ins w:id="147" w:author="michael marcus" w:date="2024-04-02T09:51:00Z">
        <w:r>
          <w:t>,</w:t>
        </w:r>
      </w:ins>
      <w:ins w:id="148" w:author="NACT" w:date="2024-04-15T16:49:00Z">
        <w:r w:rsidR="00C43865">
          <w:t xml:space="preserve"> </w:t>
        </w:r>
      </w:ins>
      <w:ins w:id="149" w:author="michael marcus" w:date="2024-04-02T09:48:00Z">
        <w:del w:id="150" w:author="NACT" w:date="2024-04-15T16:49:00Z">
          <w:r w:rsidDel="00B318B7">
            <w:delText xml:space="preserve"> </w:delText>
          </w:r>
        </w:del>
      </w:ins>
      <w:ins w:id="151" w:author="michael marcus" w:date="2024-04-02T09:51:00Z">
        <w:r>
          <w:t xml:space="preserve">the secondary allocation </w:t>
        </w:r>
      </w:ins>
      <w:ins w:id="152" w:author="michael marcus" w:date="2024-04-09T16:10:00Z">
        <w:r w:rsidR="00EF7AEB">
          <w:t xml:space="preserve">for </w:t>
        </w:r>
        <w:r w:rsidR="00EF7AEB" w:rsidRPr="00EF7AEB">
          <w:t>Earth exploration-satellite</w:t>
        </w:r>
      </w:ins>
      <w:ins w:id="153" w:author="NACT" w:date="2024-04-15T16:49:00Z">
        <w:r w:rsidR="00C43865">
          <w:t xml:space="preserve"> </w:t>
        </w:r>
        <w:del w:id="154" w:author="michael marcus" w:date="2024-05-01T09:13:00Z">
          <w:r w:rsidR="00C43865" w:rsidDel="00B17685">
            <w:delText>-</w:delText>
          </w:r>
        </w:del>
      </w:ins>
      <w:ins w:id="155" w:author="michael marcus" w:date="2024-05-01T09:13:00Z">
        <w:r w:rsidR="00B17685">
          <w:t>–</w:t>
        </w:r>
      </w:ins>
      <w:ins w:id="156" w:author="NACT" w:date="2024-04-15T16:49:00Z">
        <w:r w:rsidR="00C43865">
          <w:t xml:space="preserve"> active</w:t>
        </w:r>
      </w:ins>
      <w:ins w:id="157" w:author="michael marcus" w:date="2024-05-01T09:13:00Z">
        <w:r w:rsidR="00B17685">
          <w:t xml:space="preserve"> </w:t>
        </w:r>
      </w:ins>
      <w:ins w:id="158" w:author="Behrooz Abiri" w:date="2024-04-09T09:49:00Z">
        <w:del w:id="159" w:author="michael marcus" w:date="2024-04-09T16:10:00Z">
          <w:r w:rsidR="006A11CE" w:rsidRPr="00EF7AEB" w:rsidDel="00EF7AEB">
            <w:delText xml:space="preserve"> </w:delText>
          </w:r>
        </w:del>
      </w:ins>
      <w:ins w:id="160" w:author="michael marcus" w:date="2024-04-02T09:52:00Z">
        <w:r w:rsidR="00E730E8" w:rsidRPr="00EF7AEB">
          <w:t>(</w:t>
        </w:r>
        <w:del w:id="161" w:author="NACT" w:date="2024-04-15T16:49:00Z">
          <w:r w:rsidR="00E730E8" w:rsidRPr="00EF7AEB" w:rsidDel="00C43865">
            <w:delText>a</w:delText>
          </w:r>
        </w:del>
      </w:ins>
      <w:ins w:id="162" w:author="Behrooz Abiri" w:date="2024-04-09T09:49:00Z">
        <w:del w:id="163" w:author="NACT" w:date="2024-04-15T16:49:00Z">
          <w:r w:rsidR="006A11CE" w:rsidRPr="00EF7AEB" w:rsidDel="00C43865">
            <w:delText>ctive</w:delText>
          </w:r>
        </w:del>
      </w:ins>
      <w:ins w:id="164" w:author="michael marcus" w:date="2024-04-09T16:10:00Z">
        <w:del w:id="165" w:author="NACT" w:date="2024-04-15T16:49:00Z">
          <w:r w:rsidR="00EF7AEB" w:rsidRPr="00EF7AEB" w:rsidDel="00C43865">
            <w:rPr>
              <w:rPrChange w:id="166" w:author="michael marcus" w:date="2024-04-09T16:11:00Z">
                <w:rPr>
                  <w:highlight w:val="red"/>
                </w:rPr>
              </w:rPrChange>
            </w:rPr>
            <w:delText>/</w:delText>
          </w:r>
        </w:del>
        <w:r w:rsidR="00EF7AEB" w:rsidRPr="00EF7AEB">
          <w:rPr>
            <w:rPrChange w:id="167" w:author="michael marcus" w:date="2024-04-09T16:11:00Z">
              <w:rPr>
                <w:highlight w:val="red"/>
              </w:rPr>
            </w:rPrChange>
          </w:rPr>
          <w:t>EESS(a)</w:t>
        </w:r>
      </w:ins>
      <w:ins w:id="168" w:author="michael marcus" w:date="2024-04-02T09:52:00Z">
        <w:r w:rsidR="00E730E8" w:rsidRPr="00EF7AEB">
          <w:t>)</w:t>
        </w:r>
        <w:r w:rsidR="00E730E8">
          <w:t xml:space="preserve"> at </w:t>
        </w:r>
        <w:r w:rsidR="00E730E8" w:rsidRPr="006471B5">
          <w:t>24.05-24.25</w:t>
        </w:r>
        <w:r w:rsidR="00E730E8">
          <w:t xml:space="preserve"> GHz </w:t>
        </w:r>
      </w:ins>
      <w:ins w:id="169" w:author="michael marcus" w:date="2024-04-02T09:48:00Z">
        <w:r>
          <w:t>and the</w:t>
        </w:r>
      </w:ins>
      <w:ins w:id="170" w:author="michael marcus" w:date="2024-04-02T09:49:00Z">
        <w:r>
          <w:t xml:space="preserve"> </w:t>
        </w:r>
        <w:r w:rsidRPr="006471B5">
          <w:t xml:space="preserve">Terrestrial Component of IMT </w:t>
        </w:r>
        <w:r>
          <w:t xml:space="preserve">at </w:t>
        </w:r>
        <w:r w:rsidRPr="006471B5">
          <w:t>24.25-27.5 GHz</w:t>
        </w:r>
        <w:r>
          <w:t>.</w:t>
        </w:r>
      </w:ins>
    </w:p>
    <w:p w14:paraId="352F48D2" w14:textId="0FB0D0D8" w:rsidR="000D43EF" w:rsidRPr="006C5573" w:rsidRDefault="000D43EF" w:rsidP="000D43EF">
      <w:pPr>
        <w:pStyle w:val="Heading3"/>
      </w:pPr>
      <w:r w:rsidRPr="006C5573">
        <w:t>3.6.</w:t>
      </w:r>
      <w:ins w:id="171" w:author="michael marcus" w:date="2024-04-02T09:53:00Z">
        <w:r w:rsidR="00E730E8">
          <w:t>6</w:t>
        </w:r>
      </w:ins>
      <w:del w:id="172" w:author="michael marcus" w:date="2024-04-02T09:53:00Z">
        <w:r w:rsidRPr="006C5573" w:rsidDel="00E730E8">
          <w:delText>5</w:delText>
        </w:r>
      </w:del>
      <w:r w:rsidRPr="006C5573">
        <w:tab/>
        <w:t>Protection of adjacent passive bands</w:t>
      </w:r>
    </w:p>
    <w:p w14:paraId="72096106" w14:textId="77777777" w:rsidR="000D43EF" w:rsidRDefault="000D43EF" w:rsidP="000D43EF">
      <w:pPr>
        <w:shd w:val="clear" w:color="auto" w:fill="FFFFFF" w:themeFill="background1"/>
        <w:rPr>
          <w:ins w:id="173" w:author="michael marcus" w:date="2024-04-02T09:43:00Z"/>
        </w:rPr>
      </w:pPr>
      <w:r w:rsidRPr="006C5573">
        <w:t xml:space="preserve">The 24.1-24.15 GHz band discussed here for WPT Beam use is within the 24.0-24.25 GHz band designated for industrial, </w:t>
      </w:r>
      <w:proofErr w:type="gramStart"/>
      <w:r w:rsidRPr="006C5573">
        <w:t>scientific</w:t>
      </w:r>
      <w:proofErr w:type="gramEnd"/>
      <w:r w:rsidRPr="006C5573">
        <w:t xml:space="preserve"> and medical (ISM) uses pursuant to RR No. </w:t>
      </w:r>
      <w:r w:rsidRPr="006C5573">
        <w:rPr>
          <w:b/>
          <w:bCs/>
        </w:rPr>
        <w:t>5.150</w:t>
      </w:r>
      <w:r w:rsidRPr="006C5573">
        <w:t xml:space="preserve">. Under the provisions of 15.13 «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 100 </w:t>
      </w:r>
      <w:proofErr w:type="gramStart"/>
      <w:r w:rsidRPr="006C5573">
        <w:t>MHz  below</w:t>
      </w:r>
      <w:proofErr w:type="gramEnd"/>
      <w:r w:rsidRPr="006C5573">
        <w:t xml:space="preserve"> the possible WPT Beam frequency is the 23.6-24.0 GHz band that is allocated on a coprimary basis for Earth Exploration Satellite (passive) , Radio Astronomy, and Space Research (passive) and protected under the terms of RR No. </w:t>
      </w:r>
      <w:r w:rsidRPr="006C5573">
        <w:rPr>
          <w:b/>
          <w:bCs/>
        </w:rPr>
        <w:t>5.340</w:t>
      </w:r>
      <w:r w:rsidRPr="006C5573">
        <w:t xml:space="preserve"> that states «All emissions are prohibited». Pursuant to 15.13 administrations that authorize ISM devices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Space Research (passive) is not a concern because it involves satellite-based receivers not pointing at Earth, but the potential of possible interference to Radio Astronomy and Earth Exploration Satellite (passive) is a concern and will be discussed below along with limits administrations could use to prevent harmful interference to these services.</w:t>
      </w:r>
    </w:p>
    <w:p w14:paraId="08D7A923" w14:textId="77777777" w:rsidR="006471B5" w:rsidRPr="006C5573" w:rsidRDefault="006471B5" w:rsidP="000D43EF">
      <w:pPr>
        <w:shd w:val="clear" w:color="auto" w:fill="FFFFFF" w:themeFill="background1"/>
      </w:pPr>
    </w:p>
    <w:p w14:paraId="6CDC20FB" w14:textId="0F7775B3" w:rsidR="000D43EF" w:rsidRPr="006C5573" w:rsidRDefault="000D43EF" w:rsidP="000D43EF">
      <w:pPr>
        <w:pStyle w:val="Heading3"/>
      </w:pPr>
      <w:bookmarkStart w:id="174" w:name="_Toc123716806"/>
      <w:r w:rsidRPr="006C5573">
        <w:t>3.6.</w:t>
      </w:r>
      <w:ins w:id="175" w:author="michael marcus" w:date="2024-04-02T09:54:00Z">
        <w:r w:rsidR="00E730E8">
          <w:t>7</w:t>
        </w:r>
      </w:ins>
      <w:del w:id="176" w:author="michael marcus" w:date="2024-04-02T09:54:00Z">
        <w:r w:rsidRPr="006C5573" w:rsidDel="00E730E8">
          <w:delText>6</w:delText>
        </w:r>
      </w:del>
      <w:r w:rsidRPr="006C5573">
        <w:tab/>
        <w:t>Radio Astronomy</w:t>
      </w:r>
      <w:bookmarkEnd w:id="174"/>
      <w:r w:rsidRPr="006C5573">
        <w:t xml:space="preserve"> </w:t>
      </w:r>
    </w:p>
    <w:p w14:paraId="53EA3C7C" w14:textId="77777777" w:rsidR="000D43EF" w:rsidRPr="006C5573" w:rsidRDefault="000D43EF" w:rsidP="000D43EF">
      <w:bookmarkStart w:id="177" w:name="_Toc123716807"/>
      <w:r w:rsidRPr="006C5573">
        <w:t xml:space="preserve">During an observation, a radio astronomy telescope points towards a celestial radio source at a specific right ascension and declination, corresponding with a specific azimuth and elevation at a certain moment in time. During this observation, the pointing direction of the telescope compensate for the rotation of the Earth. It can generally be assumed that interference from a terrestrial transmitter is received through the sidelobes of the radio astronomy antenna; however, many radio astronomy systems are capable of operating to </w:t>
      </w:r>
      <w:proofErr w:type="gramStart"/>
      <w:r w:rsidRPr="006C5573">
        <w:t>0 degree</w:t>
      </w:r>
      <w:proofErr w:type="gramEnd"/>
      <w:r w:rsidRPr="006C5573">
        <w:t xml:space="preserve"> elevation.</w:t>
      </w:r>
    </w:p>
    <w:p w14:paraId="5C1F5243" w14:textId="77777777" w:rsidR="000D43EF" w:rsidRPr="006C5573" w:rsidRDefault="000D43EF" w:rsidP="000D43EF">
      <w:r w:rsidRPr="006C5573">
        <w:t xml:space="preserve">Recommendation ITU-R RA.769 assumes that the interference is received in a sidelobe of the antenna pattern, i.e., at a level of 0 </w:t>
      </w:r>
      <w:proofErr w:type="spellStart"/>
      <w:r w:rsidRPr="006C5573">
        <w:t>dBi</w:t>
      </w:r>
      <w:proofErr w:type="spellEnd"/>
      <w:r w:rsidRPr="006C5573">
        <w:t xml:space="preserve"> at 19º from boresight (see also Recommendation ITU-R SA.509). It should be noted that a radio telescope is an antenna with an extremely high gain, typically in the order of 70-80 </w:t>
      </w:r>
      <w:proofErr w:type="spellStart"/>
      <w:r w:rsidRPr="006C5573">
        <w:t>dBi</w:t>
      </w:r>
      <w:proofErr w:type="spellEnd"/>
      <w:r w:rsidRPr="006C5573">
        <w:t xml:space="preserve">. If interference is received via the main lobe of the antenna pattern, this high gain should also be considered, and as noted in Recommendation ITU-R RA.769, damage may result to radio astronomy receivers under such scenarios. However, Recommendation ITU-R RA.769 assumes that the chance that the interference is received by the main lobe of the antenna is low, and therefore uses the level of 0 </w:t>
      </w:r>
      <w:proofErr w:type="spellStart"/>
      <w:r w:rsidRPr="006C5573">
        <w:t>dBi</w:t>
      </w:r>
      <w:proofErr w:type="spellEnd"/>
      <w:r w:rsidRPr="006C5573">
        <w:t xml:space="preserve"> in the calculation of the levels of detrimental interference given in this Recommendation. </w:t>
      </w:r>
    </w:p>
    <w:p w14:paraId="38A3BFCA" w14:textId="77777777" w:rsidR="000D43EF" w:rsidRPr="006C5573" w:rsidRDefault="000D43EF" w:rsidP="000D43EF">
      <w:r w:rsidRPr="006C5573">
        <w:t xml:space="preserve">Depending on the relative location of the interferer and the telescope, the interference occurs in the near field or the far field of the telescope. The far field area, or Fraunhofer area, lies beyond </w:t>
      </w:r>
      <w:proofErr w:type="gramStart"/>
      <w:r w:rsidRPr="006C5573">
        <w:t>a distance of 2D</w:t>
      </w:r>
      <w:r w:rsidRPr="006C5573">
        <w:rPr>
          <w:vertAlign w:val="superscript"/>
        </w:rPr>
        <w:t>2</w:t>
      </w:r>
      <w:proofErr w:type="gramEnd"/>
      <w:r w:rsidRPr="006C5573">
        <w:t>/</w:t>
      </w:r>
      <w:r w:rsidRPr="006C5573">
        <w:rPr>
          <w:rFonts w:ascii="Symbol" w:hAnsi="Symbol"/>
        </w:rPr>
        <w:t></w:t>
      </w:r>
      <w:r w:rsidRPr="006C5573">
        <w:t xml:space="preserve">, where D is the diameter of the telescope and </w:t>
      </w:r>
      <w:r w:rsidRPr="006C5573">
        <w:rPr>
          <w:rFonts w:ascii="Symbol" w:hAnsi="Symbol"/>
        </w:rPr>
        <w:t></w:t>
      </w:r>
      <w:r w:rsidRPr="006C5573">
        <w:t xml:space="preserve"> the wavelength. For the RAS frequency band in 24 GHz, this distance is of the order of 400 km for a radio telescope of 50 </w:t>
      </w:r>
      <w:proofErr w:type="spellStart"/>
      <w:r w:rsidRPr="006C5573">
        <w:t>metre</w:t>
      </w:r>
      <w:proofErr w:type="spellEnd"/>
      <w:r w:rsidRPr="006C5573">
        <w:t xml:space="preserve"> diameter. While radio astronomy systems operating in this band have a range in telescope size and type, a diameter of 50 </w:t>
      </w:r>
      <w:proofErr w:type="spellStart"/>
      <w:r w:rsidRPr="006C5573">
        <w:t>metre</w:t>
      </w:r>
      <w:proofErr w:type="spellEnd"/>
      <w:r w:rsidRPr="006C5573">
        <w:t xml:space="preserve"> was considered representative of radio telescopes operating in the frequency range 22-24 GHz. </w:t>
      </w:r>
    </w:p>
    <w:p w14:paraId="7D016DFD" w14:textId="77777777" w:rsidR="000D43EF" w:rsidRPr="006C5573" w:rsidRDefault="000D43EF" w:rsidP="000D43EF">
      <w:r w:rsidRPr="006C5573">
        <w:t>For the assumptions considered in Recommendation ITU-R RA.769, it is irrelevant whether the interferer is in the near field or in the far field of a radio telescope. The near field/far field issue is relevant only for studies that need to consider the signal path from the interfering transmitter to the receiving antenna.</w:t>
      </w:r>
    </w:p>
    <w:p w14:paraId="3AE5794C" w14:textId="77777777" w:rsidR="000D43EF" w:rsidRPr="006C5573" w:rsidRDefault="000D43EF" w:rsidP="000D43EF">
      <w:r w:rsidRPr="006C5573">
        <w:t>The following are the radio astronomy service (RAS) system parameters for the threshold levels of interference detrimental to radio astronomy continuum observations for the 23.8 GHz band.</w:t>
      </w:r>
    </w:p>
    <w:p w14:paraId="106B3227" w14:textId="77777777" w:rsidR="000D43EF" w:rsidRPr="006C5573" w:rsidRDefault="000D43EF" w:rsidP="000D43EF">
      <w:r w:rsidRPr="006C5573">
        <w:t xml:space="preserve">The interference protection criteria for RAS (Rec. ITU-R RA.769-2) </w:t>
      </w:r>
      <w:proofErr w:type="gramStart"/>
      <w:r w:rsidRPr="006C5573">
        <w:t>is</w:t>
      </w:r>
      <w:proofErr w:type="gramEnd"/>
      <w:r w:rsidRPr="006C5573">
        <w:t xml:space="preserve"> a threshold value given as -195 </w:t>
      </w:r>
      <w:proofErr w:type="spellStart"/>
      <w:r w:rsidRPr="006C5573">
        <w:t>dBW</w:t>
      </w:r>
      <w:proofErr w:type="spellEnd"/>
      <w:r w:rsidRPr="006C5573">
        <w:t xml:space="preserve"> received signal power for continuum measurements, This recommendation states “that administrations, in seeking to afford protection to particular radio astronomical observations, should take all practical steps to reduce all unwanted emissions falling within the band of the frequencies to be protected for radio astronomy to the absolute minimum.” </w:t>
      </w:r>
    </w:p>
    <w:p w14:paraId="7B6FB7F7" w14:textId="77777777" w:rsidR="000D43EF" w:rsidRPr="006C5573" w:rsidRDefault="000D43EF" w:rsidP="000D43EF">
      <w:pPr>
        <w:pStyle w:val="TableNo"/>
      </w:pPr>
      <w:r w:rsidRPr="006C5573">
        <w:t>TABLE 17</w:t>
      </w:r>
    </w:p>
    <w:p w14:paraId="07F1689C" w14:textId="77777777" w:rsidR="000D43EF" w:rsidRPr="006C5573" w:rsidRDefault="000D43EF" w:rsidP="000D43EF">
      <w:pPr>
        <w:pStyle w:val="Tabletitle"/>
      </w:pPr>
      <w:r w:rsidRPr="006C5573">
        <w:t>Excerpt of RAS Protection Criteria</w:t>
      </w:r>
    </w:p>
    <w:tbl>
      <w:tblPr>
        <w:tblStyle w:val="TableGrid"/>
        <w:tblW w:w="0" w:type="auto"/>
        <w:jc w:val="center"/>
        <w:tblLook w:val="04A0" w:firstRow="1" w:lastRow="0" w:firstColumn="1" w:lastColumn="0" w:noHBand="0" w:noVBand="1"/>
      </w:tblPr>
      <w:tblGrid>
        <w:gridCol w:w="4689"/>
        <w:gridCol w:w="2450"/>
        <w:gridCol w:w="2211"/>
      </w:tblGrid>
      <w:tr w:rsidR="000D43EF" w:rsidRPr="006C5573" w14:paraId="5000B50F" w14:textId="77777777" w:rsidTr="007D7BB5">
        <w:trPr>
          <w:jc w:val="center"/>
        </w:trPr>
        <w:tc>
          <w:tcPr>
            <w:tcW w:w="0" w:type="auto"/>
            <w:vAlign w:val="center"/>
          </w:tcPr>
          <w:p w14:paraId="5346CF1C" w14:textId="77777777" w:rsidR="000D43EF" w:rsidRPr="006C5573" w:rsidRDefault="000D43EF" w:rsidP="007D7BB5">
            <w:pPr>
              <w:pStyle w:val="Tablehead"/>
            </w:pPr>
            <w:r w:rsidRPr="006C5573">
              <w:t>Parameter</w:t>
            </w:r>
          </w:p>
        </w:tc>
        <w:tc>
          <w:tcPr>
            <w:tcW w:w="0" w:type="auto"/>
            <w:vAlign w:val="center"/>
          </w:tcPr>
          <w:p w14:paraId="5E8445FA" w14:textId="77777777" w:rsidR="000D43EF" w:rsidRPr="006C5573" w:rsidRDefault="000D43EF" w:rsidP="007D7BB5">
            <w:pPr>
              <w:pStyle w:val="Tablehead"/>
            </w:pPr>
            <w:r w:rsidRPr="006C5573">
              <w:t>Value continuum observations</w:t>
            </w:r>
          </w:p>
        </w:tc>
        <w:tc>
          <w:tcPr>
            <w:tcW w:w="0" w:type="auto"/>
            <w:vAlign w:val="center"/>
          </w:tcPr>
          <w:p w14:paraId="137D7BBD" w14:textId="77777777" w:rsidR="000D43EF" w:rsidRPr="006C5573" w:rsidRDefault="000D43EF" w:rsidP="007D7BB5">
            <w:pPr>
              <w:pStyle w:val="Tablehead"/>
            </w:pPr>
            <w:r w:rsidRPr="006C5573">
              <w:t>Spectral-line observations</w:t>
            </w:r>
          </w:p>
        </w:tc>
      </w:tr>
      <w:tr w:rsidR="000D43EF" w:rsidRPr="006C5573" w14:paraId="31086DE7" w14:textId="77777777" w:rsidTr="007D7BB5">
        <w:trPr>
          <w:jc w:val="center"/>
        </w:trPr>
        <w:tc>
          <w:tcPr>
            <w:tcW w:w="0" w:type="auto"/>
            <w:vAlign w:val="center"/>
          </w:tcPr>
          <w:p w14:paraId="462EF184" w14:textId="77777777" w:rsidR="000D43EF" w:rsidRPr="006C5573" w:rsidRDefault="000D43EF" w:rsidP="007D7BB5">
            <w:pPr>
              <w:pStyle w:val="Tabletext"/>
            </w:pPr>
            <w:r w:rsidRPr="006C5573">
              <w:t>Centre frequency</w:t>
            </w:r>
            <w:r w:rsidRPr="006C5573">
              <w:rPr>
                <w:vertAlign w:val="superscript"/>
              </w:rPr>
              <w:t xml:space="preserve"> (1)</w:t>
            </w:r>
            <w:r w:rsidRPr="006C5573">
              <w:t xml:space="preserve"> </w:t>
            </w:r>
            <w:r w:rsidRPr="006C5573">
              <w:rPr>
                <w:i/>
              </w:rPr>
              <w:t>f</w:t>
            </w:r>
            <w:r w:rsidRPr="006C5573">
              <w:rPr>
                <w:i/>
                <w:iCs/>
                <w:vertAlign w:val="subscript"/>
              </w:rPr>
              <w:t xml:space="preserve">c </w:t>
            </w:r>
            <w:r w:rsidRPr="006C5573">
              <w:t>(MHz)</w:t>
            </w:r>
          </w:p>
        </w:tc>
        <w:tc>
          <w:tcPr>
            <w:tcW w:w="0" w:type="auto"/>
            <w:vAlign w:val="center"/>
          </w:tcPr>
          <w:p w14:paraId="11F43277" w14:textId="77777777" w:rsidR="000D43EF" w:rsidRPr="006C5573" w:rsidRDefault="000D43EF" w:rsidP="007D7BB5">
            <w:pPr>
              <w:pStyle w:val="Tabletext"/>
              <w:jc w:val="center"/>
            </w:pPr>
            <w:r w:rsidRPr="006C5573">
              <w:t>23 800</w:t>
            </w:r>
          </w:p>
        </w:tc>
        <w:tc>
          <w:tcPr>
            <w:tcW w:w="0" w:type="auto"/>
            <w:vAlign w:val="center"/>
          </w:tcPr>
          <w:p w14:paraId="6040CD14" w14:textId="77777777" w:rsidR="000D43EF" w:rsidRPr="006C5573" w:rsidRDefault="000D43EF" w:rsidP="007D7BB5">
            <w:pPr>
              <w:pStyle w:val="Tabletext"/>
              <w:jc w:val="center"/>
            </w:pPr>
            <w:r w:rsidRPr="006C5573">
              <w:t>23 700</w:t>
            </w:r>
          </w:p>
        </w:tc>
      </w:tr>
      <w:tr w:rsidR="000D43EF" w:rsidRPr="006C5573" w14:paraId="752051A3" w14:textId="77777777" w:rsidTr="007D7BB5">
        <w:trPr>
          <w:jc w:val="center"/>
        </w:trPr>
        <w:tc>
          <w:tcPr>
            <w:tcW w:w="0" w:type="auto"/>
            <w:vAlign w:val="center"/>
          </w:tcPr>
          <w:p w14:paraId="2B6D1781" w14:textId="77777777" w:rsidR="000D43EF" w:rsidRPr="006C5573" w:rsidRDefault="000D43EF" w:rsidP="007D7BB5">
            <w:pPr>
              <w:pStyle w:val="Tabletext"/>
            </w:pPr>
            <w:r w:rsidRPr="006C5573">
              <w:t xml:space="preserve">Assumed bandwidth </w:t>
            </w:r>
            <w:r w:rsidRPr="006C5573">
              <w:rPr>
                <w:rFonts w:ascii="Symbol" w:hAnsi="Symbol"/>
              </w:rPr>
              <w:t></w:t>
            </w:r>
            <w:r w:rsidRPr="006C5573">
              <w:rPr>
                <w:i/>
              </w:rPr>
              <w:t xml:space="preserve">f </w:t>
            </w:r>
            <w:r w:rsidRPr="006C5573">
              <w:t>(MHz) continuum observations</w:t>
            </w:r>
            <w:r w:rsidRPr="006C5573">
              <w:br/>
              <w:t xml:space="preserve">Assumed spectral line channel bandwidth </w:t>
            </w:r>
            <w:r w:rsidRPr="006C5573">
              <w:rPr>
                <w:rFonts w:ascii="Symbol" w:hAnsi="Symbol"/>
              </w:rPr>
              <w:t></w:t>
            </w:r>
            <w:r w:rsidRPr="006C5573">
              <w:t xml:space="preserve"> f (kHz) spectral-line observations</w:t>
            </w:r>
          </w:p>
        </w:tc>
        <w:tc>
          <w:tcPr>
            <w:tcW w:w="0" w:type="auto"/>
            <w:vAlign w:val="center"/>
          </w:tcPr>
          <w:p w14:paraId="132B6883" w14:textId="77777777" w:rsidR="000D43EF" w:rsidRPr="006C5573" w:rsidRDefault="000D43EF" w:rsidP="007D7BB5">
            <w:pPr>
              <w:pStyle w:val="Tabletext"/>
              <w:jc w:val="center"/>
            </w:pPr>
            <w:r w:rsidRPr="006C5573">
              <w:t>400</w:t>
            </w:r>
          </w:p>
        </w:tc>
        <w:tc>
          <w:tcPr>
            <w:tcW w:w="0" w:type="auto"/>
            <w:vAlign w:val="center"/>
          </w:tcPr>
          <w:p w14:paraId="0355295C" w14:textId="77777777" w:rsidR="000D43EF" w:rsidRPr="006C5573" w:rsidRDefault="000D43EF" w:rsidP="007D7BB5">
            <w:pPr>
              <w:pStyle w:val="Tabletext"/>
              <w:jc w:val="center"/>
            </w:pPr>
            <w:r w:rsidRPr="006C5573">
              <w:t>250</w:t>
            </w:r>
          </w:p>
        </w:tc>
      </w:tr>
      <w:tr w:rsidR="000D43EF" w:rsidRPr="006C5573" w14:paraId="270512B5" w14:textId="77777777" w:rsidTr="007D7BB5">
        <w:trPr>
          <w:jc w:val="center"/>
        </w:trPr>
        <w:tc>
          <w:tcPr>
            <w:tcW w:w="0" w:type="auto"/>
            <w:vAlign w:val="center"/>
          </w:tcPr>
          <w:p w14:paraId="73E8C24A" w14:textId="77777777" w:rsidR="000D43EF" w:rsidRPr="006C5573" w:rsidRDefault="000D43EF" w:rsidP="007D7BB5">
            <w:pPr>
              <w:pStyle w:val="Tabletext"/>
            </w:pPr>
            <w:r w:rsidRPr="006C5573">
              <w:t xml:space="preserve">Minimum antenna noise temperature </w:t>
            </w:r>
            <w:r w:rsidRPr="006C5573">
              <w:rPr>
                <w:i/>
              </w:rPr>
              <w:t>T</w:t>
            </w:r>
            <w:r w:rsidRPr="006C5573">
              <w:rPr>
                <w:i/>
                <w:iCs/>
                <w:vertAlign w:val="subscript"/>
              </w:rPr>
              <w:t>A</w:t>
            </w:r>
            <w:r w:rsidRPr="006C5573">
              <w:rPr>
                <w:i/>
                <w:iCs/>
              </w:rPr>
              <w:t xml:space="preserve"> </w:t>
            </w:r>
            <w:r w:rsidRPr="006C5573">
              <w:t>(K)</w:t>
            </w:r>
          </w:p>
        </w:tc>
        <w:tc>
          <w:tcPr>
            <w:tcW w:w="0" w:type="auto"/>
            <w:vAlign w:val="center"/>
          </w:tcPr>
          <w:p w14:paraId="43728D30" w14:textId="77777777" w:rsidR="000D43EF" w:rsidRPr="006C5573" w:rsidRDefault="000D43EF" w:rsidP="007D7BB5">
            <w:pPr>
              <w:pStyle w:val="Tabletext"/>
              <w:jc w:val="center"/>
            </w:pPr>
            <w:r w:rsidRPr="006C5573">
              <w:t>15</w:t>
            </w:r>
          </w:p>
        </w:tc>
        <w:tc>
          <w:tcPr>
            <w:tcW w:w="0" w:type="auto"/>
            <w:vAlign w:val="center"/>
          </w:tcPr>
          <w:p w14:paraId="1C9F5177" w14:textId="77777777" w:rsidR="000D43EF" w:rsidRPr="006C5573" w:rsidRDefault="000D43EF" w:rsidP="007D7BB5">
            <w:pPr>
              <w:pStyle w:val="Tabletext"/>
              <w:jc w:val="center"/>
            </w:pPr>
            <w:r w:rsidRPr="006C5573">
              <w:t>35</w:t>
            </w:r>
          </w:p>
        </w:tc>
      </w:tr>
      <w:tr w:rsidR="000D43EF" w:rsidRPr="006C5573" w14:paraId="08824E46" w14:textId="77777777" w:rsidTr="007D7BB5">
        <w:trPr>
          <w:jc w:val="center"/>
        </w:trPr>
        <w:tc>
          <w:tcPr>
            <w:tcW w:w="0" w:type="auto"/>
            <w:vAlign w:val="center"/>
          </w:tcPr>
          <w:p w14:paraId="08AB6061" w14:textId="77777777" w:rsidR="000D43EF" w:rsidRPr="006C5573" w:rsidRDefault="000D43EF" w:rsidP="007D7BB5">
            <w:pPr>
              <w:pStyle w:val="Tabletext"/>
            </w:pPr>
            <w:r w:rsidRPr="006C5573">
              <w:t xml:space="preserve">Receiver noise temperature </w:t>
            </w:r>
            <w:r w:rsidRPr="006C5573">
              <w:rPr>
                <w:i/>
              </w:rPr>
              <w:t>T</w:t>
            </w:r>
            <w:r w:rsidRPr="006C5573">
              <w:rPr>
                <w:i/>
                <w:iCs/>
                <w:vertAlign w:val="subscript"/>
              </w:rPr>
              <w:t>R</w:t>
            </w:r>
            <w:r w:rsidRPr="006C5573">
              <w:rPr>
                <w:i/>
                <w:iCs/>
              </w:rPr>
              <w:t xml:space="preserve"> </w:t>
            </w:r>
            <w:r w:rsidRPr="006C5573">
              <w:t>(K)</w:t>
            </w:r>
          </w:p>
        </w:tc>
        <w:tc>
          <w:tcPr>
            <w:tcW w:w="0" w:type="auto"/>
            <w:vAlign w:val="center"/>
          </w:tcPr>
          <w:p w14:paraId="319D2CAD" w14:textId="77777777" w:rsidR="000D43EF" w:rsidRPr="006C5573" w:rsidRDefault="000D43EF" w:rsidP="007D7BB5">
            <w:pPr>
              <w:pStyle w:val="Tabletext"/>
              <w:jc w:val="center"/>
            </w:pPr>
            <w:r w:rsidRPr="006C5573">
              <w:t>30</w:t>
            </w:r>
          </w:p>
        </w:tc>
        <w:tc>
          <w:tcPr>
            <w:tcW w:w="0" w:type="auto"/>
            <w:vAlign w:val="center"/>
          </w:tcPr>
          <w:p w14:paraId="75C7AE9A" w14:textId="77777777" w:rsidR="000D43EF" w:rsidRPr="006C5573" w:rsidRDefault="000D43EF" w:rsidP="007D7BB5">
            <w:pPr>
              <w:pStyle w:val="Tabletext"/>
              <w:jc w:val="center"/>
            </w:pPr>
            <w:r w:rsidRPr="006C5573">
              <w:t>30</w:t>
            </w:r>
          </w:p>
        </w:tc>
      </w:tr>
      <w:tr w:rsidR="000D43EF" w:rsidRPr="006C5573" w14:paraId="765992B1" w14:textId="77777777" w:rsidTr="007D7BB5">
        <w:trPr>
          <w:jc w:val="center"/>
        </w:trPr>
        <w:tc>
          <w:tcPr>
            <w:tcW w:w="0" w:type="auto"/>
            <w:gridSpan w:val="3"/>
            <w:vAlign w:val="center"/>
          </w:tcPr>
          <w:p w14:paraId="0A017E5E" w14:textId="77777777" w:rsidR="000D43EF" w:rsidRPr="006C5573" w:rsidRDefault="000D43EF" w:rsidP="007D7BB5">
            <w:pPr>
              <w:pStyle w:val="Tabletext"/>
              <w:rPr>
                <w:b/>
                <w:bCs/>
              </w:rPr>
            </w:pPr>
            <w:r w:rsidRPr="006C5573">
              <w:rPr>
                <w:b/>
                <w:bCs/>
              </w:rPr>
              <w:t xml:space="preserve">System </w:t>
            </w:r>
            <w:proofErr w:type="gramStart"/>
            <w:r w:rsidRPr="006C5573">
              <w:rPr>
                <w:b/>
                <w:bCs/>
              </w:rPr>
              <w:t>sensitivity</w:t>
            </w:r>
            <w:r w:rsidRPr="006C5573">
              <w:rPr>
                <w:b/>
                <w:bCs/>
                <w:vertAlign w:val="superscript"/>
              </w:rPr>
              <w:t>(</w:t>
            </w:r>
            <w:proofErr w:type="gramEnd"/>
            <w:r w:rsidRPr="006C5573">
              <w:rPr>
                <w:b/>
                <w:bCs/>
                <w:vertAlign w:val="superscript"/>
              </w:rPr>
              <w:t xml:space="preserve">2) </w:t>
            </w:r>
            <w:r w:rsidRPr="006C5573">
              <w:rPr>
                <w:b/>
                <w:bCs/>
              </w:rPr>
              <w:t xml:space="preserve"> (noise fluctuations)</w:t>
            </w:r>
          </w:p>
        </w:tc>
      </w:tr>
      <w:tr w:rsidR="000D43EF" w:rsidRPr="006C5573" w14:paraId="0A44D859" w14:textId="77777777" w:rsidTr="007D7BB5">
        <w:trPr>
          <w:jc w:val="center"/>
        </w:trPr>
        <w:tc>
          <w:tcPr>
            <w:tcW w:w="0" w:type="auto"/>
            <w:vAlign w:val="center"/>
          </w:tcPr>
          <w:p w14:paraId="655D997E" w14:textId="77777777" w:rsidR="000D43EF" w:rsidRPr="006C5573" w:rsidRDefault="000D43EF" w:rsidP="007D7BB5">
            <w:pPr>
              <w:pStyle w:val="Tabletext"/>
            </w:pPr>
            <w:r w:rsidRPr="006C5573">
              <w:t xml:space="preserve">Temperature </w:t>
            </w:r>
            <w:r w:rsidRPr="006C5573">
              <w:rPr>
                <w:rFonts w:ascii="Symbol" w:hAnsi="Symbol"/>
              </w:rPr>
              <w:t></w:t>
            </w:r>
            <w:r w:rsidRPr="006C5573">
              <w:rPr>
                <w:i/>
              </w:rPr>
              <w:t xml:space="preserve">T </w:t>
            </w:r>
            <w:r w:rsidRPr="006C5573">
              <w:t>(</w:t>
            </w:r>
            <w:proofErr w:type="spellStart"/>
            <w:r w:rsidRPr="006C5573">
              <w:t>mK</w:t>
            </w:r>
            <w:proofErr w:type="spellEnd"/>
            <w:r w:rsidRPr="006C5573">
              <w:t>)</w:t>
            </w:r>
          </w:p>
        </w:tc>
        <w:tc>
          <w:tcPr>
            <w:tcW w:w="0" w:type="auto"/>
            <w:vAlign w:val="center"/>
          </w:tcPr>
          <w:p w14:paraId="52D66717" w14:textId="77777777" w:rsidR="000D43EF" w:rsidRPr="006C5573" w:rsidRDefault="000D43EF" w:rsidP="007D7BB5">
            <w:pPr>
              <w:pStyle w:val="Tabletext"/>
              <w:jc w:val="center"/>
            </w:pPr>
            <w:r w:rsidRPr="006C5573">
              <w:t>0.05</w:t>
            </w:r>
          </w:p>
        </w:tc>
        <w:tc>
          <w:tcPr>
            <w:tcW w:w="0" w:type="auto"/>
            <w:vAlign w:val="center"/>
          </w:tcPr>
          <w:p w14:paraId="063DC1EA" w14:textId="77777777" w:rsidR="000D43EF" w:rsidRPr="006C5573" w:rsidRDefault="000D43EF" w:rsidP="007D7BB5">
            <w:pPr>
              <w:pStyle w:val="Tabletext"/>
              <w:jc w:val="center"/>
            </w:pPr>
            <w:r w:rsidRPr="006C5573">
              <w:t>2.91</w:t>
            </w:r>
          </w:p>
        </w:tc>
      </w:tr>
      <w:tr w:rsidR="000D43EF" w:rsidRPr="006C5573" w14:paraId="1E22A5EB" w14:textId="77777777" w:rsidTr="007D7BB5">
        <w:trPr>
          <w:jc w:val="center"/>
        </w:trPr>
        <w:tc>
          <w:tcPr>
            <w:tcW w:w="0" w:type="auto"/>
            <w:vAlign w:val="center"/>
          </w:tcPr>
          <w:p w14:paraId="0E2C7380" w14:textId="77777777" w:rsidR="000D43EF" w:rsidRPr="006C5573" w:rsidRDefault="000D43EF" w:rsidP="007D7BB5">
            <w:pPr>
              <w:pStyle w:val="Tabletext"/>
            </w:pPr>
            <w:r w:rsidRPr="006C5573">
              <w:t xml:space="preserve">Power spectral density </w:t>
            </w:r>
            <w:r w:rsidRPr="006C5573">
              <w:rPr>
                <w:rFonts w:ascii="Symbol" w:hAnsi="Symbol"/>
              </w:rPr>
              <w:t></w:t>
            </w:r>
            <w:r w:rsidRPr="006C5573">
              <w:rPr>
                <w:i/>
              </w:rPr>
              <w:t xml:space="preserve">P </w:t>
            </w:r>
            <w:r w:rsidRPr="006C5573">
              <w:t>(dB(W/Hz))</w:t>
            </w:r>
          </w:p>
        </w:tc>
        <w:tc>
          <w:tcPr>
            <w:tcW w:w="0" w:type="auto"/>
            <w:vAlign w:val="center"/>
          </w:tcPr>
          <w:p w14:paraId="5A57AC92" w14:textId="77777777" w:rsidR="000D43EF" w:rsidRPr="006C5573" w:rsidRDefault="000D43EF" w:rsidP="007D7BB5">
            <w:pPr>
              <w:pStyle w:val="Tabletext"/>
              <w:jc w:val="center"/>
            </w:pPr>
            <w:r w:rsidRPr="006C5573">
              <w:t>–271</w:t>
            </w:r>
          </w:p>
        </w:tc>
        <w:tc>
          <w:tcPr>
            <w:tcW w:w="0" w:type="auto"/>
            <w:vAlign w:val="center"/>
          </w:tcPr>
          <w:p w14:paraId="70844A48" w14:textId="77777777" w:rsidR="000D43EF" w:rsidRPr="006C5573" w:rsidRDefault="000D43EF" w:rsidP="007D7BB5">
            <w:pPr>
              <w:pStyle w:val="Tabletext"/>
              <w:jc w:val="center"/>
            </w:pPr>
            <w:r w:rsidRPr="006C5573">
              <w:t>–254</w:t>
            </w:r>
          </w:p>
        </w:tc>
      </w:tr>
      <w:tr w:rsidR="000D43EF" w:rsidRPr="006C5573" w14:paraId="714D1A61" w14:textId="77777777" w:rsidTr="007D7BB5">
        <w:trPr>
          <w:jc w:val="center"/>
        </w:trPr>
        <w:tc>
          <w:tcPr>
            <w:tcW w:w="0" w:type="auto"/>
            <w:gridSpan w:val="3"/>
            <w:vAlign w:val="center"/>
          </w:tcPr>
          <w:p w14:paraId="3243E24B" w14:textId="77777777" w:rsidR="000D43EF" w:rsidRPr="006C5573" w:rsidRDefault="000D43EF" w:rsidP="007D7BB5">
            <w:pPr>
              <w:pStyle w:val="Tabletext"/>
              <w:rPr>
                <w:b/>
                <w:bCs/>
              </w:rPr>
            </w:pPr>
            <w:r w:rsidRPr="006C5573">
              <w:rPr>
                <w:b/>
                <w:bCs/>
              </w:rPr>
              <w:t xml:space="preserve">Threshold interference </w:t>
            </w:r>
            <w:proofErr w:type="gramStart"/>
            <w:r w:rsidRPr="006C5573">
              <w:rPr>
                <w:b/>
                <w:bCs/>
              </w:rPr>
              <w:t>levels</w:t>
            </w:r>
            <w:r w:rsidRPr="006C5573">
              <w:rPr>
                <w:b/>
                <w:bCs/>
                <w:vertAlign w:val="superscript"/>
              </w:rPr>
              <w:t>(</w:t>
            </w:r>
            <w:proofErr w:type="gramEnd"/>
            <w:r w:rsidRPr="006C5573">
              <w:rPr>
                <w:b/>
                <w:bCs/>
                <w:vertAlign w:val="superscript"/>
              </w:rPr>
              <w:t>2) (3)</w:t>
            </w:r>
          </w:p>
        </w:tc>
      </w:tr>
      <w:tr w:rsidR="000D43EF" w:rsidRPr="006C5573" w14:paraId="02C0BCBF" w14:textId="77777777" w:rsidTr="007D7BB5">
        <w:trPr>
          <w:jc w:val="center"/>
        </w:trPr>
        <w:tc>
          <w:tcPr>
            <w:tcW w:w="0" w:type="auto"/>
            <w:vAlign w:val="center"/>
          </w:tcPr>
          <w:p w14:paraId="35F9F1DA" w14:textId="77777777" w:rsidR="000D43EF" w:rsidRPr="006C5573" w:rsidRDefault="000D43EF" w:rsidP="007D7BB5">
            <w:pPr>
              <w:pStyle w:val="Tabletext"/>
            </w:pPr>
            <w:r w:rsidRPr="006C5573">
              <w:rPr>
                <w:bCs/>
              </w:rPr>
              <w:t xml:space="preserve">Input power </w:t>
            </w:r>
            <w:r w:rsidRPr="006C5573">
              <w:rPr>
                <w:rFonts w:ascii="Symbol" w:hAnsi="Symbol"/>
              </w:rPr>
              <w:t></w:t>
            </w:r>
            <w:r w:rsidRPr="006C5573">
              <w:rPr>
                <w:i/>
              </w:rPr>
              <w:t>P</w:t>
            </w:r>
            <w:r w:rsidRPr="006C5573">
              <w:rPr>
                <w:i/>
                <w:iCs/>
                <w:vertAlign w:val="subscript"/>
              </w:rPr>
              <w:t>H</w:t>
            </w:r>
            <w:r w:rsidRPr="006C5573">
              <w:rPr>
                <w:i/>
                <w:iCs/>
              </w:rPr>
              <w:t xml:space="preserve"> </w:t>
            </w:r>
            <w:r w:rsidRPr="006C5573">
              <w:t>(</w:t>
            </w:r>
            <w:proofErr w:type="spellStart"/>
            <w:r w:rsidRPr="006C5573">
              <w:t>dBW</w:t>
            </w:r>
            <w:proofErr w:type="spellEnd"/>
            <w:r w:rsidRPr="006C5573">
              <w:t>)</w:t>
            </w:r>
          </w:p>
        </w:tc>
        <w:tc>
          <w:tcPr>
            <w:tcW w:w="0" w:type="auto"/>
            <w:vAlign w:val="center"/>
          </w:tcPr>
          <w:p w14:paraId="50C0005A" w14:textId="77777777" w:rsidR="000D43EF" w:rsidRPr="006C5573" w:rsidRDefault="000D43EF" w:rsidP="007D7BB5">
            <w:pPr>
              <w:pStyle w:val="Tabletext"/>
              <w:jc w:val="center"/>
            </w:pPr>
            <w:r w:rsidRPr="006C5573">
              <w:t>–195</w:t>
            </w:r>
          </w:p>
        </w:tc>
        <w:tc>
          <w:tcPr>
            <w:tcW w:w="0" w:type="auto"/>
            <w:vAlign w:val="center"/>
          </w:tcPr>
          <w:p w14:paraId="70DA5376" w14:textId="77777777" w:rsidR="000D43EF" w:rsidRPr="006C5573" w:rsidRDefault="000D43EF" w:rsidP="007D7BB5">
            <w:pPr>
              <w:pStyle w:val="Tabletext"/>
              <w:jc w:val="center"/>
            </w:pPr>
            <w:r w:rsidRPr="006C5573">
              <w:t>–210</w:t>
            </w:r>
          </w:p>
        </w:tc>
      </w:tr>
      <w:tr w:rsidR="000D43EF" w:rsidRPr="006C5573" w14:paraId="3786BF2C" w14:textId="77777777" w:rsidTr="007D7BB5">
        <w:trPr>
          <w:jc w:val="center"/>
        </w:trPr>
        <w:tc>
          <w:tcPr>
            <w:tcW w:w="0" w:type="auto"/>
            <w:vAlign w:val="center"/>
          </w:tcPr>
          <w:p w14:paraId="3715AE00" w14:textId="77777777" w:rsidR="000D43EF" w:rsidRPr="006C5573" w:rsidRDefault="000D43EF" w:rsidP="007D7BB5">
            <w:pPr>
              <w:pStyle w:val="Tabletext"/>
            </w:pPr>
            <w:proofErr w:type="spellStart"/>
            <w:r w:rsidRPr="006C5573">
              <w:t>pfd</w:t>
            </w:r>
            <w:proofErr w:type="spellEnd"/>
            <w:r w:rsidRPr="006C5573">
              <w:t xml:space="preserve"> </w:t>
            </w:r>
            <w:r w:rsidRPr="006C5573">
              <w:rPr>
                <w:i/>
              </w:rPr>
              <w:t>S</w:t>
            </w:r>
            <w:r w:rsidRPr="006C5573">
              <w:rPr>
                <w:i/>
                <w:iCs/>
                <w:vertAlign w:val="subscript"/>
              </w:rPr>
              <w:t>H</w:t>
            </w:r>
            <w:r w:rsidRPr="006C5573">
              <w:t> </w:t>
            </w:r>
            <w:r w:rsidRPr="006C5573">
              <w:rPr>
                <w:rFonts w:ascii="Symbol" w:hAnsi="Symbol"/>
              </w:rPr>
              <w:t></w:t>
            </w:r>
            <w:r w:rsidRPr="006C5573">
              <w:rPr>
                <w:i/>
              </w:rPr>
              <w:t xml:space="preserve">f </w:t>
            </w:r>
            <w:r w:rsidRPr="006C5573">
              <w:t>(dB(W/m</w:t>
            </w:r>
            <w:r w:rsidRPr="006C5573">
              <w:rPr>
                <w:vertAlign w:val="superscript"/>
              </w:rPr>
              <w:t>2</w:t>
            </w:r>
            <w:r w:rsidRPr="006C5573">
              <w:t>))</w:t>
            </w:r>
          </w:p>
        </w:tc>
        <w:tc>
          <w:tcPr>
            <w:tcW w:w="0" w:type="auto"/>
            <w:vAlign w:val="center"/>
          </w:tcPr>
          <w:p w14:paraId="55C0FBD6" w14:textId="77777777" w:rsidR="000D43EF" w:rsidRPr="006C5573" w:rsidRDefault="000D43EF" w:rsidP="007D7BB5">
            <w:pPr>
              <w:pStyle w:val="Tabletext"/>
              <w:jc w:val="center"/>
            </w:pPr>
            <w:r w:rsidRPr="006C5573">
              <w:t>–147</w:t>
            </w:r>
          </w:p>
        </w:tc>
        <w:tc>
          <w:tcPr>
            <w:tcW w:w="0" w:type="auto"/>
            <w:vAlign w:val="center"/>
          </w:tcPr>
          <w:p w14:paraId="678A164F" w14:textId="77777777" w:rsidR="000D43EF" w:rsidRPr="006C5573" w:rsidRDefault="000D43EF" w:rsidP="007D7BB5">
            <w:pPr>
              <w:pStyle w:val="Tabletext"/>
              <w:jc w:val="center"/>
            </w:pPr>
            <w:r w:rsidRPr="006C5573">
              <w:t>–161</w:t>
            </w:r>
          </w:p>
        </w:tc>
      </w:tr>
      <w:tr w:rsidR="000D43EF" w:rsidRPr="006C5573" w14:paraId="6B3D1747" w14:textId="77777777" w:rsidTr="007D7BB5">
        <w:trPr>
          <w:jc w:val="center"/>
        </w:trPr>
        <w:tc>
          <w:tcPr>
            <w:tcW w:w="0" w:type="auto"/>
            <w:tcBorders>
              <w:bottom w:val="single" w:sz="4" w:space="0" w:color="auto"/>
            </w:tcBorders>
            <w:vAlign w:val="center"/>
          </w:tcPr>
          <w:p w14:paraId="4760D918" w14:textId="77777777" w:rsidR="000D43EF" w:rsidRPr="006C5573" w:rsidRDefault="000D43EF" w:rsidP="007D7BB5">
            <w:pPr>
              <w:pStyle w:val="Tabletext"/>
            </w:pPr>
            <w:r w:rsidRPr="006C5573">
              <w:t xml:space="preserve">Spectral </w:t>
            </w:r>
            <w:proofErr w:type="spellStart"/>
            <w:r w:rsidRPr="006C5573">
              <w:t>pfd</w:t>
            </w:r>
            <w:proofErr w:type="spellEnd"/>
            <w:r w:rsidRPr="006C5573">
              <w:t xml:space="preserve"> </w:t>
            </w:r>
            <w:r w:rsidRPr="006C5573">
              <w:rPr>
                <w:i/>
              </w:rPr>
              <w:t>S</w:t>
            </w:r>
            <w:r w:rsidRPr="006C5573">
              <w:rPr>
                <w:i/>
                <w:iCs/>
                <w:vertAlign w:val="subscript"/>
              </w:rPr>
              <w:t>H</w:t>
            </w:r>
            <w:r w:rsidRPr="006C5573">
              <w:rPr>
                <w:i/>
                <w:iCs/>
              </w:rPr>
              <w:t xml:space="preserve"> </w:t>
            </w:r>
            <w:r w:rsidRPr="006C5573">
              <w:t>(</w:t>
            </w:r>
            <w:proofErr w:type="gramStart"/>
            <w:r w:rsidRPr="006C5573">
              <w:t>dB(</w:t>
            </w:r>
            <w:proofErr w:type="gramEnd"/>
            <w:r w:rsidRPr="006C5573">
              <w:t>W/(m</w:t>
            </w:r>
            <w:r w:rsidRPr="006C5573">
              <w:rPr>
                <w:vertAlign w:val="superscript"/>
              </w:rPr>
              <w:t>2</w:t>
            </w:r>
            <w:r w:rsidRPr="006C5573">
              <w:rPr>
                <w:position w:val="6"/>
              </w:rPr>
              <w:t xml:space="preserve"> </w:t>
            </w:r>
            <w:r w:rsidRPr="006C5573">
              <w:sym w:font="Symbol" w:char="F0D7"/>
            </w:r>
            <w:r w:rsidRPr="006C5573">
              <w:t xml:space="preserve"> Hz)))</w:t>
            </w:r>
          </w:p>
        </w:tc>
        <w:tc>
          <w:tcPr>
            <w:tcW w:w="0" w:type="auto"/>
            <w:tcBorders>
              <w:bottom w:val="single" w:sz="4" w:space="0" w:color="auto"/>
            </w:tcBorders>
            <w:vAlign w:val="center"/>
          </w:tcPr>
          <w:p w14:paraId="69754CF3" w14:textId="77777777" w:rsidR="000D43EF" w:rsidRPr="006C5573" w:rsidRDefault="000D43EF" w:rsidP="007D7BB5">
            <w:pPr>
              <w:pStyle w:val="Tabletext"/>
              <w:jc w:val="center"/>
            </w:pPr>
            <w:r w:rsidRPr="006C5573">
              <w:t>–233</w:t>
            </w:r>
          </w:p>
        </w:tc>
        <w:tc>
          <w:tcPr>
            <w:tcW w:w="0" w:type="auto"/>
            <w:tcBorders>
              <w:bottom w:val="single" w:sz="4" w:space="0" w:color="auto"/>
            </w:tcBorders>
            <w:vAlign w:val="center"/>
          </w:tcPr>
          <w:p w14:paraId="5416014F" w14:textId="77777777" w:rsidR="000D43EF" w:rsidRPr="006C5573" w:rsidRDefault="000D43EF" w:rsidP="007D7BB5">
            <w:pPr>
              <w:pStyle w:val="Tabletext"/>
              <w:jc w:val="center"/>
            </w:pPr>
            <w:r w:rsidRPr="006C5573">
              <w:t>–215</w:t>
            </w:r>
          </w:p>
        </w:tc>
      </w:tr>
      <w:tr w:rsidR="000D43EF" w:rsidRPr="006C5573" w14:paraId="7C8CCFAC" w14:textId="77777777" w:rsidTr="007D7BB5">
        <w:trPr>
          <w:jc w:val="center"/>
        </w:trPr>
        <w:tc>
          <w:tcPr>
            <w:tcW w:w="0" w:type="auto"/>
            <w:gridSpan w:val="3"/>
            <w:tcBorders>
              <w:top w:val="single" w:sz="4" w:space="0" w:color="auto"/>
              <w:left w:val="nil"/>
              <w:bottom w:val="nil"/>
              <w:right w:val="nil"/>
            </w:tcBorders>
            <w:vAlign w:val="center"/>
          </w:tcPr>
          <w:p w14:paraId="21B2E7FF" w14:textId="77777777" w:rsidR="000D43EF" w:rsidRPr="006C5573" w:rsidRDefault="000D43EF" w:rsidP="007D7BB5">
            <w:pPr>
              <w:pStyle w:val="Tablelegend"/>
            </w:pPr>
            <w:r w:rsidRPr="006C5573">
              <w:t>Notes:</w:t>
            </w:r>
          </w:p>
          <w:p w14:paraId="677AD602" w14:textId="77777777" w:rsidR="000D43EF" w:rsidRPr="006C5573" w:rsidRDefault="000D43EF" w:rsidP="007D7BB5">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szCs w:val="28"/>
              </w:rPr>
            </w:pPr>
            <w:r w:rsidRPr="006C5573">
              <w:rPr>
                <w:szCs w:val="28"/>
              </w:rPr>
              <w:t>1</w:t>
            </w:r>
            <w:r w:rsidRPr="006C5573">
              <w:rPr>
                <w:szCs w:val="28"/>
              </w:rPr>
              <w:tab/>
              <w:t>Calculation of interference levels is based on the centre frequency shown in this column.</w:t>
            </w:r>
          </w:p>
          <w:p w14:paraId="6E7109A7" w14:textId="77777777" w:rsidR="000D43EF" w:rsidRPr="006C5573" w:rsidRDefault="000D43EF" w:rsidP="007D7BB5">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szCs w:val="28"/>
              </w:rPr>
            </w:pPr>
            <w:r w:rsidRPr="006C5573">
              <w:rPr>
                <w:szCs w:val="28"/>
              </w:rPr>
              <w:t>2</w:t>
            </w:r>
            <w:r w:rsidRPr="006C5573">
              <w:rPr>
                <w:szCs w:val="28"/>
              </w:rPr>
              <w:tab/>
              <w:t>An integration time of 2</w:t>
            </w:r>
            <w:r w:rsidRPr="006C5573">
              <w:rPr>
                <w:rFonts w:ascii="Tms Rmn" w:hAnsi="Tms Rmn"/>
                <w:szCs w:val="28"/>
              </w:rPr>
              <w:t> </w:t>
            </w:r>
            <w:r w:rsidRPr="006C5573">
              <w:rPr>
                <w:szCs w:val="28"/>
              </w:rPr>
              <w:t xml:space="preserve">000 s has been </w:t>
            </w:r>
            <w:proofErr w:type="gramStart"/>
            <w:r w:rsidRPr="006C5573">
              <w:rPr>
                <w:szCs w:val="28"/>
              </w:rPr>
              <w:t>assumed ;</w:t>
            </w:r>
            <w:proofErr w:type="gramEnd"/>
            <w:r w:rsidRPr="006C5573">
              <w:rPr>
                <w:szCs w:val="28"/>
              </w:rPr>
              <w:t xml:space="preserve"> if integration times of 15 min, 1 h, 2 h, 5 h or 10 h are used, the relevant values in the Table should be adjusted by +1.7, </w:t>
            </w:r>
            <w:r w:rsidRPr="006C5573">
              <w:rPr>
                <w:szCs w:val="28"/>
              </w:rPr>
              <w:sym w:font="Symbol" w:char="F02D"/>
            </w:r>
            <w:r w:rsidRPr="006C5573">
              <w:rPr>
                <w:szCs w:val="28"/>
              </w:rPr>
              <w:t xml:space="preserve">1.3, </w:t>
            </w:r>
            <w:r w:rsidRPr="006C5573">
              <w:rPr>
                <w:szCs w:val="28"/>
              </w:rPr>
              <w:sym w:font="Symbol" w:char="F02D"/>
            </w:r>
            <w:r w:rsidRPr="006C5573">
              <w:rPr>
                <w:szCs w:val="28"/>
              </w:rPr>
              <w:t xml:space="preserve">2.8, </w:t>
            </w:r>
            <w:r w:rsidRPr="006C5573">
              <w:rPr>
                <w:szCs w:val="28"/>
              </w:rPr>
              <w:sym w:font="Symbol" w:char="F02D"/>
            </w:r>
            <w:r w:rsidRPr="006C5573">
              <w:rPr>
                <w:szCs w:val="28"/>
              </w:rPr>
              <w:t xml:space="preserve">4.8 or </w:t>
            </w:r>
            <w:r w:rsidRPr="006C5573">
              <w:rPr>
                <w:szCs w:val="28"/>
              </w:rPr>
              <w:sym w:font="Symbol" w:char="F02D"/>
            </w:r>
            <w:r w:rsidRPr="006C5573">
              <w:rPr>
                <w:szCs w:val="28"/>
              </w:rPr>
              <w:t xml:space="preserve">6.3 dB respectively. </w:t>
            </w:r>
          </w:p>
          <w:p w14:paraId="018C4056" w14:textId="77777777" w:rsidR="000D43EF" w:rsidRPr="006C5573" w:rsidRDefault="000D43EF" w:rsidP="007D7BB5">
            <w:pPr>
              <w:pStyle w:val="Tablelegend"/>
            </w:pPr>
            <w:r w:rsidRPr="006C5573">
              <w:t>3</w:t>
            </w:r>
            <w:r w:rsidRPr="006C5573">
              <w:tab/>
              <w:t>The interference levels given are those which apply for measurements of the total power received by a single antenna.</w:t>
            </w:r>
          </w:p>
        </w:tc>
      </w:tr>
    </w:tbl>
    <w:p w14:paraId="4107EEAC" w14:textId="77777777" w:rsidR="000D43EF" w:rsidRPr="006C5573" w:rsidRDefault="000D43EF" w:rsidP="000D43EF">
      <w:pPr>
        <w:pStyle w:val="Tablefin"/>
      </w:pPr>
    </w:p>
    <w:p w14:paraId="685C2528" w14:textId="50564C4A" w:rsidR="000D43EF" w:rsidRPr="006C5573" w:rsidRDefault="000D43EF" w:rsidP="000D43EF">
      <w:pPr>
        <w:pStyle w:val="Heading3"/>
      </w:pPr>
      <w:r w:rsidRPr="006C5573">
        <w:t>3.6.</w:t>
      </w:r>
      <w:ins w:id="178" w:author="michael marcus" w:date="2024-04-02T09:54:00Z">
        <w:r w:rsidR="00E730E8">
          <w:t>8</w:t>
        </w:r>
      </w:ins>
      <w:del w:id="179" w:author="michael marcus" w:date="2024-04-02T09:54:00Z">
        <w:r w:rsidRPr="006C5573" w:rsidDel="00E730E8">
          <w:delText>7</w:delText>
        </w:r>
      </w:del>
      <w:r w:rsidRPr="006C5573">
        <w:tab/>
        <w:t>RAS regulation</w:t>
      </w:r>
      <w:bookmarkEnd w:id="177"/>
    </w:p>
    <w:p w14:paraId="320A6638" w14:textId="6DF26530" w:rsidR="000D43EF" w:rsidRPr="006C5573" w:rsidRDefault="006A11CE" w:rsidP="000D43EF">
      <w:ins w:id="180" w:author="Behrooz Abiri" w:date="2024-04-09T09:45:00Z">
        <w:r w:rsidRPr="006A11CE">
          <w:t xml:space="preserve">For the </w:t>
        </w:r>
        <w:del w:id="181" w:author="FCC" w:date="2024-04-11T16:02:00Z">
          <w:r w:rsidRPr="006A11CE" w:rsidDel="00F351AE">
            <w:delText xml:space="preserve">proposed </w:delText>
          </w:r>
        </w:del>
        <w:r w:rsidRPr="006A11CE">
          <w:t>WPT system in the 24.1-24.15 GHz band</w:t>
        </w:r>
      </w:ins>
      <w:ins w:id="182" w:author="NACT" w:date="2024-04-15T16:52:00Z">
        <w:r w:rsidR="006430E7">
          <w:t xml:space="preserve"> des</w:t>
        </w:r>
      </w:ins>
      <w:ins w:id="183" w:author="NACT" w:date="2024-04-15T16:53:00Z">
        <w:r w:rsidR="006430E7">
          <w:t>cribed here,</w:t>
        </w:r>
      </w:ins>
      <w:del w:id="184" w:author="Behrooz Abiri" w:date="2024-04-09T09:45:00Z">
        <w:r w:rsidR="000D43EF" w:rsidRPr="006C5573" w:rsidDel="006A11CE">
          <w:delText xml:space="preserve">For </w:delText>
        </w:r>
        <w:commentRangeStart w:id="185"/>
        <w:commentRangeStart w:id="186"/>
        <w:r w:rsidR="000D43EF" w:rsidRPr="006C5573" w:rsidDel="006A11CE">
          <w:delText>the 24.1-24.15 GHz</w:delText>
        </w:r>
      </w:del>
      <w:del w:id="187" w:author="michael marcus" w:date="2024-05-01T09:15:00Z">
        <w:r w:rsidR="000D43EF" w:rsidRPr="006C5573" w:rsidDel="00B17685">
          <w:delText>,</w:delText>
        </w:r>
      </w:del>
      <w:r w:rsidR="000D43EF" w:rsidRPr="006C5573">
        <w:t xml:space="preserve"> </w:t>
      </w:r>
      <w:commentRangeEnd w:id="185"/>
      <w:r w:rsidR="00836433">
        <w:rPr>
          <w:rStyle w:val="CommentReference"/>
        </w:rPr>
        <w:commentReference w:id="185"/>
      </w:r>
      <w:commentRangeEnd w:id="186"/>
      <w:r w:rsidR="008465FF">
        <w:rPr>
          <w:rStyle w:val="CommentReference"/>
        </w:rPr>
        <w:commentReference w:id="186"/>
      </w:r>
      <w:r w:rsidR="000D43EF" w:rsidRPr="006C5573">
        <w:t xml:space="preserve">the nearby 23.6-24.0 GHz band, subject to footnote </w:t>
      </w:r>
      <w:r w:rsidR="000D43EF" w:rsidRPr="006C5573">
        <w:rPr>
          <w:bCs/>
        </w:rPr>
        <w:t>RR</w:t>
      </w:r>
      <w:r w:rsidR="000D43EF" w:rsidRPr="006C5573">
        <w:rPr>
          <w:b/>
        </w:rPr>
        <w:t xml:space="preserve"> </w:t>
      </w:r>
      <w:r w:rsidR="000D43EF" w:rsidRPr="006C5573">
        <w:rPr>
          <w:bCs/>
        </w:rPr>
        <w:t>No.</w:t>
      </w:r>
      <w:r w:rsidR="000D43EF" w:rsidRPr="006C5573">
        <w:rPr>
          <w:b/>
        </w:rPr>
        <w:t xml:space="preserve"> 5.340</w:t>
      </w:r>
      <w:r w:rsidR="000D43EF" w:rsidRPr="006C5573">
        <w:t xml:space="preserve">, with its RAS allocation is considered here. </w:t>
      </w:r>
    </w:p>
    <w:p w14:paraId="54004164" w14:textId="2B95916A" w:rsidR="000D43EF" w:rsidRPr="006C5573" w:rsidRDefault="000D43EF" w:rsidP="000D43EF">
      <w:pPr>
        <w:pStyle w:val="Heading3"/>
      </w:pPr>
      <w:bookmarkStart w:id="188" w:name="_Toc123716808"/>
      <w:bookmarkStart w:id="189" w:name="_Toc41442457"/>
      <w:r w:rsidRPr="006C5573">
        <w:t>3.6.</w:t>
      </w:r>
      <w:ins w:id="190" w:author="michael marcus" w:date="2024-04-02T09:54:00Z">
        <w:r w:rsidR="00E730E8">
          <w:t>9</w:t>
        </w:r>
      </w:ins>
      <w:del w:id="191" w:author="michael marcus" w:date="2024-04-02T09:54:00Z">
        <w:r w:rsidRPr="006C5573" w:rsidDel="00E730E8">
          <w:delText>8</w:delText>
        </w:r>
      </w:del>
      <w:r w:rsidRPr="006C5573">
        <w:tab/>
        <w:t>RAS Discussion</w:t>
      </w:r>
      <w:bookmarkEnd w:id="188"/>
    </w:p>
    <w:p w14:paraId="28D98B5F" w14:textId="7BC6B2A4" w:rsidR="000D43EF" w:rsidRPr="006C5573" w:rsidRDefault="000D43EF" w:rsidP="000D43EF">
      <w:pPr>
        <w:shd w:val="clear" w:color="auto" w:fill="FFFFFF"/>
        <w:rPr>
          <w:color w:val="000000"/>
        </w:rPr>
      </w:pPr>
      <w:r w:rsidRPr="006C5573">
        <w:t xml:space="preserve">The </w:t>
      </w:r>
      <w:del w:id="192" w:author="michael marcus" w:date="2024-04-09T16:16:00Z">
        <w:r w:rsidRPr="006C5573" w:rsidDel="00EF7AEB">
          <w:delText xml:space="preserve">analysis </w:delText>
        </w:r>
      </w:del>
      <w:ins w:id="193" w:author="michael marcus" w:date="2024-04-09T16:16:00Z">
        <w:r w:rsidR="00EF7AEB" w:rsidRPr="006C5573">
          <w:t>analysis</w:t>
        </w:r>
      </w:ins>
      <w:ins w:id="194" w:author="michael marcus" w:date="2024-04-09T16:17:00Z">
        <w:r w:rsidR="00EF7AEB">
          <w:t xml:space="preserve"> </w:t>
        </w:r>
      </w:ins>
      <w:ins w:id="195" w:author="michael marcus" w:date="2024-04-09T16:16:00Z">
        <w:r w:rsidR="00EF7AEB">
          <w:t xml:space="preserve">in </w:t>
        </w:r>
      </w:ins>
      <w:ins w:id="196" w:author="michael marcus" w:date="2024-04-09T16:17:00Z">
        <w:r w:rsidR="00EF7AEB">
          <w:t xml:space="preserve">Section </w:t>
        </w:r>
        <w:proofErr w:type="gramStart"/>
        <w:r w:rsidR="00EF7AEB" w:rsidRPr="001576E3">
          <w:t>A2.</w:t>
        </w:r>
        <w:r w:rsidR="00EF7AEB">
          <w:t>3</w:t>
        </w:r>
        <w:r w:rsidR="00EF7AEB" w:rsidRPr="001576E3">
          <w:t xml:space="preserve"> </w:t>
        </w:r>
        <w:r w:rsidR="00EF7AEB">
          <w:t xml:space="preserve"> of</w:t>
        </w:r>
        <w:proofErr w:type="gramEnd"/>
        <w:r w:rsidR="00EF7AEB">
          <w:t xml:space="preserve"> </w:t>
        </w:r>
      </w:ins>
      <w:ins w:id="197" w:author="michael marcus" w:date="2024-04-09T16:16:00Z">
        <w:r w:rsidR="00EF7AEB">
          <w:t>Annex 2</w:t>
        </w:r>
      </w:ins>
      <w:ins w:id="198" w:author="michael marcus" w:date="2024-04-09T16:17:00Z">
        <w:r w:rsidR="00EF7AEB">
          <w:t xml:space="preserve"> </w:t>
        </w:r>
      </w:ins>
      <w:r w:rsidRPr="006C5573">
        <w:t xml:space="preserve">deals with use of segments of the 24.1-24.150 GHz ISM bands for Beam WPT. </w:t>
      </w:r>
      <w:r w:rsidRPr="006C5573">
        <w:rPr>
          <w:rStyle w:val="contentpasted0"/>
          <w:color w:val="000000"/>
        </w:rPr>
        <w:t>It is recognized in the Radio Regulations that radio astronomy receivers employ “exceptionally high sensitivity” (</w:t>
      </w:r>
      <w:r w:rsidRPr="006C5573">
        <w:rPr>
          <w:rStyle w:val="contentpasted0"/>
          <w:b/>
          <w:color w:val="000000"/>
        </w:rPr>
        <w:t>29.1-4</w:t>
      </w:r>
      <w:r w:rsidRPr="006C5573">
        <w:rPr>
          <w:rStyle w:val="contentpasted0"/>
          <w:color w:val="000000"/>
        </w:rPr>
        <w:t>). At the same time, radio astronomy observatories are often located in remote sites, with some degree of control over emissions near RAS stations (</w:t>
      </w:r>
      <w:r w:rsidRPr="006C5573">
        <w:rPr>
          <w:rStyle w:val="contentpasted0"/>
          <w:bCs/>
          <w:color w:val="000000"/>
        </w:rPr>
        <w:t xml:space="preserve">RR No. </w:t>
      </w:r>
      <w:r w:rsidRPr="006C5573">
        <w:rPr>
          <w:rStyle w:val="contentpasted0"/>
          <w:b/>
          <w:color w:val="000000"/>
        </w:rPr>
        <w:t>29.6</w:t>
      </w:r>
      <w:r w:rsidRPr="006C5573">
        <w:rPr>
          <w:rStyle w:val="contentpasted0"/>
          <w:color w:val="000000"/>
        </w:rPr>
        <w:t xml:space="preserve">). This fact affords additional options and protection of RAS operations from ISM transmitters in nearby bands, in conjunction with administrations taking practicable steps to allow such operation. Some of these steps and options are also detailed in Article </w:t>
      </w:r>
      <w:r w:rsidRPr="006C5573">
        <w:rPr>
          <w:rStyle w:val="contentpasted0"/>
          <w:b/>
          <w:color w:val="000000"/>
        </w:rPr>
        <w:t>29</w:t>
      </w:r>
      <w:r w:rsidRPr="006C5573">
        <w:rPr>
          <w:rStyle w:val="contentpasted0"/>
          <w:color w:val="000000"/>
        </w:rPr>
        <w:t xml:space="preserve"> of the RR.</w:t>
      </w:r>
    </w:p>
    <w:p w14:paraId="3CC48085" w14:textId="77777777" w:rsidR="000D43EF" w:rsidRPr="006C5573" w:rsidRDefault="000D43EF" w:rsidP="000D43EF">
      <w:pPr>
        <w:rPr>
          <w:rStyle w:val="contentpasted0"/>
          <w:color w:val="000000"/>
        </w:rPr>
      </w:pPr>
      <w:r w:rsidRPr="006C5573">
        <w:rPr>
          <w:rStyle w:val="contentpasted0"/>
          <w:color w:val="000000"/>
        </w:rPr>
        <w:t xml:space="preserve">With respect to operation of WPT systems and impacts to RAS sites, it is assumed individual administrations employ such steps as are necessary and useful to allow operation in conformance with the Radio Regulations. While administrations generally do not limit the possible locations of ISM devices, US presently prohibits low power unlicensed transmitters/short-range devices in radio quiet zones that surround some radio astronomy facilities.  </w:t>
      </w:r>
    </w:p>
    <w:p w14:paraId="59835352" w14:textId="40527F6B" w:rsidR="000D43EF" w:rsidRPr="006C5573" w:rsidRDefault="000D43EF" w:rsidP="000D43EF">
      <w:pPr>
        <w:pStyle w:val="Heading3"/>
        <w:rPr>
          <w:sz w:val="36"/>
          <w:szCs w:val="36"/>
        </w:rPr>
      </w:pPr>
      <w:bookmarkStart w:id="199" w:name="_Toc123716809"/>
      <w:bookmarkEnd w:id="189"/>
      <w:r w:rsidRPr="006C5573">
        <w:t>3.6.</w:t>
      </w:r>
      <w:ins w:id="200" w:author="michael marcus" w:date="2024-04-02T09:54:00Z">
        <w:r w:rsidR="00E730E8">
          <w:t>10</w:t>
        </w:r>
      </w:ins>
      <w:del w:id="201" w:author="michael marcus" w:date="2024-04-02T09:54:00Z">
        <w:r w:rsidRPr="006C5573" w:rsidDel="00E730E8">
          <w:delText>9</w:delText>
        </w:r>
      </w:del>
      <w:r w:rsidRPr="006C5573">
        <w:tab/>
        <w:t>Earth Exploration-Satellite Service (EESS) Passive Sensors</w:t>
      </w:r>
      <w:bookmarkEnd w:id="199"/>
      <w:r w:rsidRPr="006C5573">
        <w:t xml:space="preserve">  </w:t>
      </w:r>
    </w:p>
    <w:p w14:paraId="1E2044F0" w14:textId="37C4DD9D" w:rsidR="000D43EF" w:rsidRPr="006C5573" w:rsidRDefault="000D43EF" w:rsidP="000D43EF">
      <w:r w:rsidRPr="006C5573">
        <w:t xml:space="preserve">Earth exploration </w:t>
      </w:r>
      <w:del w:id="202" w:author="NACT" w:date="2024-04-15T16:54:00Z">
        <w:r w:rsidRPr="006C5573" w:rsidDel="006430E7">
          <w:delText>S</w:delText>
        </w:r>
      </w:del>
      <w:ins w:id="203" w:author="NACT" w:date="2024-04-15T16:54:00Z">
        <w:r w:rsidR="006430E7">
          <w:t>s</w:t>
        </w:r>
      </w:ins>
      <w:r w:rsidRPr="006C5573">
        <w:t xml:space="preserve">atellite </w:t>
      </w:r>
      <w:ins w:id="204" w:author="NACT" w:date="2024-04-15T16:54:00Z">
        <w:r w:rsidR="006430E7">
          <w:t xml:space="preserve">service </w:t>
        </w:r>
      </w:ins>
      <w:r w:rsidRPr="006C5573">
        <w:t xml:space="preserve">(passive) operates in the 23.6-24 GHz frequency band </w:t>
      </w:r>
      <w:ins w:id="205" w:author="NACT" w:date="2024-04-15T16:54:00Z">
        <w:r w:rsidR="006430E7">
          <w:t xml:space="preserve">and </w:t>
        </w:r>
      </w:ins>
      <w:r w:rsidRPr="006C5573">
        <w:t xml:space="preserve">is allocated on a primary </w:t>
      </w:r>
      <w:ins w:id="206" w:author="NACT" w:date="2024-04-15T16:54:00Z">
        <w:r w:rsidR="006430E7">
          <w:t xml:space="preserve">basis </w:t>
        </w:r>
      </w:ins>
      <w:r w:rsidRPr="006C5573">
        <w:t xml:space="preserve">in all three ITU regions. ISM </w:t>
      </w:r>
      <w:del w:id="207" w:author="NACT" w:date="2024-04-15T16:55:00Z">
        <w:r w:rsidRPr="006C5573" w:rsidDel="006430E7">
          <w:delText xml:space="preserve">operates </w:delText>
        </w:r>
      </w:del>
      <w:ins w:id="208" w:author="NACT" w:date="2024-04-15T16:55:00Z">
        <w:r w:rsidR="006430E7">
          <w:t>is allocated to</w:t>
        </w:r>
      </w:ins>
      <w:del w:id="209" w:author="NACT" w:date="2024-04-15T16:55:00Z">
        <w:r w:rsidRPr="006C5573" w:rsidDel="006430E7">
          <w:delText>in</w:delText>
        </w:r>
      </w:del>
      <w:r w:rsidRPr="006C5573">
        <w:t xml:space="preserve"> </w:t>
      </w:r>
      <w:ins w:id="210" w:author="NACT" w:date="2024-04-15T16:54:00Z">
        <w:r w:rsidR="006430E7">
          <w:t xml:space="preserve">the </w:t>
        </w:r>
      </w:ins>
      <w:r w:rsidRPr="006C5573">
        <w:t xml:space="preserve">adjacent band </w:t>
      </w:r>
      <w:del w:id="211" w:author="NACT" w:date="2024-04-15T16:55:00Z">
        <w:r w:rsidRPr="006C5573" w:rsidDel="006430E7">
          <w:delText xml:space="preserve">to </w:delText>
        </w:r>
      </w:del>
      <w:ins w:id="212" w:author="NACT" w:date="2024-04-15T16:55:00Z">
        <w:r w:rsidR="006430E7">
          <w:t>above this</w:t>
        </w:r>
        <w:r w:rsidR="006430E7" w:rsidRPr="006C5573">
          <w:t xml:space="preserve"> </w:t>
        </w:r>
      </w:ins>
      <w:r w:rsidRPr="006C5573">
        <w:t>EESS</w:t>
      </w:r>
      <w:ins w:id="213" w:author="NACT" w:date="2024-04-15T16:55:00Z">
        <w:r w:rsidR="006430E7">
          <w:t xml:space="preserve"> band</w:t>
        </w:r>
      </w:ins>
      <w:r w:rsidRPr="006C5573">
        <w:t xml:space="preserve">. RR No. </w:t>
      </w:r>
      <w:r w:rsidRPr="006C5573">
        <w:rPr>
          <w:b/>
        </w:rPr>
        <w:t>5.340</w:t>
      </w:r>
      <w:r w:rsidRPr="006C5573">
        <w:t xml:space="preserve"> indicates that all emissions are prohibited in the 23.6-24 GHz band. </w:t>
      </w:r>
    </w:p>
    <w:p w14:paraId="57015DFD" w14:textId="77777777" w:rsidR="000D43EF" w:rsidRPr="006C5573" w:rsidRDefault="000D43EF" w:rsidP="000D43EF">
      <w:r w:rsidRPr="006C5573">
        <w:t>Currently, the EESS (passive) operates at least three major types of passive sensors:</w:t>
      </w:r>
    </w:p>
    <w:p w14:paraId="6A7F9297" w14:textId="77777777" w:rsidR="000D43EF" w:rsidRPr="006C5573" w:rsidRDefault="000D43EF" w:rsidP="000D43EF">
      <w:pPr>
        <w:pStyle w:val="enumlev1"/>
      </w:pPr>
      <w:r w:rsidRPr="006C5573">
        <w:t>–</w:t>
      </w:r>
      <w:r w:rsidRPr="006C5573">
        <w:tab/>
        <w:t>Conical scanning sensors, which are designed to rotate at a fixed angle around the nadir direction.</w:t>
      </w:r>
    </w:p>
    <w:p w14:paraId="3B27A956" w14:textId="77777777" w:rsidR="000D43EF" w:rsidRPr="006C5573" w:rsidRDefault="000D43EF" w:rsidP="000D43EF">
      <w:pPr>
        <w:pStyle w:val="enumlev1"/>
      </w:pPr>
      <w:r w:rsidRPr="006C5573">
        <w:t>–</w:t>
      </w:r>
      <w:r w:rsidRPr="006C5573">
        <w:tab/>
        <w:t>Cross-track nadir sensors, which are designed to rotate through the nadir direction and perpendicular to the orbital path.</w:t>
      </w:r>
    </w:p>
    <w:p w14:paraId="7B981318" w14:textId="77777777" w:rsidR="000D43EF" w:rsidRPr="006C5573" w:rsidRDefault="000D43EF" w:rsidP="000D43EF">
      <w:pPr>
        <w:pStyle w:val="enumlev1"/>
      </w:pPr>
      <w:r w:rsidRPr="006C5573">
        <w:t>–</w:t>
      </w:r>
      <w:r w:rsidRPr="006C5573">
        <w:tab/>
        <w:t>Fixed-pointing sensors, which have a static viewing geometry and are typically pointed nearby or on the spacecraft nadir vector.</w:t>
      </w:r>
    </w:p>
    <w:p w14:paraId="14216B2B" w14:textId="3AFC592B" w:rsidR="000D43EF" w:rsidRPr="006C5573" w:rsidRDefault="000D43EF" w:rsidP="000D43EF">
      <w:pPr>
        <w:pStyle w:val="Heading3"/>
      </w:pPr>
      <w:bookmarkStart w:id="214" w:name="_Toc123716810"/>
      <w:r w:rsidRPr="006C5573">
        <w:t>3.6.10</w:t>
      </w:r>
      <w:ins w:id="215" w:author="michael marcus" w:date="2024-04-02T09:54:00Z">
        <w:r w:rsidR="00E730E8">
          <w:t>1</w:t>
        </w:r>
      </w:ins>
      <w:del w:id="216" w:author="michael marcus" w:date="2024-04-02T09:54:00Z">
        <w:r w:rsidRPr="006C5573" w:rsidDel="00E730E8">
          <w:tab/>
        </w:r>
      </w:del>
      <w:ins w:id="217" w:author="michael marcus" w:date="2024-04-02T09:53:00Z">
        <w:r w:rsidR="00E730E8">
          <w:t xml:space="preserve"> </w:t>
        </w:r>
      </w:ins>
      <w:r w:rsidRPr="006C5573">
        <w:t>General considerations for EESS</w:t>
      </w:r>
      <w:bookmarkEnd w:id="214"/>
    </w:p>
    <w:p w14:paraId="6119163A" w14:textId="77777777" w:rsidR="000D43EF" w:rsidRPr="006C5573" w:rsidRDefault="000D43EF" w:rsidP="000D43EF">
      <w:r w:rsidRPr="006C5573">
        <w:t>Passive sensors are used in the remote sensing of the Earth and its atmosphere by Earth exploration and meteorological satellites in certain frequency bands allocated to the Earth exploration-satellite service (EESS) (passive). The products of these passive sensor operations are used extensively in meteorology, climatology, and other disciplines for operational and scientific purposes. However, these sensors are sensitive to any emissions within their allocated band. Therefore, any RF emissions above a certain level may constitute interference to the passive sensors using those bands. In addition, it should be noted that passive sensors may not be able to differentiate the wanted signal from the interference and that interference may not be identifiable in the passive sensor products.</w:t>
      </w:r>
    </w:p>
    <w:p w14:paraId="1A76A576" w14:textId="77777777" w:rsidR="000D43EF" w:rsidRPr="006C5573" w:rsidRDefault="000D43EF" w:rsidP="000D43EF">
      <w:r w:rsidRPr="006C5573">
        <w:t>Referencing Recommendation ITU-R RS.1861, the table below provides the definitions of some of the technical and operational EESS parameters associated with passive sensors and their operation that are needed for the analysis in this report.</w:t>
      </w:r>
    </w:p>
    <w:p w14:paraId="54B6530B"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18</w:t>
      </w:r>
      <w:r w:rsidRPr="006C5573">
        <w:rPr>
          <w:szCs w:val="24"/>
        </w:rPr>
        <w:fldChar w:fldCharType="end"/>
      </w:r>
    </w:p>
    <w:p w14:paraId="719CA928" w14:textId="77777777" w:rsidR="000D43EF" w:rsidRPr="006C5573" w:rsidRDefault="000D43EF" w:rsidP="000D43EF">
      <w:pPr>
        <w:pStyle w:val="Tabletitle"/>
        <w:rPr>
          <w:szCs w:val="24"/>
        </w:rPr>
      </w:pPr>
      <w:r w:rsidRPr="006C5573">
        <w:rPr>
          <w:szCs w:val="24"/>
        </w:rPr>
        <w:t>Definitions of technical and operational EESS parameters for passive sensors</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6"/>
        <w:gridCol w:w="6637"/>
      </w:tblGrid>
      <w:tr w:rsidR="000D43EF" w:rsidRPr="006C5573" w14:paraId="613643EF" w14:textId="77777777" w:rsidTr="007D7BB5">
        <w:trPr>
          <w:cantSplit/>
          <w:tblHeader/>
          <w:jc w:val="center"/>
        </w:trPr>
        <w:tc>
          <w:tcPr>
            <w:tcW w:w="2826" w:type="dxa"/>
          </w:tcPr>
          <w:p w14:paraId="22124D68" w14:textId="77777777" w:rsidR="000D43EF" w:rsidRPr="006C5573" w:rsidRDefault="000D43EF" w:rsidP="007D7BB5">
            <w:pPr>
              <w:pStyle w:val="Tablehead"/>
            </w:pPr>
            <w:r w:rsidRPr="006C5573">
              <w:t>Parameter</w:t>
            </w:r>
          </w:p>
        </w:tc>
        <w:tc>
          <w:tcPr>
            <w:tcW w:w="6637" w:type="dxa"/>
          </w:tcPr>
          <w:p w14:paraId="33305B95" w14:textId="77777777" w:rsidR="000D43EF" w:rsidRPr="006C5573" w:rsidRDefault="000D43EF" w:rsidP="007D7BB5">
            <w:pPr>
              <w:pStyle w:val="Tablehead"/>
            </w:pPr>
            <w:r w:rsidRPr="006C5573">
              <w:t>Definition</w:t>
            </w:r>
          </w:p>
        </w:tc>
      </w:tr>
      <w:tr w:rsidR="000D43EF" w:rsidRPr="006C5573" w14:paraId="2EFF4F4D" w14:textId="77777777" w:rsidTr="007D7BB5">
        <w:trPr>
          <w:cantSplit/>
          <w:jc w:val="center"/>
        </w:trPr>
        <w:tc>
          <w:tcPr>
            <w:tcW w:w="2826" w:type="dxa"/>
          </w:tcPr>
          <w:p w14:paraId="79D91BBC" w14:textId="77777777" w:rsidR="000D43EF" w:rsidRPr="006C5573" w:rsidRDefault="000D43EF" w:rsidP="007D7BB5">
            <w:pPr>
              <w:pStyle w:val="Tabletext"/>
            </w:pPr>
            <w:r w:rsidRPr="006C5573">
              <w:t>Sensor type</w:t>
            </w:r>
          </w:p>
        </w:tc>
        <w:tc>
          <w:tcPr>
            <w:tcW w:w="6637" w:type="dxa"/>
          </w:tcPr>
          <w:p w14:paraId="1909FB6D" w14:textId="77777777" w:rsidR="000D43EF" w:rsidRPr="006C5573" w:rsidRDefault="000D43EF" w:rsidP="007D7BB5">
            <w:pPr>
              <w:pStyle w:val="Tabletext"/>
            </w:pPr>
            <w:r w:rsidRPr="006C5573">
              <w:t xml:space="preserve">Several types of radiometers are possible depending on the technology of the radiometer: interferometric radiometer, </w:t>
            </w:r>
            <w:r w:rsidRPr="006C5573">
              <w:rPr>
                <w:lang w:eastAsia="zh-CN"/>
              </w:rPr>
              <w:t xml:space="preserve">fixed pointing, </w:t>
            </w:r>
            <w:r w:rsidRPr="006C5573">
              <w:t>conical scan, nadir</w:t>
            </w:r>
            <w:r w:rsidRPr="006C5573">
              <w:rPr>
                <w:lang w:eastAsia="zh-CN"/>
              </w:rPr>
              <w:t>/cross-track scan</w:t>
            </w:r>
            <w:r w:rsidRPr="006C5573">
              <w:t xml:space="preserve">, push-broom, limb </w:t>
            </w:r>
            <w:r w:rsidRPr="006C5573">
              <w:rPr>
                <w:lang w:eastAsia="zh-CN"/>
              </w:rPr>
              <w:t xml:space="preserve">scan </w:t>
            </w:r>
            <w:r w:rsidRPr="006C5573">
              <w:t>radiometer</w:t>
            </w:r>
          </w:p>
        </w:tc>
      </w:tr>
      <w:tr w:rsidR="000D43EF" w:rsidRPr="006C5573" w14:paraId="3F0A4AD4" w14:textId="77777777" w:rsidTr="007D7BB5">
        <w:trPr>
          <w:cantSplit/>
          <w:jc w:val="center"/>
        </w:trPr>
        <w:tc>
          <w:tcPr>
            <w:tcW w:w="2826" w:type="dxa"/>
          </w:tcPr>
          <w:p w14:paraId="13921A7C" w14:textId="77777777" w:rsidR="000D43EF" w:rsidRPr="006C5573" w:rsidRDefault="000D43EF" w:rsidP="007D7BB5">
            <w:pPr>
              <w:pStyle w:val="Tabletext"/>
            </w:pPr>
            <w:r w:rsidRPr="006C5573">
              <w:t>Altitude</w:t>
            </w:r>
          </w:p>
        </w:tc>
        <w:tc>
          <w:tcPr>
            <w:tcW w:w="6637" w:type="dxa"/>
          </w:tcPr>
          <w:p w14:paraId="670ED4E5" w14:textId="77777777" w:rsidR="000D43EF" w:rsidRPr="006C5573" w:rsidRDefault="000D43EF" w:rsidP="007D7BB5">
            <w:pPr>
              <w:pStyle w:val="Tabletext"/>
            </w:pPr>
            <w:r w:rsidRPr="006C5573">
              <w:t>The height above the mean sea level</w:t>
            </w:r>
          </w:p>
        </w:tc>
      </w:tr>
      <w:tr w:rsidR="000D43EF" w:rsidRPr="006C5573" w14:paraId="714EA1FB" w14:textId="77777777" w:rsidTr="007D7BB5">
        <w:trPr>
          <w:cantSplit/>
          <w:jc w:val="center"/>
        </w:trPr>
        <w:tc>
          <w:tcPr>
            <w:tcW w:w="2826" w:type="dxa"/>
          </w:tcPr>
          <w:p w14:paraId="08E5879A" w14:textId="77777777" w:rsidR="000D43EF" w:rsidRPr="006C5573" w:rsidRDefault="000D43EF" w:rsidP="007D7BB5">
            <w:pPr>
              <w:pStyle w:val="Tabletext"/>
            </w:pPr>
            <w:r w:rsidRPr="006C5573">
              <w:t>Inclination</w:t>
            </w:r>
          </w:p>
        </w:tc>
        <w:tc>
          <w:tcPr>
            <w:tcW w:w="6637" w:type="dxa"/>
          </w:tcPr>
          <w:p w14:paraId="688FD797" w14:textId="77777777" w:rsidR="000D43EF" w:rsidRPr="006C5573" w:rsidRDefault="000D43EF" w:rsidP="007D7BB5">
            <w:pPr>
              <w:pStyle w:val="Tabletext"/>
            </w:pPr>
            <w:r w:rsidRPr="006C5573">
              <w:t>Angle between the equator and the plane of the orbit</w:t>
            </w:r>
          </w:p>
        </w:tc>
      </w:tr>
      <w:tr w:rsidR="000D43EF" w:rsidRPr="006C5573" w14:paraId="48429968" w14:textId="77777777" w:rsidTr="007D7BB5">
        <w:trPr>
          <w:cantSplit/>
          <w:jc w:val="center"/>
        </w:trPr>
        <w:tc>
          <w:tcPr>
            <w:tcW w:w="2826" w:type="dxa"/>
          </w:tcPr>
          <w:p w14:paraId="70A90A20" w14:textId="77777777" w:rsidR="000D43EF" w:rsidRPr="006C5573" w:rsidRDefault="000D43EF" w:rsidP="007D7BB5">
            <w:pPr>
              <w:pStyle w:val="Tabletext"/>
            </w:pPr>
            <w:r w:rsidRPr="006C5573">
              <w:t>Repeat period</w:t>
            </w:r>
          </w:p>
        </w:tc>
        <w:tc>
          <w:tcPr>
            <w:tcW w:w="6637" w:type="dxa"/>
          </w:tcPr>
          <w:p w14:paraId="1FF655B4" w14:textId="77777777" w:rsidR="000D43EF" w:rsidRPr="006C5573" w:rsidRDefault="000D43EF" w:rsidP="007D7BB5">
            <w:pPr>
              <w:pStyle w:val="Tabletext"/>
            </w:pPr>
            <w:r w:rsidRPr="006C5573">
              <w:t>The time for the footprint of the antenna beam to return to (approximately) the same geographic location</w:t>
            </w:r>
          </w:p>
        </w:tc>
      </w:tr>
      <w:tr w:rsidR="000D43EF" w:rsidRPr="006C5573" w14:paraId="1031B02A" w14:textId="77777777" w:rsidTr="007D7BB5">
        <w:trPr>
          <w:cantSplit/>
          <w:jc w:val="center"/>
        </w:trPr>
        <w:tc>
          <w:tcPr>
            <w:tcW w:w="2826" w:type="dxa"/>
          </w:tcPr>
          <w:p w14:paraId="3E03FB68" w14:textId="77777777" w:rsidR="000D43EF" w:rsidRPr="006C5573" w:rsidRDefault="000D43EF" w:rsidP="007D7BB5">
            <w:pPr>
              <w:pStyle w:val="Tabletext"/>
            </w:pPr>
            <w:r w:rsidRPr="006C5573">
              <w:t>Number of beams</w:t>
            </w:r>
          </w:p>
        </w:tc>
        <w:tc>
          <w:tcPr>
            <w:tcW w:w="6637" w:type="dxa"/>
          </w:tcPr>
          <w:p w14:paraId="39D08957" w14:textId="77777777" w:rsidR="000D43EF" w:rsidRPr="006C5573" w:rsidRDefault="000D43EF" w:rsidP="007D7BB5">
            <w:pPr>
              <w:pStyle w:val="Tabletext"/>
            </w:pPr>
            <w:r w:rsidRPr="006C5573">
              <w:t xml:space="preserve">The number of beams is the number of </w:t>
            </w:r>
            <w:bookmarkStart w:id="218" w:name="_Hlk83625211"/>
            <w:r w:rsidRPr="006C5573">
              <w:t>Instantaneous Field of View (IFOV)</w:t>
            </w:r>
            <w:bookmarkEnd w:id="218"/>
            <w:r w:rsidRPr="006C5573">
              <w:t xml:space="preserve"> on Earth from which data are acquired at one time</w:t>
            </w:r>
          </w:p>
        </w:tc>
      </w:tr>
      <w:tr w:rsidR="000D43EF" w:rsidRPr="006C5573" w14:paraId="7468DAB5" w14:textId="77777777" w:rsidTr="007D7BB5">
        <w:trPr>
          <w:cantSplit/>
          <w:jc w:val="center"/>
        </w:trPr>
        <w:tc>
          <w:tcPr>
            <w:tcW w:w="2826" w:type="dxa"/>
          </w:tcPr>
          <w:p w14:paraId="5D4001C4" w14:textId="77777777" w:rsidR="000D43EF" w:rsidRPr="006C5573" w:rsidRDefault="000D43EF" w:rsidP="007D7BB5">
            <w:pPr>
              <w:pStyle w:val="Tabletext"/>
            </w:pPr>
            <w:r w:rsidRPr="006C5573">
              <w:rPr>
                <w:lang w:eastAsia="zh-CN"/>
              </w:rPr>
              <w:t>Antenna size</w:t>
            </w:r>
          </w:p>
        </w:tc>
        <w:tc>
          <w:tcPr>
            <w:tcW w:w="6637" w:type="dxa"/>
          </w:tcPr>
          <w:p w14:paraId="7B90931E" w14:textId="77777777" w:rsidR="000D43EF" w:rsidRPr="006C5573" w:rsidRDefault="000D43EF" w:rsidP="007D7BB5">
            <w:pPr>
              <w:pStyle w:val="Tabletext"/>
            </w:pPr>
            <w:r w:rsidRPr="006C5573">
              <w:rPr>
                <w:lang w:eastAsia="zh-CN"/>
              </w:rPr>
              <w:t>For real aperture radiometers, it is the d</w:t>
            </w:r>
            <w:r w:rsidRPr="006C5573">
              <w:t>iameter of the antenna reflector</w:t>
            </w:r>
            <w:r w:rsidRPr="006C5573">
              <w:rPr>
                <w:lang w:eastAsia="zh-CN"/>
              </w:rPr>
              <w:t xml:space="preserve">; </w:t>
            </w:r>
            <w:r w:rsidRPr="006C5573">
              <w:rPr>
                <w:lang w:eastAsia="zh-CN"/>
              </w:rPr>
              <w:br/>
              <w:t>For interferometric radiometers, it is the size of antenna array.</w:t>
            </w:r>
          </w:p>
        </w:tc>
      </w:tr>
      <w:tr w:rsidR="000D43EF" w:rsidRPr="006C5573" w14:paraId="6865B51F" w14:textId="77777777" w:rsidTr="007D7BB5">
        <w:trPr>
          <w:cantSplit/>
          <w:jc w:val="center"/>
        </w:trPr>
        <w:tc>
          <w:tcPr>
            <w:tcW w:w="2826" w:type="dxa"/>
          </w:tcPr>
          <w:p w14:paraId="759B58D9" w14:textId="77777777" w:rsidR="000D43EF" w:rsidRPr="006C5573" w:rsidRDefault="000D43EF" w:rsidP="007D7BB5">
            <w:pPr>
              <w:pStyle w:val="Tabletext"/>
            </w:pPr>
            <w:r w:rsidRPr="006C5573">
              <w:t>Maximum antenna gain</w:t>
            </w:r>
          </w:p>
        </w:tc>
        <w:tc>
          <w:tcPr>
            <w:tcW w:w="6637" w:type="dxa"/>
          </w:tcPr>
          <w:p w14:paraId="63AC69DA" w14:textId="77777777" w:rsidR="000D43EF" w:rsidRPr="006C5573" w:rsidRDefault="000D43EF" w:rsidP="007D7BB5">
            <w:pPr>
              <w:pStyle w:val="Tabletext"/>
            </w:pPr>
            <w:r w:rsidRPr="006C5573">
              <w:t>The maximum antenna gain (</w:t>
            </w:r>
            <w:proofErr w:type="spellStart"/>
            <w:r w:rsidRPr="006C5573">
              <w:t>dBi</w:t>
            </w:r>
            <w:proofErr w:type="spellEnd"/>
            <w:r w:rsidRPr="006C5573">
              <w:t>)</w:t>
            </w:r>
          </w:p>
        </w:tc>
      </w:tr>
      <w:tr w:rsidR="000D43EF" w:rsidRPr="006C5573" w14:paraId="4689F3C9" w14:textId="77777777" w:rsidTr="007D7BB5">
        <w:trPr>
          <w:cantSplit/>
          <w:jc w:val="center"/>
        </w:trPr>
        <w:tc>
          <w:tcPr>
            <w:tcW w:w="2826" w:type="dxa"/>
          </w:tcPr>
          <w:p w14:paraId="20E259CE" w14:textId="77777777" w:rsidR="000D43EF" w:rsidRPr="006C5573" w:rsidRDefault="000D43EF" w:rsidP="007D7BB5">
            <w:pPr>
              <w:pStyle w:val="Tabletext"/>
            </w:pPr>
            <w:r w:rsidRPr="006C5573">
              <w:t>−3 dB beamwidth</w:t>
            </w:r>
          </w:p>
        </w:tc>
        <w:tc>
          <w:tcPr>
            <w:tcW w:w="6637" w:type="dxa"/>
          </w:tcPr>
          <w:p w14:paraId="269BEAC3" w14:textId="77777777" w:rsidR="000D43EF" w:rsidRPr="006C5573" w:rsidRDefault="000D43EF" w:rsidP="007D7BB5">
            <w:pPr>
              <w:pStyle w:val="Tabletext"/>
            </w:pPr>
            <w:r w:rsidRPr="006C5573">
              <w:t xml:space="preserve">The −3 dB beamwidth, </w:t>
            </w:r>
            <w:r w:rsidRPr="006C5573">
              <w:rPr>
                <w:lang w:eastAsia="fr-FR"/>
              </w:rPr>
              <w:t>θ</w:t>
            </w:r>
            <w:r w:rsidRPr="006C5573">
              <w:rPr>
                <w:vertAlign w:val="subscript"/>
                <w:lang w:eastAsia="fr-FR"/>
              </w:rPr>
              <w:t>3dB</w:t>
            </w:r>
            <w:r w:rsidRPr="006C5573">
              <w:t>, is defined as the angle between the two directions in which the radiation intensity is one-half the maximum value.</w:t>
            </w:r>
          </w:p>
        </w:tc>
      </w:tr>
      <w:tr w:rsidR="000D43EF" w:rsidRPr="006C5573" w14:paraId="229409FC" w14:textId="77777777" w:rsidTr="007D7BB5">
        <w:trPr>
          <w:cantSplit/>
          <w:jc w:val="center"/>
        </w:trPr>
        <w:tc>
          <w:tcPr>
            <w:tcW w:w="2826" w:type="dxa"/>
          </w:tcPr>
          <w:p w14:paraId="355A41A8" w14:textId="77777777" w:rsidR="000D43EF" w:rsidRPr="006C5573" w:rsidRDefault="000D43EF" w:rsidP="007D7BB5">
            <w:pPr>
              <w:pStyle w:val="Tabletext"/>
            </w:pPr>
            <w:r w:rsidRPr="006C5573">
              <w:t>Instantaneous field of view (IFOV)</w:t>
            </w:r>
          </w:p>
        </w:tc>
        <w:tc>
          <w:tcPr>
            <w:tcW w:w="6637" w:type="dxa"/>
            <w:tcBorders>
              <w:bottom w:val="nil"/>
            </w:tcBorders>
          </w:tcPr>
          <w:p w14:paraId="6295A97D" w14:textId="77777777" w:rsidR="000D43EF" w:rsidRPr="006C5573" w:rsidRDefault="000D43EF" w:rsidP="007D7BB5">
            <w:pPr>
              <w:pStyle w:val="Tabletext"/>
            </w:pPr>
            <w:r w:rsidRPr="006C5573">
              <w:t xml:space="preserve">The instantaneous field of view (IFOV) for a real aperture system is the area over which the detector is sensitive to radiation, defined as the linear dimensions of the beam on the Earth corresponding to the −3 dB beamwidth. By knowing the altitude of the satellite, the dimension of the IFOV is calculated on the Earth’s surface at the boresight direction (or at the tangent point for limb sounding sensors): the IFOV is expressed in km × km representing the minor and major axis of the footprint. </w:t>
            </w:r>
          </w:p>
        </w:tc>
      </w:tr>
      <w:tr w:rsidR="000D43EF" w:rsidRPr="006C5573" w14:paraId="15ECE96F" w14:textId="77777777" w:rsidTr="007D7BB5">
        <w:trPr>
          <w:cantSplit/>
          <w:jc w:val="center"/>
        </w:trPr>
        <w:tc>
          <w:tcPr>
            <w:tcW w:w="2826" w:type="dxa"/>
          </w:tcPr>
          <w:p w14:paraId="244FDFC4" w14:textId="77777777" w:rsidR="000D43EF" w:rsidRPr="006C5573" w:rsidRDefault="000D43EF" w:rsidP="007D7BB5">
            <w:pPr>
              <w:pStyle w:val="Tabletext"/>
            </w:pPr>
            <w:r w:rsidRPr="006C5573">
              <w:t>Off-nadir pointing angle</w:t>
            </w:r>
          </w:p>
        </w:tc>
        <w:tc>
          <w:tcPr>
            <w:tcW w:w="6637" w:type="dxa"/>
          </w:tcPr>
          <w:p w14:paraId="2748262A" w14:textId="77777777" w:rsidR="000D43EF" w:rsidRPr="006C5573" w:rsidRDefault="000D43EF" w:rsidP="007D7BB5">
            <w:pPr>
              <w:pStyle w:val="Tabletext"/>
            </w:pPr>
            <w:r w:rsidRPr="006C5573">
              <w:t>The angle between the nadir and the pointing direction.</w:t>
            </w:r>
          </w:p>
        </w:tc>
      </w:tr>
      <w:tr w:rsidR="000D43EF" w:rsidRPr="006C5573" w14:paraId="41E018EF" w14:textId="77777777" w:rsidTr="007D7BB5">
        <w:trPr>
          <w:cantSplit/>
          <w:jc w:val="center"/>
        </w:trPr>
        <w:tc>
          <w:tcPr>
            <w:tcW w:w="2826" w:type="dxa"/>
          </w:tcPr>
          <w:p w14:paraId="3CC40870" w14:textId="77777777" w:rsidR="000D43EF" w:rsidRPr="006C5573" w:rsidRDefault="000D43EF" w:rsidP="007D7BB5">
            <w:pPr>
              <w:pStyle w:val="Tabletext"/>
            </w:pPr>
            <w:r w:rsidRPr="006C5573">
              <w:t>Incidence angle at Earth</w:t>
            </w:r>
          </w:p>
        </w:tc>
        <w:tc>
          <w:tcPr>
            <w:tcW w:w="6637" w:type="dxa"/>
          </w:tcPr>
          <w:p w14:paraId="4784849B" w14:textId="77777777" w:rsidR="000D43EF" w:rsidRPr="006C5573" w:rsidRDefault="000D43EF" w:rsidP="007D7BB5">
            <w:pPr>
              <w:pStyle w:val="Tabletext"/>
            </w:pPr>
            <w:r w:rsidRPr="006C5573">
              <w:t xml:space="preserve">The angle between the pointing direction and the normal to the Earth’s surface. </w:t>
            </w:r>
          </w:p>
        </w:tc>
      </w:tr>
      <w:tr w:rsidR="000D43EF" w:rsidRPr="006C5573" w14:paraId="080341C4" w14:textId="77777777" w:rsidTr="007D7BB5">
        <w:trPr>
          <w:cantSplit/>
          <w:jc w:val="center"/>
        </w:trPr>
        <w:tc>
          <w:tcPr>
            <w:tcW w:w="2826" w:type="dxa"/>
          </w:tcPr>
          <w:p w14:paraId="4D294E82" w14:textId="77777777" w:rsidR="000D43EF" w:rsidRPr="006C5573" w:rsidRDefault="000D43EF" w:rsidP="007D7BB5">
            <w:pPr>
              <w:pStyle w:val="Tabletext"/>
            </w:pPr>
            <w:r w:rsidRPr="006C5573">
              <w:t>Sensor antenna pattern</w:t>
            </w:r>
          </w:p>
        </w:tc>
        <w:tc>
          <w:tcPr>
            <w:tcW w:w="6637" w:type="dxa"/>
          </w:tcPr>
          <w:p w14:paraId="44B5A838" w14:textId="77777777" w:rsidR="000D43EF" w:rsidRPr="006C5573" w:rsidRDefault="000D43EF" w:rsidP="007D7BB5">
            <w:pPr>
              <w:pStyle w:val="Tabletext"/>
            </w:pPr>
            <w:r w:rsidRPr="006C5573">
              <w:t>Antenna gain as a function of off-axis angle</w:t>
            </w:r>
            <w:r w:rsidRPr="006C5573">
              <w:rPr>
                <w:lang w:eastAsia="zh-CN"/>
              </w:rPr>
              <w:t>. For interferometric radiometers, it is the pattern of synthetic beam.</w:t>
            </w:r>
          </w:p>
        </w:tc>
      </w:tr>
      <w:tr w:rsidR="000D43EF" w:rsidRPr="006C5573" w14:paraId="5738D68E" w14:textId="77777777" w:rsidTr="007D7BB5">
        <w:trPr>
          <w:cantSplit/>
          <w:jc w:val="center"/>
        </w:trPr>
        <w:tc>
          <w:tcPr>
            <w:tcW w:w="2826" w:type="dxa"/>
          </w:tcPr>
          <w:p w14:paraId="7FFEB25F" w14:textId="77777777" w:rsidR="000D43EF" w:rsidRPr="006C5573" w:rsidRDefault="000D43EF" w:rsidP="007D7BB5">
            <w:pPr>
              <w:pStyle w:val="Tabletext"/>
            </w:pPr>
            <w:r w:rsidRPr="006C5573">
              <w:t>Sensor integration time</w:t>
            </w:r>
          </w:p>
        </w:tc>
        <w:tc>
          <w:tcPr>
            <w:tcW w:w="6637" w:type="dxa"/>
          </w:tcPr>
          <w:p w14:paraId="690DF33A" w14:textId="77777777" w:rsidR="000D43EF" w:rsidRPr="006C5573" w:rsidRDefault="000D43EF" w:rsidP="007D7BB5">
            <w:pPr>
              <w:pStyle w:val="Tabletext"/>
            </w:pPr>
            <w:r w:rsidRPr="006C5573">
              <w:rPr>
                <w:lang w:eastAsia="fr-FR"/>
              </w:rPr>
              <w:t>The</w:t>
            </w:r>
            <w:r w:rsidRPr="006C5573">
              <w:rPr>
                <w:bCs/>
                <w:i/>
                <w:iCs/>
                <w:lang w:eastAsia="fr-FR"/>
              </w:rPr>
              <w:t xml:space="preserve"> sensor integration time </w:t>
            </w:r>
            <w:r w:rsidRPr="006C5573">
              <w:rPr>
                <w:lang w:eastAsia="fr-FR"/>
              </w:rPr>
              <w:t>corresponds to the short period of time allocated for the radiative measurement of the instantaneous area of observation by the detector of a sensor</w:t>
            </w:r>
          </w:p>
        </w:tc>
      </w:tr>
      <w:tr w:rsidR="000D43EF" w:rsidRPr="006C5573" w14:paraId="29CDC9B9" w14:textId="77777777" w:rsidTr="007D7BB5">
        <w:trPr>
          <w:cantSplit/>
          <w:jc w:val="center"/>
        </w:trPr>
        <w:tc>
          <w:tcPr>
            <w:tcW w:w="2826" w:type="dxa"/>
          </w:tcPr>
          <w:p w14:paraId="3A8BE14C" w14:textId="77777777" w:rsidR="000D43EF" w:rsidRPr="006C5573" w:rsidRDefault="000D43EF" w:rsidP="007D7BB5">
            <w:pPr>
              <w:pStyle w:val="Tabletext"/>
            </w:pPr>
            <w:r w:rsidRPr="006C5573">
              <w:t>Channel bandwidth</w:t>
            </w:r>
          </w:p>
        </w:tc>
        <w:tc>
          <w:tcPr>
            <w:tcW w:w="6637" w:type="dxa"/>
          </w:tcPr>
          <w:p w14:paraId="234F070A" w14:textId="77777777" w:rsidR="000D43EF" w:rsidRPr="006C5573" w:rsidRDefault="000D43EF" w:rsidP="007D7BB5">
            <w:pPr>
              <w:pStyle w:val="Tabletext"/>
            </w:pPr>
            <w:r w:rsidRPr="006C5573">
              <w:rPr>
                <w:lang w:eastAsia="fr-FR"/>
              </w:rPr>
              <w:t>The</w:t>
            </w:r>
            <w:r w:rsidRPr="006C5573">
              <w:rPr>
                <w:bCs/>
                <w:i/>
                <w:iCs/>
                <w:lang w:eastAsia="fr-FR"/>
              </w:rPr>
              <w:t xml:space="preserve"> channel bandwidth </w:t>
            </w:r>
            <w:r w:rsidRPr="006C5573">
              <w:rPr>
                <w:lang w:eastAsia="fr-FR"/>
              </w:rPr>
              <w:t>is the range of frequencies around a centre frequency used by the passive sensor</w:t>
            </w:r>
          </w:p>
        </w:tc>
      </w:tr>
    </w:tbl>
    <w:p w14:paraId="56C095CC" w14:textId="77777777" w:rsidR="000D43EF" w:rsidRPr="006C5573" w:rsidRDefault="000D43EF" w:rsidP="000D43EF">
      <w:r w:rsidRPr="006C5573">
        <w:t>The EESS (passive) sensor parameters used in the calculations are shown below.</w:t>
      </w:r>
    </w:p>
    <w:p w14:paraId="353F99E9"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19</w:t>
      </w:r>
      <w:r w:rsidRPr="006C5573">
        <w:rPr>
          <w:szCs w:val="24"/>
        </w:rPr>
        <w:fldChar w:fldCharType="end"/>
      </w:r>
    </w:p>
    <w:p w14:paraId="64006193" w14:textId="77777777" w:rsidR="000D43EF" w:rsidRPr="006C5573" w:rsidRDefault="000D43EF" w:rsidP="000D43EF">
      <w:pPr>
        <w:pStyle w:val="Tabletitle"/>
        <w:rPr>
          <w:szCs w:val="24"/>
        </w:rPr>
      </w:pPr>
      <w:r w:rsidRPr="006C5573">
        <w:rPr>
          <w:szCs w:val="24"/>
        </w:rPr>
        <w:t>Technical EESS parameters for passive sensors F1 to F6 in 24 GHz</w:t>
      </w:r>
    </w:p>
    <w:tbl>
      <w:tblPr>
        <w:tblW w:w="9463" w:type="dxa"/>
        <w:tblLook w:val="04A0" w:firstRow="1" w:lastRow="0" w:firstColumn="1" w:lastColumn="0" w:noHBand="0" w:noVBand="1"/>
      </w:tblPr>
      <w:tblGrid>
        <w:gridCol w:w="2896"/>
        <w:gridCol w:w="872"/>
        <w:gridCol w:w="1205"/>
        <w:gridCol w:w="1206"/>
        <w:gridCol w:w="1206"/>
        <w:gridCol w:w="1206"/>
        <w:gridCol w:w="872"/>
      </w:tblGrid>
      <w:tr w:rsidR="000D43EF" w:rsidRPr="006C5573" w14:paraId="4D76E08E" w14:textId="77777777" w:rsidTr="007D7BB5">
        <w:trPr>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C2DC0" w14:textId="77777777" w:rsidR="000D43EF" w:rsidRPr="006C5573" w:rsidRDefault="000D43EF" w:rsidP="007D7BB5">
            <w:pPr>
              <w:pStyle w:val="Tablehead"/>
            </w:pPr>
            <w:r w:rsidRPr="006C5573">
              <w:t>Sensor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64076D" w14:textId="77777777" w:rsidR="000D43EF" w:rsidRPr="006C5573" w:rsidRDefault="000D43EF" w:rsidP="007D7BB5">
            <w:pPr>
              <w:pStyle w:val="Tablehead"/>
            </w:pPr>
            <w:r w:rsidRPr="006C5573">
              <w:t>F1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7DB100" w14:textId="77777777" w:rsidR="000D43EF" w:rsidRPr="006C5573" w:rsidRDefault="000D43EF" w:rsidP="007D7BB5">
            <w:pPr>
              <w:pStyle w:val="Tablehead"/>
            </w:pPr>
            <w:r w:rsidRPr="006C5573">
              <w:t>F4 (Outer)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FBFCA8" w14:textId="77777777" w:rsidR="000D43EF" w:rsidRPr="006C5573" w:rsidRDefault="000D43EF" w:rsidP="007D7BB5">
            <w:pPr>
              <w:pStyle w:val="Tablehead"/>
            </w:pPr>
            <w:r w:rsidRPr="006C5573">
              <w:t>F4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188096" w14:textId="77777777" w:rsidR="000D43EF" w:rsidRPr="006C5573" w:rsidRDefault="000D43EF" w:rsidP="007D7BB5">
            <w:pPr>
              <w:pStyle w:val="Tablehead"/>
            </w:pPr>
            <w:r w:rsidRPr="006C5573">
              <w:t>F5(Outer)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9E63C" w14:textId="77777777" w:rsidR="000D43EF" w:rsidRPr="006C5573" w:rsidRDefault="000D43EF" w:rsidP="007D7BB5">
            <w:pPr>
              <w:pStyle w:val="Tablehead"/>
            </w:pPr>
            <w:r w:rsidRPr="006C5573">
              <w:t>F5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D293A4" w14:textId="77777777" w:rsidR="000D43EF" w:rsidRPr="006C5573" w:rsidRDefault="000D43EF" w:rsidP="007D7BB5">
            <w:pPr>
              <w:pStyle w:val="Tablehead"/>
            </w:pPr>
            <w:r w:rsidRPr="006C5573">
              <w:t>F6</w:t>
            </w:r>
          </w:p>
        </w:tc>
      </w:tr>
      <w:tr w:rsidR="000D43EF" w:rsidRPr="006C5573" w14:paraId="6D0CBBE3" w14:textId="77777777" w:rsidTr="007D7BB5">
        <w:tc>
          <w:tcPr>
            <w:tcW w:w="0" w:type="auto"/>
            <w:tcBorders>
              <w:top w:val="nil"/>
              <w:left w:val="single" w:sz="4" w:space="0" w:color="auto"/>
              <w:bottom w:val="single" w:sz="4" w:space="0" w:color="auto"/>
              <w:right w:val="single" w:sz="4" w:space="0" w:color="auto"/>
            </w:tcBorders>
            <w:shd w:val="clear" w:color="auto" w:fill="auto"/>
            <w:vAlign w:val="center"/>
            <w:hideMark/>
          </w:tcPr>
          <w:p w14:paraId="649189AA" w14:textId="77777777" w:rsidR="000D43EF" w:rsidRPr="006C5573" w:rsidRDefault="000D43EF" w:rsidP="007D7BB5">
            <w:pPr>
              <w:pStyle w:val="Tablehead"/>
            </w:pPr>
            <w:r w:rsidRPr="006C5573">
              <w:t>Sensor Type</w:t>
            </w:r>
          </w:p>
        </w:tc>
        <w:tc>
          <w:tcPr>
            <w:tcW w:w="0" w:type="auto"/>
            <w:tcBorders>
              <w:top w:val="nil"/>
              <w:left w:val="nil"/>
              <w:bottom w:val="single" w:sz="4" w:space="0" w:color="auto"/>
              <w:right w:val="single" w:sz="4" w:space="0" w:color="auto"/>
            </w:tcBorders>
            <w:shd w:val="clear" w:color="auto" w:fill="auto"/>
            <w:vAlign w:val="center"/>
            <w:hideMark/>
          </w:tcPr>
          <w:p w14:paraId="3E5B360B" w14:textId="77777777" w:rsidR="000D43EF" w:rsidRPr="006C5573" w:rsidRDefault="000D43EF" w:rsidP="007D7BB5">
            <w:pPr>
              <w:pStyle w:val="Tablehead"/>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4C35246E"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2DC36109"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3B6E5E47"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142392A0"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33BCCCE2" w14:textId="77777777" w:rsidR="000D43EF" w:rsidRPr="006C5573" w:rsidRDefault="000D43EF" w:rsidP="007D7BB5">
            <w:pPr>
              <w:pStyle w:val="Tablehead"/>
            </w:pPr>
            <w:r w:rsidRPr="006C5573">
              <w:t>Conical scan</w:t>
            </w:r>
          </w:p>
        </w:tc>
      </w:tr>
      <w:tr w:rsidR="000D43EF" w:rsidRPr="006C5573" w14:paraId="2251020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0DFBD" w14:textId="77777777" w:rsidR="000D43EF" w:rsidRPr="006C5573" w:rsidRDefault="000D43EF" w:rsidP="007D7BB5">
            <w:pPr>
              <w:pStyle w:val="Tabletext"/>
            </w:pPr>
            <w:r w:rsidRPr="006C5573">
              <w:t>Frequency (GHz)</w:t>
            </w:r>
          </w:p>
        </w:tc>
        <w:tc>
          <w:tcPr>
            <w:tcW w:w="0" w:type="auto"/>
            <w:tcBorders>
              <w:top w:val="nil"/>
              <w:left w:val="nil"/>
              <w:bottom w:val="single" w:sz="4" w:space="0" w:color="auto"/>
              <w:right w:val="single" w:sz="4" w:space="0" w:color="auto"/>
            </w:tcBorders>
            <w:shd w:val="clear" w:color="auto" w:fill="auto"/>
            <w:noWrap/>
            <w:vAlign w:val="center"/>
            <w:hideMark/>
          </w:tcPr>
          <w:p w14:paraId="7CE41B4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55F6F617"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7E4BA9E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37C1925B"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18187092"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7CA35DC3" w14:textId="77777777" w:rsidR="000D43EF" w:rsidRPr="006C5573" w:rsidRDefault="000D43EF" w:rsidP="007D7BB5">
            <w:pPr>
              <w:pStyle w:val="Tabletext"/>
              <w:jc w:val="center"/>
            </w:pPr>
            <w:r w:rsidRPr="006C5573">
              <w:t>23.9</w:t>
            </w:r>
          </w:p>
        </w:tc>
      </w:tr>
      <w:tr w:rsidR="000D43EF" w:rsidRPr="006C5573" w14:paraId="32990257"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C831BF" w14:textId="77777777" w:rsidR="000D43EF" w:rsidRPr="006C5573" w:rsidRDefault="000D43EF" w:rsidP="007D7BB5">
            <w:pPr>
              <w:pStyle w:val="Tabletext"/>
            </w:pPr>
            <w:r w:rsidRPr="006C5573">
              <w:t>Orbit altitude (km)</w:t>
            </w:r>
          </w:p>
        </w:tc>
        <w:tc>
          <w:tcPr>
            <w:tcW w:w="0" w:type="auto"/>
            <w:tcBorders>
              <w:top w:val="nil"/>
              <w:left w:val="nil"/>
              <w:bottom w:val="single" w:sz="4" w:space="0" w:color="auto"/>
              <w:right w:val="single" w:sz="4" w:space="0" w:color="auto"/>
            </w:tcBorders>
            <w:shd w:val="clear" w:color="auto" w:fill="auto"/>
            <w:noWrap/>
            <w:vAlign w:val="center"/>
            <w:hideMark/>
          </w:tcPr>
          <w:p w14:paraId="53292661" w14:textId="77777777" w:rsidR="000D43EF" w:rsidRPr="006C5573" w:rsidRDefault="000D43EF" w:rsidP="007D7BB5">
            <w:pPr>
              <w:pStyle w:val="Tabletext"/>
              <w:jc w:val="center"/>
            </w:pPr>
            <w:r w:rsidRPr="006C5573">
              <w:t>817</w:t>
            </w:r>
          </w:p>
        </w:tc>
        <w:tc>
          <w:tcPr>
            <w:tcW w:w="0" w:type="auto"/>
            <w:tcBorders>
              <w:top w:val="nil"/>
              <w:left w:val="nil"/>
              <w:bottom w:val="single" w:sz="4" w:space="0" w:color="auto"/>
              <w:right w:val="single" w:sz="4" w:space="0" w:color="auto"/>
            </w:tcBorders>
            <w:shd w:val="clear" w:color="auto" w:fill="auto"/>
            <w:noWrap/>
            <w:vAlign w:val="center"/>
            <w:hideMark/>
          </w:tcPr>
          <w:p w14:paraId="6CB247B4"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0E75B6E2"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54F5C48E" w14:textId="77777777" w:rsidR="000D43EF" w:rsidRPr="006C5573" w:rsidRDefault="000D43EF" w:rsidP="007D7BB5">
            <w:pPr>
              <w:pStyle w:val="Tabletext"/>
              <w:jc w:val="center"/>
            </w:pPr>
            <w:r w:rsidRPr="006C5573">
              <w:t>824</w:t>
            </w:r>
          </w:p>
        </w:tc>
        <w:tc>
          <w:tcPr>
            <w:tcW w:w="0" w:type="auto"/>
            <w:tcBorders>
              <w:top w:val="nil"/>
              <w:left w:val="nil"/>
              <w:bottom w:val="single" w:sz="4" w:space="0" w:color="auto"/>
              <w:right w:val="single" w:sz="4" w:space="0" w:color="auto"/>
            </w:tcBorders>
            <w:shd w:val="clear" w:color="auto" w:fill="auto"/>
            <w:noWrap/>
            <w:vAlign w:val="center"/>
            <w:hideMark/>
          </w:tcPr>
          <w:p w14:paraId="73826E39" w14:textId="77777777" w:rsidR="000D43EF" w:rsidRPr="006C5573" w:rsidRDefault="000D43EF" w:rsidP="007D7BB5">
            <w:pPr>
              <w:pStyle w:val="Tabletext"/>
              <w:jc w:val="center"/>
            </w:pPr>
            <w:r w:rsidRPr="006C5573">
              <w:t>824</w:t>
            </w:r>
          </w:p>
        </w:tc>
        <w:tc>
          <w:tcPr>
            <w:tcW w:w="0" w:type="auto"/>
            <w:tcBorders>
              <w:top w:val="nil"/>
              <w:left w:val="nil"/>
              <w:bottom w:val="single" w:sz="4" w:space="0" w:color="auto"/>
              <w:right w:val="single" w:sz="4" w:space="0" w:color="auto"/>
            </w:tcBorders>
            <w:shd w:val="clear" w:color="auto" w:fill="auto"/>
            <w:noWrap/>
            <w:vAlign w:val="center"/>
            <w:hideMark/>
          </w:tcPr>
          <w:p w14:paraId="6DCB7D76" w14:textId="77777777" w:rsidR="000D43EF" w:rsidRPr="006C5573" w:rsidRDefault="000D43EF" w:rsidP="007D7BB5">
            <w:pPr>
              <w:pStyle w:val="Tabletext"/>
              <w:jc w:val="center"/>
            </w:pPr>
            <w:r w:rsidRPr="006C5573">
              <w:t>835</w:t>
            </w:r>
          </w:p>
        </w:tc>
      </w:tr>
      <w:tr w:rsidR="000D43EF" w:rsidRPr="006C5573" w14:paraId="31584AA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BA1CB" w14:textId="77777777" w:rsidR="000D43EF" w:rsidRPr="006C5573" w:rsidRDefault="000D43EF" w:rsidP="007D7BB5">
            <w:pPr>
              <w:pStyle w:val="Tabletext"/>
            </w:pPr>
            <w:r w:rsidRPr="006C5573">
              <w:t>Off-nadir angle (°)</w:t>
            </w:r>
          </w:p>
        </w:tc>
        <w:tc>
          <w:tcPr>
            <w:tcW w:w="0" w:type="auto"/>
            <w:tcBorders>
              <w:top w:val="nil"/>
              <w:left w:val="nil"/>
              <w:bottom w:val="single" w:sz="4" w:space="0" w:color="auto"/>
              <w:right w:val="single" w:sz="4" w:space="0" w:color="auto"/>
            </w:tcBorders>
            <w:shd w:val="clear" w:color="auto" w:fill="auto"/>
            <w:noWrap/>
            <w:vAlign w:val="center"/>
            <w:hideMark/>
          </w:tcPr>
          <w:p w14:paraId="7A7AA895" w14:textId="77777777" w:rsidR="000D43EF" w:rsidRPr="006C5573" w:rsidRDefault="000D43EF" w:rsidP="007D7BB5">
            <w:pPr>
              <w:pStyle w:val="Tabletext"/>
              <w:jc w:val="center"/>
            </w:pPr>
            <w:r w:rsidRPr="006C5573">
              <w:t>44.5</w:t>
            </w:r>
          </w:p>
        </w:tc>
        <w:tc>
          <w:tcPr>
            <w:tcW w:w="0" w:type="auto"/>
            <w:tcBorders>
              <w:top w:val="nil"/>
              <w:left w:val="nil"/>
              <w:bottom w:val="single" w:sz="4" w:space="0" w:color="auto"/>
              <w:right w:val="single" w:sz="4" w:space="0" w:color="auto"/>
            </w:tcBorders>
            <w:shd w:val="clear" w:color="auto" w:fill="auto"/>
            <w:noWrap/>
            <w:vAlign w:val="center"/>
            <w:hideMark/>
          </w:tcPr>
          <w:p w14:paraId="4EA2530A" w14:textId="77777777" w:rsidR="000D43EF" w:rsidRPr="006C5573" w:rsidRDefault="000D43EF" w:rsidP="007D7BB5">
            <w:pPr>
              <w:pStyle w:val="Tabletext"/>
              <w:jc w:val="center"/>
            </w:pPr>
            <w:r w:rsidRPr="006C5573">
              <w:t>48.3</w:t>
            </w:r>
          </w:p>
        </w:tc>
        <w:tc>
          <w:tcPr>
            <w:tcW w:w="0" w:type="auto"/>
            <w:tcBorders>
              <w:top w:val="nil"/>
              <w:left w:val="nil"/>
              <w:bottom w:val="single" w:sz="4" w:space="0" w:color="auto"/>
              <w:right w:val="single" w:sz="4" w:space="0" w:color="auto"/>
            </w:tcBorders>
            <w:shd w:val="clear" w:color="auto" w:fill="auto"/>
            <w:noWrap/>
            <w:vAlign w:val="center"/>
            <w:hideMark/>
          </w:tcPr>
          <w:p w14:paraId="44588AAA"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13CC620B" w14:textId="77777777" w:rsidR="000D43EF" w:rsidRPr="006C5573" w:rsidRDefault="000D43EF" w:rsidP="007D7BB5">
            <w:pPr>
              <w:pStyle w:val="Tabletext"/>
              <w:jc w:val="center"/>
            </w:pPr>
            <w:r w:rsidRPr="006C5573">
              <w:t>52.7</w:t>
            </w:r>
          </w:p>
        </w:tc>
        <w:tc>
          <w:tcPr>
            <w:tcW w:w="0" w:type="auto"/>
            <w:tcBorders>
              <w:top w:val="nil"/>
              <w:left w:val="nil"/>
              <w:bottom w:val="single" w:sz="4" w:space="0" w:color="auto"/>
              <w:right w:val="single" w:sz="4" w:space="0" w:color="auto"/>
            </w:tcBorders>
            <w:shd w:val="clear" w:color="auto" w:fill="auto"/>
            <w:noWrap/>
            <w:vAlign w:val="center"/>
            <w:hideMark/>
          </w:tcPr>
          <w:p w14:paraId="22DA0203"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208BE18B" w14:textId="77777777" w:rsidR="000D43EF" w:rsidRPr="006C5573" w:rsidRDefault="000D43EF" w:rsidP="007D7BB5">
            <w:pPr>
              <w:pStyle w:val="Tabletext"/>
              <w:jc w:val="center"/>
            </w:pPr>
            <w:r w:rsidRPr="006C5573">
              <w:t>53.3</w:t>
            </w:r>
          </w:p>
        </w:tc>
      </w:tr>
      <w:tr w:rsidR="000D43EF" w:rsidRPr="006C5573" w14:paraId="4DE85587"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354C4D"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0" w:type="auto"/>
            <w:tcBorders>
              <w:top w:val="nil"/>
              <w:left w:val="nil"/>
              <w:bottom w:val="single" w:sz="4" w:space="0" w:color="auto"/>
              <w:right w:val="single" w:sz="4" w:space="0" w:color="auto"/>
            </w:tcBorders>
            <w:shd w:val="clear" w:color="auto" w:fill="auto"/>
            <w:noWrap/>
            <w:vAlign w:val="center"/>
            <w:hideMark/>
          </w:tcPr>
          <w:p w14:paraId="4EBCF911" w14:textId="77777777" w:rsidR="000D43EF" w:rsidRPr="006C5573" w:rsidRDefault="000D43EF" w:rsidP="007D7BB5">
            <w:pPr>
              <w:pStyle w:val="Tabletext"/>
              <w:jc w:val="center"/>
            </w:pPr>
            <w:r w:rsidRPr="006C5573">
              <w:t>40</w:t>
            </w:r>
          </w:p>
        </w:tc>
        <w:tc>
          <w:tcPr>
            <w:tcW w:w="0" w:type="auto"/>
            <w:tcBorders>
              <w:top w:val="nil"/>
              <w:left w:val="nil"/>
              <w:bottom w:val="single" w:sz="4" w:space="0" w:color="auto"/>
              <w:right w:val="single" w:sz="4" w:space="0" w:color="auto"/>
            </w:tcBorders>
            <w:shd w:val="clear" w:color="auto" w:fill="auto"/>
            <w:noWrap/>
            <w:vAlign w:val="center"/>
            <w:hideMark/>
          </w:tcPr>
          <w:p w14:paraId="42ABEBE0" w14:textId="77777777" w:rsidR="000D43EF" w:rsidRPr="006C5573" w:rsidRDefault="000D43EF" w:rsidP="007D7BB5">
            <w:pPr>
              <w:pStyle w:val="Tabletext"/>
              <w:jc w:val="center"/>
            </w:pPr>
            <w:r w:rsidRPr="006C5573">
              <w:t>34.4</w:t>
            </w:r>
          </w:p>
        </w:tc>
        <w:tc>
          <w:tcPr>
            <w:tcW w:w="0" w:type="auto"/>
            <w:tcBorders>
              <w:top w:val="nil"/>
              <w:left w:val="nil"/>
              <w:bottom w:val="single" w:sz="4" w:space="0" w:color="auto"/>
              <w:right w:val="single" w:sz="4" w:space="0" w:color="auto"/>
            </w:tcBorders>
            <w:shd w:val="clear" w:color="auto" w:fill="auto"/>
            <w:noWrap/>
            <w:vAlign w:val="center"/>
            <w:hideMark/>
          </w:tcPr>
          <w:p w14:paraId="5884BD07" w14:textId="77777777" w:rsidR="000D43EF" w:rsidRPr="006C5573" w:rsidRDefault="000D43EF" w:rsidP="007D7BB5">
            <w:pPr>
              <w:pStyle w:val="Tabletext"/>
              <w:jc w:val="center"/>
            </w:pPr>
            <w:r w:rsidRPr="006C5573">
              <w:t>34.4</w:t>
            </w:r>
          </w:p>
        </w:tc>
        <w:tc>
          <w:tcPr>
            <w:tcW w:w="0" w:type="auto"/>
            <w:tcBorders>
              <w:top w:val="nil"/>
              <w:left w:val="nil"/>
              <w:bottom w:val="single" w:sz="4" w:space="0" w:color="auto"/>
              <w:right w:val="single" w:sz="4" w:space="0" w:color="auto"/>
            </w:tcBorders>
            <w:shd w:val="clear" w:color="auto" w:fill="auto"/>
            <w:noWrap/>
            <w:vAlign w:val="center"/>
            <w:hideMark/>
          </w:tcPr>
          <w:p w14:paraId="77548869" w14:textId="77777777" w:rsidR="000D43EF" w:rsidRPr="006C5573" w:rsidRDefault="000D43EF" w:rsidP="007D7BB5">
            <w:pPr>
              <w:pStyle w:val="Tabletext"/>
              <w:jc w:val="center"/>
            </w:pPr>
            <w:r w:rsidRPr="006C5573">
              <w:t>30.4</w:t>
            </w:r>
          </w:p>
        </w:tc>
        <w:tc>
          <w:tcPr>
            <w:tcW w:w="0" w:type="auto"/>
            <w:tcBorders>
              <w:top w:val="nil"/>
              <w:left w:val="nil"/>
              <w:bottom w:val="single" w:sz="4" w:space="0" w:color="auto"/>
              <w:right w:val="single" w:sz="4" w:space="0" w:color="auto"/>
            </w:tcBorders>
            <w:shd w:val="clear" w:color="auto" w:fill="auto"/>
            <w:noWrap/>
            <w:vAlign w:val="center"/>
            <w:hideMark/>
          </w:tcPr>
          <w:p w14:paraId="0102204E" w14:textId="77777777" w:rsidR="000D43EF" w:rsidRPr="006C5573" w:rsidRDefault="000D43EF" w:rsidP="007D7BB5">
            <w:pPr>
              <w:pStyle w:val="Tabletext"/>
              <w:jc w:val="center"/>
            </w:pPr>
            <w:r w:rsidRPr="006C5573">
              <w:t>30.4</w:t>
            </w:r>
          </w:p>
        </w:tc>
        <w:tc>
          <w:tcPr>
            <w:tcW w:w="0" w:type="auto"/>
            <w:tcBorders>
              <w:top w:val="nil"/>
              <w:left w:val="nil"/>
              <w:bottom w:val="single" w:sz="4" w:space="0" w:color="auto"/>
              <w:right w:val="single" w:sz="4" w:space="0" w:color="auto"/>
            </w:tcBorders>
            <w:shd w:val="clear" w:color="auto" w:fill="auto"/>
            <w:noWrap/>
            <w:vAlign w:val="center"/>
            <w:hideMark/>
          </w:tcPr>
          <w:p w14:paraId="499E0310" w14:textId="77777777" w:rsidR="000D43EF" w:rsidRPr="006C5573" w:rsidRDefault="000D43EF" w:rsidP="007D7BB5">
            <w:pPr>
              <w:pStyle w:val="Tabletext"/>
              <w:jc w:val="center"/>
            </w:pPr>
            <w:r w:rsidRPr="006C5573">
              <w:t>40.8</w:t>
            </w:r>
          </w:p>
        </w:tc>
      </w:tr>
      <w:tr w:rsidR="000D43EF" w:rsidRPr="006C5573" w14:paraId="3E420DB8"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2603BE" w14:textId="77777777" w:rsidR="000D43EF" w:rsidRPr="006C5573" w:rsidRDefault="000D43EF" w:rsidP="007D7BB5">
            <w:pPr>
              <w:pStyle w:val="Tabletext"/>
            </w:pPr>
            <w:r w:rsidRPr="006C5573">
              <w:t>Incidence angle at footprint (°)</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E6A78D8" w14:textId="77777777" w:rsidR="000D43EF" w:rsidRPr="006C5573" w:rsidRDefault="000D43EF" w:rsidP="007D7BB5">
            <w:pPr>
              <w:pStyle w:val="Tabletext"/>
              <w:jc w:val="center"/>
            </w:pPr>
            <w:r w:rsidRPr="006C5573">
              <w:t>52.3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5AAFB17" w14:textId="77777777" w:rsidR="000D43EF" w:rsidRPr="006C5573" w:rsidRDefault="000D43EF" w:rsidP="007D7BB5">
            <w:pPr>
              <w:pStyle w:val="Tabletext"/>
              <w:jc w:val="center"/>
            </w:pPr>
            <w:r w:rsidRPr="006C5573">
              <w:t>57.6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B6F8E87"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1BB9D79" w14:textId="77777777" w:rsidR="000D43EF" w:rsidRPr="006C5573" w:rsidRDefault="000D43EF" w:rsidP="007D7BB5">
            <w:pPr>
              <w:pStyle w:val="Tabletext"/>
              <w:jc w:val="center"/>
            </w:pPr>
            <w:r w:rsidRPr="006C5573">
              <w:t>64.0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594E8EC"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CB887E4" w14:textId="77777777" w:rsidR="000D43EF" w:rsidRPr="006C5573" w:rsidRDefault="000D43EF" w:rsidP="007D7BB5">
            <w:pPr>
              <w:pStyle w:val="Tabletext"/>
              <w:jc w:val="center"/>
            </w:pPr>
            <w:r w:rsidRPr="006C5573">
              <w:t>65.1</w:t>
            </w:r>
          </w:p>
        </w:tc>
      </w:tr>
      <w:tr w:rsidR="000D43EF" w:rsidRPr="006C5573" w14:paraId="00D2903A"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152829" w14:textId="77777777" w:rsidR="000D43EF" w:rsidRPr="006C5573" w:rsidRDefault="000D43EF" w:rsidP="007D7BB5">
            <w:pPr>
              <w:pStyle w:val="Tabletext"/>
            </w:pPr>
            <w:r w:rsidRPr="006C5573">
              <w:t>Angle from Ground to Sensor (°)</w:t>
            </w:r>
          </w:p>
        </w:tc>
        <w:tc>
          <w:tcPr>
            <w:tcW w:w="0" w:type="auto"/>
            <w:tcBorders>
              <w:top w:val="nil"/>
              <w:left w:val="nil"/>
              <w:bottom w:val="single" w:sz="4" w:space="0" w:color="7F7F7F"/>
              <w:right w:val="single" w:sz="4" w:space="0" w:color="7F7F7F"/>
            </w:tcBorders>
            <w:shd w:val="clear" w:color="auto" w:fill="auto"/>
            <w:noWrap/>
            <w:vAlign w:val="center"/>
            <w:hideMark/>
          </w:tcPr>
          <w:p w14:paraId="51B257FA" w14:textId="77777777" w:rsidR="000D43EF" w:rsidRPr="006C5573" w:rsidRDefault="000D43EF" w:rsidP="007D7BB5">
            <w:pPr>
              <w:pStyle w:val="Tabletext"/>
              <w:jc w:val="center"/>
            </w:pPr>
            <w:r w:rsidRPr="006C5573">
              <w:t>37.7</w:t>
            </w:r>
          </w:p>
        </w:tc>
        <w:tc>
          <w:tcPr>
            <w:tcW w:w="0" w:type="auto"/>
            <w:tcBorders>
              <w:top w:val="nil"/>
              <w:left w:val="nil"/>
              <w:bottom w:val="single" w:sz="4" w:space="0" w:color="7F7F7F"/>
              <w:right w:val="single" w:sz="4" w:space="0" w:color="7F7F7F"/>
            </w:tcBorders>
            <w:shd w:val="clear" w:color="auto" w:fill="auto"/>
            <w:noWrap/>
            <w:vAlign w:val="center"/>
            <w:hideMark/>
          </w:tcPr>
          <w:p w14:paraId="41E5FCAB" w14:textId="77777777" w:rsidR="000D43EF" w:rsidRPr="006C5573" w:rsidRDefault="000D43EF" w:rsidP="007D7BB5">
            <w:pPr>
              <w:pStyle w:val="Tabletext"/>
              <w:jc w:val="center"/>
            </w:pPr>
            <w:r w:rsidRPr="006C5573">
              <w:t>32.4</w:t>
            </w:r>
          </w:p>
        </w:tc>
        <w:tc>
          <w:tcPr>
            <w:tcW w:w="0" w:type="auto"/>
            <w:tcBorders>
              <w:top w:val="nil"/>
              <w:left w:val="nil"/>
              <w:bottom w:val="single" w:sz="4" w:space="0" w:color="7F7F7F"/>
              <w:right w:val="single" w:sz="4" w:space="0" w:color="7F7F7F"/>
            </w:tcBorders>
            <w:shd w:val="clear" w:color="auto" w:fill="auto"/>
            <w:noWrap/>
            <w:vAlign w:val="center"/>
            <w:hideMark/>
          </w:tcPr>
          <w:p w14:paraId="2F1B06B6"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3ADD3EBF" w14:textId="77777777" w:rsidR="000D43EF" w:rsidRPr="006C5573" w:rsidRDefault="000D43EF" w:rsidP="007D7BB5">
            <w:pPr>
              <w:pStyle w:val="Tabletext"/>
              <w:jc w:val="center"/>
            </w:pPr>
            <w:r w:rsidRPr="006C5573">
              <w:t>26.0</w:t>
            </w:r>
          </w:p>
        </w:tc>
        <w:tc>
          <w:tcPr>
            <w:tcW w:w="0" w:type="auto"/>
            <w:tcBorders>
              <w:top w:val="nil"/>
              <w:left w:val="nil"/>
              <w:bottom w:val="single" w:sz="4" w:space="0" w:color="7F7F7F"/>
              <w:right w:val="single" w:sz="4" w:space="0" w:color="7F7F7F"/>
            </w:tcBorders>
            <w:shd w:val="clear" w:color="auto" w:fill="auto"/>
            <w:noWrap/>
            <w:vAlign w:val="center"/>
            <w:hideMark/>
          </w:tcPr>
          <w:p w14:paraId="54BCFBEE"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7119AB6E" w14:textId="77777777" w:rsidR="000D43EF" w:rsidRPr="006C5573" w:rsidRDefault="000D43EF" w:rsidP="007D7BB5">
            <w:pPr>
              <w:pStyle w:val="Tabletext"/>
              <w:jc w:val="center"/>
            </w:pPr>
            <w:r w:rsidRPr="006C5573">
              <w:t>24.9</w:t>
            </w:r>
          </w:p>
        </w:tc>
      </w:tr>
      <w:tr w:rsidR="000D43EF" w:rsidRPr="006C5573" w14:paraId="3E0FAE85"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F3BEE3" w14:textId="77777777" w:rsidR="000D43EF" w:rsidRPr="006C5573" w:rsidRDefault="000D43EF" w:rsidP="007D7BB5">
            <w:pPr>
              <w:pStyle w:val="Tabletext"/>
            </w:pPr>
            <w:r w:rsidRPr="006C5573">
              <w:t>Slant path distance (km)</w:t>
            </w:r>
          </w:p>
        </w:tc>
        <w:tc>
          <w:tcPr>
            <w:tcW w:w="0" w:type="auto"/>
            <w:tcBorders>
              <w:top w:val="nil"/>
              <w:left w:val="nil"/>
              <w:bottom w:val="single" w:sz="4" w:space="0" w:color="7F7F7F"/>
              <w:right w:val="single" w:sz="4" w:space="0" w:color="7F7F7F"/>
            </w:tcBorders>
            <w:shd w:val="clear" w:color="auto" w:fill="auto"/>
            <w:noWrap/>
            <w:vAlign w:val="center"/>
            <w:hideMark/>
          </w:tcPr>
          <w:p w14:paraId="29EEDEB0" w14:textId="77777777" w:rsidR="000D43EF" w:rsidRPr="006C5573" w:rsidRDefault="000D43EF" w:rsidP="007D7BB5">
            <w:pPr>
              <w:pStyle w:val="Tabletext"/>
              <w:jc w:val="center"/>
            </w:pPr>
            <w:r w:rsidRPr="006C5573">
              <w:t>1227.3</w:t>
            </w:r>
          </w:p>
        </w:tc>
        <w:tc>
          <w:tcPr>
            <w:tcW w:w="0" w:type="auto"/>
            <w:tcBorders>
              <w:top w:val="nil"/>
              <w:left w:val="nil"/>
              <w:bottom w:val="single" w:sz="4" w:space="0" w:color="7F7F7F"/>
              <w:right w:val="single" w:sz="4" w:space="0" w:color="7F7F7F"/>
            </w:tcBorders>
            <w:shd w:val="clear" w:color="auto" w:fill="auto"/>
            <w:noWrap/>
            <w:vAlign w:val="center"/>
            <w:hideMark/>
          </w:tcPr>
          <w:p w14:paraId="4BE1CB35" w14:textId="77777777" w:rsidR="000D43EF" w:rsidRPr="006C5573" w:rsidRDefault="000D43EF" w:rsidP="007D7BB5">
            <w:pPr>
              <w:pStyle w:val="Tabletext"/>
              <w:jc w:val="center"/>
            </w:pPr>
            <w:r w:rsidRPr="006C5573">
              <w:t>1379.0</w:t>
            </w:r>
          </w:p>
        </w:tc>
        <w:tc>
          <w:tcPr>
            <w:tcW w:w="0" w:type="auto"/>
            <w:tcBorders>
              <w:top w:val="nil"/>
              <w:left w:val="nil"/>
              <w:bottom w:val="single" w:sz="4" w:space="0" w:color="7F7F7F"/>
              <w:right w:val="single" w:sz="4" w:space="0" w:color="7F7F7F"/>
            </w:tcBorders>
            <w:shd w:val="clear" w:color="auto" w:fill="auto"/>
            <w:noWrap/>
            <w:vAlign w:val="center"/>
            <w:hideMark/>
          </w:tcPr>
          <w:p w14:paraId="303D9A77" w14:textId="77777777" w:rsidR="000D43EF" w:rsidRPr="006C5573" w:rsidRDefault="000D43EF" w:rsidP="007D7BB5">
            <w:pPr>
              <w:pStyle w:val="Tabletext"/>
              <w:jc w:val="center"/>
            </w:pPr>
            <w:r w:rsidRPr="006C5573">
              <w:t>833.0</w:t>
            </w:r>
          </w:p>
        </w:tc>
        <w:tc>
          <w:tcPr>
            <w:tcW w:w="0" w:type="auto"/>
            <w:tcBorders>
              <w:top w:val="nil"/>
              <w:left w:val="nil"/>
              <w:bottom w:val="single" w:sz="4" w:space="0" w:color="7F7F7F"/>
              <w:right w:val="single" w:sz="4" w:space="0" w:color="7F7F7F"/>
            </w:tcBorders>
            <w:shd w:val="clear" w:color="auto" w:fill="auto"/>
            <w:noWrap/>
            <w:vAlign w:val="center"/>
            <w:hideMark/>
          </w:tcPr>
          <w:p w14:paraId="465BA02C" w14:textId="77777777" w:rsidR="000D43EF" w:rsidRPr="006C5573" w:rsidRDefault="000D43EF" w:rsidP="007D7BB5">
            <w:pPr>
              <w:pStyle w:val="Tabletext"/>
              <w:jc w:val="center"/>
            </w:pPr>
            <w:r w:rsidRPr="006C5573">
              <w:t>1562.9</w:t>
            </w:r>
          </w:p>
        </w:tc>
        <w:tc>
          <w:tcPr>
            <w:tcW w:w="0" w:type="auto"/>
            <w:tcBorders>
              <w:top w:val="nil"/>
              <w:left w:val="nil"/>
              <w:bottom w:val="single" w:sz="4" w:space="0" w:color="7F7F7F"/>
              <w:right w:val="single" w:sz="4" w:space="0" w:color="7F7F7F"/>
            </w:tcBorders>
            <w:shd w:val="clear" w:color="auto" w:fill="auto"/>
            <w:noWrap/>
            <w:vAlign w:val="center"/>
            <w:hideMark/>
          </w:tcPr>
          <w:p w14:paraId="441C82C3" w14:textId="77777777" w:rsidR="000D43EF" w:rsidRPr="006C5573" w:rsidRDefault="000D43EF" w:rsidP="007D7BB5">
            <w:pPr>
              <w:pStyle w:val="Tabletext"/>
              <w:jc w:val="center"/>
            </w:pPr>
            <w:r w:rsidRPr="006C5573">
              <w:t>824.0</w:t>
            </w:r>
          </w:p>
        </w:tc>
        <w:tc>
          <w:tcPr>
            <w:tcW w:w="0" w:type="auto"/>
            <w:tcBorders>
              <w:top w:val="nil"/>
              <w:left w:val="nil"/>
              <w:bottom w:val="single" w:sz="4" w:space="0" w:color="7F7F7F"/>
              <w:right w:val="single" w:sz="4" w:space="0" w:color="7F7F7F"/>
            </w:tcBorders>
            <w:shd w:val="clear" w:color="auto" w:fill="auto"/>
            <w:noWrap/>
            <w:vAlign w:val="center"/>
            <w:hideMark/>
          </w:tcPr>
          <w:p w14:paraId="14D15752" w14:textId="77777777" w:rsidR="000D43EF" w:rsidRPr="006C5573" w:rsidRDefault="000D43EF" w:rsidP="007D7BB5">
            <w:pPr>
              <w:pStyle w:val="Tabletext"/>
              <w:jc w:val="center"/>
            </w:pPr>
            <w:r w:rsidRPr="006C5573">
              <w:t>1621.5</w:t>
            </w:r>
          </w:p>
        </w:tc>
      </w:tr>
      <w:tr w:rsidR="000D43EF" w:rsidRPr="006C5573" w14:paraId="145E5884"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A6F3F6" w14:textId="77777777" w:rsidR="000D43EF" w:rsidRPr="006C5573" w:rsidRDefault="000D43EF" w:rsidP="007D7BB5">
            <w:pPr>
              <w:pStyle w:val="Tabletext"/>
            </w:pPr>
            <w:r w:rsidRPr="006C5573">
              <w:t>Effective antenna diameter</w:t>
            </w:r>
            <w:r w:rsidRPr="006C5573">
              <w:rPr>
                <w:rStyle w:val="FootnoteReference"/>
              </w:rPr>
              <w:footnoteReference w:id="1"/>
            </w:r>
            <w:r w:rsidRPr="006C5573">
              <w:t xml:space="preserve"> (m)</w:t>
            </w:r>
          </w:p>
        </w:tc>
        <w:tc>
          <w:tcPr>
            <w:tcW w:w="0" w:type="auto"/>
            <w:tcBorders>
              <w:top w:val="nil"/>
              <w:left w:val="nil"/>
              <w:bottom w:val="single" w:sz="4" w:space="0" w:color="7F7F7F"/>
              <w:right w:val="single" w:sz="4" w:space="0" w:color="7F7F7F"/>
            </w:tcBorders>
            <w:shd w:val="clear" w:color="auto" w:fill="auto"/>
            <w:noWrap/>
            <w:vAlign w:val="center"/>
            <w:hideMark/>
          </w:tcPr>
          <w:p w14:paraId="71EA27CA" w14:textId="77777777" w:rsidR="000D43EF" w:rsidRPr="006C5573" w:rsidRDefault="000D43EF" w:rsidP="007D7BB5">
            <w:pPr>
              <w:pStyle w:val="Tabletext"/>
              <w:jc w:val="center"/>
            </w:pPr>
            <w:r w:rsidRPr="006C5573">
              <w:t>0.52</w:t>
            </w:r>
          </w:p>
        </w:tc>
        <w:tc>
          <w:tcPr>
            <w:tcW w:w="0" w:type="auto"/>
            <w:tcBorders>
              <w:top w:val="nil"/>
              <w:left w:val="nil"/>
              <w:bottom w:val="single" w:sz="4" w:space="0" w:color="7F7F7F"/>
              <w:right w:val="single" w:sz="4" w:space="0" w:color="7F7F7F"/>
            </w:tcBorders>
            <w:shd w:val="clear" w:color="auto" w:fill="auto"/>
            <w:noWrap/>
            <w:vAlign w:val="center"/>
            <w:hideMark/>
          </w:tcPr>
          <w:p w14:paraId="3F056126" w14:textId="77777777" w:rsidR="000D43EF" w:rsidRPr="006C5573" w:rsidRDefault="000D43EF" w:rsidP="007D7BB5">
            <w:pPr>
              <w:pStyle w:val="Tabletext"/>
              <w:jc w:val="center"/>
            </w:pPr>
            <w:r w:rsidRPr="006C5573">
              <w:t>0.27</w:t>
            </w:r>
          </w:p>
        </w:tc>
        <w:tc>
          <w:tcPr>
            <w:tcW w:w="0" w:type="auto"/>
            <w:tcBorders>
              <w:top w:val="nil"/>
              <w:left w:val="nil"/>
              <w:bottom w:val="single" w:sz="4" w:space="0" w:color="7F7F7F"/>
              <w:right w:val="single" w:sz="4" w:space="0" w:color="7F7F7F"/>
            </w:tcBorders>
            <w:shd w:val="clear" w:color="auto" w:fill="auto"/>
            <w:noWrap/>
            <w:vAlign w:val="center"/>
            <w:hideMark/>
          </w:tcPr>
          <w:p w14:paraId="4C6CD6E1" w14:textId="77777777" w:rsidR="000D43EF" w:rsidRPr="006C5573" w:rsidRDefault="000D43EF" w:rsidP="007D7BB5">
            <w:pPr>
              <w:pStyle w:val="Tabletext"/>
              <w:jc w:val="center"/>
            </w:pPr>
            <w:r w:rsidRPr="006C5573">
              <w:t>0.27</w:t>
            </w:r>
          </w:p>
        </w:tc>
        <w:tc>
          <w:tcPr>
            <w:tcW w:w="0" w:type="auto"/>
            <w:tcBorders>
              <w:top w:val="nil"/>
              <w:left w:val="nil"/>
              <w:bottom w:val="single" w:sz="4" w:space="0" w:color="7F7F7F"/>
              <w:right w:val="single" w:sz="4" w:space="0" w:color="7F7F7F"/>
            </w:tcBorders>
            <w:shd w:val="clear" w:color="auto" w:fill="auto"/>
            <w:noWrap/>
            <w:vAlign w:val="center"/>
            <w:hideMark/>
          </w:tcPr>
          <w:p w14:paraId="067C5B0C" w14:textId="77777777" w:rsidR="000D43EF" w:rsidRPr="006C5573" w:rsidRDefault="000D43EF" w:rsidP="007D7BB5">
            <w:pPr>
              <w:pStyle w:val="Tabletext"/>
              <w:jc w:val="center"/>
            </w:pPr>
            <w:r w:rsidRPr="006C5573">
              <w:t>0.17</w:t>
            </w:r>
          </w:p>
        </w:tc>
        <w:tc>
          <w:tcPr>
            <w:tcW w:w="0" w:type="auto"/>
            <w:tcBorders>
              <w:top w:val="nil"/>
              <w:left w:val="nil"/>
              <w:bottom w:val="single" w:sz="4" w:space="0" w:color="7F7F7F"/>
              <w:right w:val="single" w:sz="4" w:space="0" w:color="7F7F7F"/>
            </w:tcBorders>
            <w:shd w:val="clear" w:color="auto" w:fill="auto"/>
            <w:noWrap/>
            <w:vAlign w:val="center"/>
            <w:hideMark/>
          </w:tcPr>
          <w:p w14:paraId="6BBD7EA6" w14:textId="77777777" w:rsidR="000D43EF" w:rsidRPr="006C5573" w:rsidRDefault="000D43EF" w:rsidP="007D7BB5">
            <w:pPr>
              <w:pStyle w:val="Tabletext"/>
              <w:jc w:val="center"/>
            </w:pPr>
            <w:r w:rsidRPr="006C5573">
              <w:t>0.17</w:t>
            </w:r>
          </w:p>
        </w:tc>
        <w:tc>
          <w:tcPr>
            <w:tcW w:w="0" w:type="auto"/>
            <w:tcBorders>
              <w:top w:val="nil"/>
              <w:left w:val="nil"/>
              <w:bottom w:val="single" w:sz="4" w:space="0" w:color="7F7F7F"/>
              <w:right w:val="single" w:sz="4" w:space="0" w:color="7F7F7F"/>
            </w:tcBorders>
            <w:shd w:val="clear" w:color="auto" w:fill="auto"/>
            <w:noWrap/>
            <w:vAlign w:val="center"/>
            <w:hideMark/>
          </w:tcPr>
          <w:p w14:paraId="5FB09559" w14:textId="77777777" w:rsidR="000D43EF" w:rsidRPr="006C5573" w:rsidRDefault="000D43EF" w:rsidP="007D7BB5">
            <w:pPr>
              <w:pStyle w:val="Tabletext"/>
              <w:jc w:val="center"/>
            </w:pPr>
            <w:r w:rsidRPr="006C5573">
              <w:t>0.57</w:t>
            </w:r>
          </w:p>
        </w:tc>
      </w:tr>
      <w:tr w:rsidR="000D43EF" w:rsidRPr="006C5573" w14:paraId="24972F91"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689FD" w14:textId="77777777" w:rsidR="000D43EF" w:rsidRPr="006C5573" w:rsidRDefault="000D43EF" w:rsidP="007D7BB5">
            <w:pPr>
              <w:pStyle w:val="Tabletext"/>
            </w:pPr>
            <w:r w:rsidRPr="006C5573">
              <w:t>–3 dB beamwidth (horizontal) (°)</w:t>
            </w:r>
          </w:p>
        </w:tc>
        <w:tc>
          <w:tcPr>
            <w:tcW w:w="0" w:type="auto"/>
            <w:tcBorders>
              <w:top w:val="nil"/>
              <w:left w:val="nil"/>
              <w:bottom w:val="single" w:sz="4" w:space="0" w:color="7F7F7F"/>
              <w:right w:val="single" w:sz="4" w:space="0" w:color="7F7F7F"/>
            </w:tcBorders>
            <w:shd w:val="clear" w:color="auto" w:fill="auto"/>
            <w:noWrap/>
            <w:vAlign w:val="center"/>
            <w:hideMark/>
          </w:tcPr>
          <w:p w14:paraId="18984DB5" w14:textId="77777777" w:rsidR="000D43EF" w:rsidRPr="006C5573" w:rsidRDefault="000D43EF" w:rsidP="007D7BB5">
            <w:pPr>
              <w:pStyle w:val="Tabletext"/>
              <w:jc w:val="center"/>
            </w:pPr>
            <w:r w:rsidRPr="006C5573">
              <w:t>1.81</w:t>
            </w:r>
          </w:p>
        </w:tc>
        <w:tc>
          <w:tcPr>
            <w:tcW w:w="0" w:type="auto"/>
            <w:tcBorders>
              <w:top w:val="nil"/>
              <w:left w:val="nil"/>
              <w:bottom w:val="single" w:sz="4" w:space="0" w:color="7F7F7F"/>
              <w:right w:val="single" w:sz="4" w:space="0" w:color="7F7F7F"/>
            </w:tcBorders>
            <w:shd w:val="clear" w:color="auto" w:fill="auto"/>
            <w:noWrap/>
            <w:vAlign w:val="center"/>
            <w:hideMark/>
          </w:tcPr>
          <w:p w14:paraId="25E9E556"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190FD0C9"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0EC97FDF"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633B411C"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733DCABA" w14:textId="77777777" w:rsidR="000D43EF" w:rsidRPr="006C5573" w:rsidRDefault="000D43EF" w:rsidP="007D7BB5">
            <w:pPr>
              <w:pStyle w:val="Tabletext"/>
              <w:jc w:val="center"/>
            </w:pPr>
            <w:r w:rsidRPr="006C5573">
              <w:t>1.50</w:t>
            </w:r>
          </w:p>
        </w:tc>
      </w:tr>
      <w:tr w:rsidR="000D43EF" w:rsidRPr="006C5573" w14:paraId="25D48F8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089A07" w14:textId="77777777" w:rsidR="000D43EF" w:rsidRPr="006C5573" w:rsidRDefault="000D43EF" w:rsidP="007D7BB5">
            <w:pPr>
              <w:pStyle w:val="Tabletext"/>
            </w:pPr>
            <w:r w:rsidRPr="006C5573">
              <w:t>–3 dB beamwidth (vertical) (°)</w:t>
            </w:r>
          </w:p>
        </w:tc>
        <w:tc>
          <w:tcPr>
            <w:tcW w:w="0" w:type="auto"/>
            <w:tcBorders>
              <w:top w:val="nil"/>
              <w:left w:val="nil"/>
              <w:bottom w:val="single" w:sz="4" w:space="0" w:color="7F7F7F"/>
              <w:right w:val="single" w:sz="4" w:space="0" w:color="7F7F7F"/>
            </w:tcBorders>
            <w:shd w:val="clear" w:color="auto" w:fill="auto"/>
            <w:noWrap/>
            <w:vAlign w:val="center"/>
            <w:hideMark/>
          </w:tcPr>
          <w:p w14:paraId="0009DBE8" w14:textId="77777777" w:rsidR="000D43EF" w:rsidRPr="006C5573" w:rsidRDefault="000D43EF" w:rsidP="007D7BB5">
            <w:pPr>
              <w:pStyle w:val="Tabletext"/>
              <w:jc w:val="center"/>
            </w:pPr>
            <w:r w:rsidRPr="006C5573">
              <w:t>1.81</w:t>
            </w:r>
          </w:p>
        </w:tc>
        <w:tc>
          <w:tcPr>
            <w:tcW w:w="0" w:type="auto"/>
            <w:tcBorders>
              <w:top w:val="nil"/>
              <w:left w:val="nil"/>
              <w:bottom w:val="single" w:sz="4" w:space="0" w:color="7F7F7F"/>
              <w:right w:val="single" w:sz="4" w:space="0" w:color="7F7F7F"/>
            </w:tcBorders>
            <w:shd w:val="clear" w:color="auto" w:fill="auto"/>
            <w:noWrap/>
            <w:vAlign w:val="center"/>
            <w:hideMark/>
          </w:tcPr>
          <w:p w14:paraId="15461333"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3C5B3CAF"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1333CCB4"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4540CF76"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6263B2F0" w14:textId="77777777" w:rsidR="000D43EF" w:rsidRPr="006C5573" w:rsidRDefault="000D43EF" w:rsidP="007D7BB5">
            <w:pPr>
              <w:pStyle w:val="Tabletext"/>
              <w:jc w:val="center"/>
            </w:pPr>
            <w:r w:rsidRPr="006C5573">
              <w:t>1.50</w:t>
            </w:r>
          </w:p>
        </w:tc>
      </w:tr>
      <w:tr w:rsidR="000D43EF" w:rsidRPr="006C5573" w14:paraId="3257006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9429C7" w14:textId="77777777" w:rsidR="000D43EF" w:rsidRPr="006C5573" w:rsidRDefault="000D43EF" w:rsidP="007D7BB5">
            <w:pPr>
              <w:pStyle w:val="Tabletext"/>
            </w:pPr>
            <w:r w:rsidRPr="006C5573">
              <w:t>IFOV Area (km²)</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D13A669" w14:textId="77777777" w:rsidR="000D43EF" w:rsidRPr="006C5573" w:rsidRDefault="000D43EF" w:rsidP="007D7BB5">
            <w:pPr>
              <w:pStyle w:val="Tabletext"/>
              <w:jc w:val="center"/>
            </w:pPr>
            <w:r w:rsidRPr="006C5573">
              <w:t>1880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5E3F24B" w14:textId="77777777" w:rsidR="000D43EF" w:rsidRPr="006C5573" w:rsidRDefault="000D43EF" w:rsidP="007D7BB5">
            <w:pPr>
              <w:pStyle w:val="Tabletext"/>
              <w:jc w:val="center"/>
            </w:pPr>
            <w:r w:rsidRPr="006C5573">
              <w:t>9298</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4D31385" w14:textId="77777777" w:rsidR="000D43EF" w:rsidRPr="006C5573" w:rsidRDefault="000D43EF" w:rsidP="007D7BB5">
            <w:pPr>
              <w:pStyle w:val="Tabletext"/>
              <w:jc w:val="center"/>
            </w:pPr>
            <w:r w:rsidRPr="006C5573">
              <w:t>1847</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0A09AD9" w14:textId="77777777" w:rsidR="000D43EF" w:rsidRPr="006C5573" w:rsidRDefault="000D43EF" w:rsidP="007D7BB5">
            <w:pPr>
              <w:pStyle w:val="Tabletext"/>
              <w:jc w:val="center"/>
            </w:pPr>
            <w:r w:rsidRPr="006C5573">
              <w:t>35983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C616640" w14:textId="77777777" w:rsidR="000D43EF" w:rsidRPr="006C5573" w:rsidRDefault="000D43EF" w:rsidP="007D7BB5">
            <w:pPr>
              <w:pStyle w:val="Tabletext"/>
              <w:jc w:val="center"/>
            </w:pPr>
            <w:r w:rsidRPr="006C5573">
              <w:t>4395</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F9C82E8" w14:textId="77777777" w:rsidR="000D43EF" w:rsidRPr="006C5573" w:rsidRDefault="000D43EF" w:rsidP="007D7BB5">
            <w:pPr>
              <w:pStyle w:val="Tabletext"/>
              <w:jc w:val="center"/>
            </w:pPr>
            <w:r w:rsidRPr="006C5573">
              <w:t>3411</w:t>
            </w:r>
          </w:p>
        </w:tc>
      </w:tr>
    </w:tbl>
    <w:p w14:paraId="4EB8696E"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20</w:t>
      </w:r>
      <w:r w:rsidRPr="006C5573">
        <w:rPr>
          <w:szCs w:val="24"/>
        </w:rPr>
        <w:fldChar w:fldCharType="end"/>
      </w:r>
    </w:p>
    <w:p w14:paraId="13B18944" w14:textId="77777777" w:rsidR="000D43EF" w:rsidRPr="006C5573" w:rsidRDefault="000D43EF" w:rsidP="000D43EF">
      <w:pPr>
        <w:pStyle w:val="Tabletitle"/>
        <w:rPr>
          <w:szCs w:val="24"/>
        </w:rPr>
      </w:pPr>
      <w:r w:rsidRPr="006C5573">
        <w:rPr>
          <w:szCs w:val="24"/>
        </w:rPr>
        <w:t>Technical EESS parameters for passive sensors F8 to F13 in 24 GHz</w:t>
      </w:r>
    </w:p>
    <w:tbl>
      <w:tblPr>
        <w:tblW w:w="9464" w:type="dxa"/>
        <w:tblLook w:val="04A0" w:firstRow="1" w:lastRow="0" w:firstColumn="1" w:lastColumn="0" w:noHBand="0" w:noVBand="1"/>
      </w:tblPr>
      <w:tblGrid>
        <w:gridCol w:w="3718"/>
        <w:gridCol w:w="839"/>
        <w:gridCol w:w="1149"/>
        <w:gridCol w:w="1149"/>
        <w:gridCol w:w="839"/>
        <w:gridCol w:w="827"/>
        <w:gridCol w:w="883"/>
        <w:gridCol w:w="839"/>
      </w:tblGrid>
      <w:tr w:rsidR="000D43EF" w:rsidRPr="006C5573" w14:paraId="3AF52A87" w14:textId="77777777" w:rsidTr="007D7BB5">
        <w:trPr>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BA330" w14:textId="77777777" w:rsidR="000D43EF" w:rsidRPr="006C5573" w:rsidRDefault="000D43EF" w:rsidP="007D7BB5">
            <w:pPr>
              <w:pStyle w:val="Tablehead"/>
            </w:pPr>
            <w:r w:rsidRPr="006C5573">
              <w:t>Sensor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E025BB" w14:textId="77777777" w:rsidR="000D43EF" w:rsidRPr="006C5573" w:rsidRDefault="000D43EF" w:rsidP="007D7BB5">
            <w:pPr>
              <w:pStyle w:val="Tablehead"/>
            </w:pPr>
            <w:r w:rsidRPr="006C5573">
              <w:t>F8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440BD" w14:textId="77777777" w:rsidR="000D43EF" w:rsidRPr="006C5573" w:rsidRDefault="000D43EF" w:rsidP="007D7BB5">
            <w:pPr>
              <w:pStyle w:val="Tablehead"/>
            </w:pPr>
            <w:r w:rsidRPr="006C5573">
              <w:t>F9 (MWS) (Outer)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046948" w14:textId="77777777" w:rsidR="000D43EF" w:rsidRPr="006C5573" w:rsidRDefault="000D43EF" w:rsidP="007D7BB5">
            <w:pPr>
              <w:pStyle w:val="Tablehead"/>
            </w:pPr>
            <w:r w:rsidRPr="006C5573">
              <w:t>F9 (MWS)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47A1BD" w14:textId="77777777" w:rsidR="000D43EF" w:rsidRPr="006C5573" w:rsidRDefault="000D43EF" w:rsidP="007D7BB5">
            <w:pPr>
              <w:pStyle w:val="Tablehead"/>
            </w:pPr>
            <w:r w:rsidRPr="006C5573">
              <w:t>F10 (MWI)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147413" w14:textId="77777777" w:rsidR="000D43EF" w:rsidRPr="006C5573" w:rsidRDefault="000D43EF" w:rsidP="007D7BB5">
            <w:pPr>
              <w:pStyle w:val="Tablehead"/>
            </w:pPr>
            <w:r w:rsidRPr="006C5573">
              <w:t>F11 (AMR)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B5E162" w14:textId="77777777" w:rsidR="000D43EF" w:rsidRPr="006C5573" w:rsidRDefault="000D43EF" w:rsidP="007D7BB5">
            <w:pPr>
              <w:pStyle w:val="Tablehead"/>
            </w:pPr>
            <w:r w:rsidRPr="006C5573">
              <w:t>F12 (MWR)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943654" w14:textId="77777777" w:rsidR="000D43EF" w:rsidRPr="006C5573" w:rsidRDefault="000D43EF" w:rsidP="007D7BB5">
            <w:pPr>
              <w:pStyle w:val="Tablehead"/>
            </w:pPr>
            <w:r w:rsidRPr="006C5573">
              <w:t>F13</w:t>
            </w:r>
          </w:p>
        </w:tc>
      </w:tr>
      <w:tr w:rsidR="000D43EF" w:rsidRPr="006C5573" w14:paraId="59481E82" w14:textId="77777777" w:rsidTr="007D7BB5">
        <w:tc>
          <w:tcPr>
            <w:tcW w:w="0" w:type="auto"/>
            <w:tcBorders>
              <w:top w:val="nil"/>
              <w:left w:val="single" w:sz="4" w:space="0" w:color="auto"/>
              <w:bottom w:val="single" w:sz="4" w:space="0" w:color="auto"/>
              <w:right w:val="single" w:sz="4" w:space="0" w:color="auto"/>
            </w:tcBorders>
            <w:shd w:val="clear" w:color="auto" w:fill="auto"/>
            <w:vAlign w:val="center"/>
            <w:hideMark/>
          </w:tcPr>
          <w:p w14:paraId="6A6D5A2D" w14:textId="77777777" w:rsidR="000D43EF" w:rsidRPr="006C5573" w:rsidRDefault="000D43EF" w:rsidP="007D7BB5">
            <w:pPr>
              <w:pStyle w:val="Tabletext"/>
            </w:pPr>
            <w:r w:rsidRPr="006C5573">
              <w:t>Sensor Type</w:t>
            </w:r>
          </w:p>
        </w:tc>
        <w:tc>
          <w:tcPr>
            <w:tcW w:w="0" w:type="auto"/>
            <w:tcBorders>
              <w:top w:val="nil"/>
              <w:left w:val="nil"/>
              <w:bottom w:val="single" w:sz="4" w:space="0" w:color="auto"/>
              <w:right w:val="single" w:sz="4" w:space="0" w:color="auto"/>
            </w:tcBorders>
            <w:shd w:val="clear" w:color="auto" w:fill="auto"/>
            <w:vAlign w:val="center"/>
            <w:hideMark/>
          </w:tcPr>
          <w:p w14:paraId="00296816" w14:textId="77777777" w:rsidR="000D43EF" w:rsidRPr="006C5573" w:rsidRDefault="000D43EF" w:rsidP="007D7BB5">
            <w:pPr>
              <w:pStyle w:val="Tabletext"/>
              <w:jc w:val="center"/>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4F8AD182" w14:textId="77777777" w:rsidR="000D43EF" w:rsidRPr="006C5573" w:rsidRDefault="000D43EF" w:rsidP="007D7BB5">
            <w:pPr>
              <w:pStyle w:val="Tabletext"/>
              <w:jc w:val="center"/>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1B9446F1" w14:textId="77777777" w:rsidR="000D43EF" w:rsidRPr="006C5573" w:rsidRDefault="000D43EF" w:rsidP="007D7BB5">
            <w:pPr>
              <w:pStyle w:val="Tabletext"/>
              <w:jc w:val="center"/>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22723DD4" w14:textId="77777777" w:rsidR="000D43EF" w:rsidRPr="006C5573" w:rsidRDefault="000D43EF" w:rsidP="007D7BB5">
            <w:pPr>
              <w:pStyle w:val="Tabletext"/>
              <w:jc w:val="center"/>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13BAC349" w14:textId="77777777" w:rsidR="000D43EF" w:rsidRPr="006C5573" w:rsidRDefault="000D43EF" w:rsidP="007D7BB5">
            <w:pPr>
              <w:pStyle w:val="Tabletext"/>
              <w:jc w:val="center"/>
            </w:pPr>
            <w:r w:rsidRPr="006C5573">
              <w:t>Nadir</w:t>
            </w:r>
          </w:p>
        </w:tc>
        <w:tc>
          <w:tcPr>
            <w:tcW w:w="0" w:type="auto"/>
            <w:tcBorders>
              <w:top w:val="nil"/>
              <w:left w:val="nil"/>
              <w:bottom w:val="single" w:sz="4" w:space="0" w:color="auto"/>
              <w:right w:val="single" w:sz="4" w:space="0" w:color="auto"/>
            </w:tcBorders>
            <w:shd w:val="clear" w:color="auto" w:fill="auto"/>
            <w:vAlign w:val="center"/>
            <w:hideMark/>
          </w:tcPr>
          <w:p w14:paraId="7EE2961E" w14:textId="77777777" w:rsidR="000D43EF" w:rsidRPr="006C5573" w:rsidRDefault="000D43EF" w:rsidP="007D7BB5">
            <w:pPr>
              <w:pStyle w:val="Tabletext"/>
              <w:jc w:val="center"/>
            </w:pPr>
            <w:r w:rsidRPr="006C5573">
              <w:t>Nadir</w:t>
            </w:r>
          </w:p>
        </w:tc>
        <w:tc>
          <w:tcPr>
            <w:tcW w:w="0" w:type="auto"/>
            <w:tcBorders>
              <w:top w:val="nil"/>
              <w:left w:val="nil"/>
              <w:bottom w:val="single" w:sz="4" w:space="0" w:color="auto"/>
              <w:right w:val="single" w:sz="4" w:space="0" w:color="auto"/>
            </w:tcBorders>
            <w:shd w:val="clear" w:color="auto" w:fill="auto"/>
            <w:vAlign w:val="center"/>
            <w:hideMark/>
          </w:tcPr>
          <w:p w14:paraId="55A5EB7E" w14:textId="77777777" w:rsidR="000D43EF" w:rsidRPr="006C5573" w:rsidRDefault="000D43EF" w:rsidP="007D7BB5">
            <w:pPr>
              <w:pStyle w:val="Tabletext"/>
              <w:jc w:val="center"/>
            </w:pPr>
            <w:r w:rsidRPr="006C5573">
              <w:t>Conical scan</w:t>
            </w:r>
          </w:p>
        </w:tc>
      </w:tr>
      <w:tr w:rsidR="000D43EF" w:rsidRPr="006C5573" w14:paraId="6E45140E"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C743FC" w14:textId="77777777" w:rsidR="000D43EF" w:rsidRPr="006C5573" w:rsidRDefault="000D43EF" w:rsidP="007D7BB5">
            <w:pPr>
              <w:pStyle w:val="Tabletext"/>
            </w:pPr>
            <w:r w:rsidRPr="006C5573">
              <w:t>Frequency (GHz)</w:t>
            </w:r>
          </w:p>
        </w:tc>
        <w:tc>
          <w:tcPr>
            <w:tcW w:w="0" w:type="auto"/>
            <w:tcBorders>
              <w:top w:val="nil"/>
              <w:left w:val="nil"/>
              <w:bottom w:val="single" w:sz="4" w:space="0" w:color="auto"/>
              <w:right w:val="single" w:sz="4" w:space="0" w:color="auto"/>
            </w:tcBorders>
            <w:shd w:val="clear" w:color="auto" w:fill="auto"/>
            <w:noWrap/>
            <w:vAlign w:val="center"/>
            <w:hideMark/>
          </w:tcPr>
          <w:p w14:paraId="7D87DD7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6047B335"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39B2F310"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21237B7D"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6945399B"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1FBFEF4A"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214BA6A7" w14:textId="77777777" w:rsidR="000D43EF" w:rsidRPr="006C5573" w:rsidRDefault="000D43EF" w:rsidP="007D7BB5">
            <w:pPr>
              <w:pStyle w:val="Tabletext"/>
              <w:jc w:val="center"/>
            </w:pPr>
            <w:r w:rsidRPr="006C5573">
              <w:t>23.9</w:t>
            </w:r>
          </w:p>
        </w:tc>
      </w:tr>
      <w:tr w:rsidR="000D43EF" w:rsidRPr="006C5573" w14:paraId="40A8B369"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1F508C" w14:textId="77777777" w:rsidR="000D43EF" w:rsidRPr="006C5573" w:rsidRDefault="000D43EF" w:rsidP="007D7BB5">
            <w:pPr>
              <w:pStyle w:val="Tabletext"/>
            </w:pPr>
            <w:r w:rsidRPr="006C5573">
              <w:t>orbit altitude (km)</w:t>
            </w:r>
          </w:p>
        </w:tc>
        <w:tc>
          <w:tcPr>
            <w:tcW w:w="0" w:type="auto"/>
            <w:tcBorders>
              <w:top w:val="nil"/>
              <w:left w:val="nil"/>
              <w:bottom w:val="single" w:sz="4" w:space="0" w:color="auto"/>
              <w:right w:val="single" w:sz="4" w:space="0" w:color="auto"/>
            </w:tcBorders>
            <w:shd w:val="clear" w:color="auto" w:fill="auto"/>
            <w:noWrap/>
            <w:vAlign w:val="center"/>
            <w:hideMark/>
          </w:tcPr>
          <w:p w14:paraId="2B62079E" w14:textId="77777777" w:rsidR="000D43EF" w:rsidRPr="006C5573" w:rsidRDefault="000D43EF" w:rsidP="007D7BB5">
            <w:pPr>
              <w:pStyle w:val="Tabletext"/>
              <w:jc w:val="center"/>
            </w:pPr>
            <w:r w:rsidRPr="006C5573">
              <w:t>699.6</w:t>
            </w:r>
          </w:p>
        </w:tc>
        <w:tc>
          <w:tcPr>
            <w:tcW w:w="0" w:type="auto"/>
            <w:tcBorders>
              <w:top w:val="nil"/>
              <w:left w:val="nil"/>
              <w:bottom w:val="single" w:sz="4" w:space="0" w:color="auto"/>
              <w:right w:val="single" w:sz="4" w:space="0" w:color="auto"/>
            </w:tcBorders>
            <w:shd w:val="clear" w:color="auto" w:fill="auto"/>
            <w:noWrap/>
            <w:vAlign w:val="center"/>
            <w:hideMark/>
          </w:tcPr>
          <w:p w14:paraId="6ACAFC82"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0845E557"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7C7BF379"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3A3863FD" w14:textId="77777777" w:rsidR="000D43EF" w:rsidRPr="006C5573" w:rsidRDefault="000D43EF" w:rsidP="007D7BB5">
            <w:pPr>
              <w:pStyle w:val="Tabletext"/>
              <w:jc w:val="center"/>
            </w:pPr>
            <w:r w:rsidRPr="006C5573">
              <w:t>1336</w:t>
            </w:r>
          </w:p>
        </w:tc>
        <w:tc>
          <w:tcPr>
            <w:tcW w:w="0" w:type="auto"/>
            <w:tcBorders>
              <w:top w:val="nil"/>
              <w:left w:val="nil"/>
              <w:bottom w:val="single" w:sz="4" w:space="0" w:color="auto"/>
              <w:right w:val="single" w:sz="4" w:space="0" w:color="auto"/>
            </w:tcBorders>
            <w:shd w:val="clear" w:color="auto" w:fill="auto"/>
            <w:noWrap/>
            <w:vAlign w:val="center"/>
            <w:hideMark/>
          </w:tcPr>
          <w:p w14:paraId="2060C47E" w14:textId="77777777" w:rsidR="000D43EF" w:rsidRPr="006C5573" w:rsidRDefault="000D43EF" w:rsidP="007D7BB5">
            <w:pPr>
              <w:pStyle w:val="Tabletext"/>
              <w:jc w:val="center"/>
            </w:pPr>
            <w:r w:rsidRPr="006C5573">
              <w:t>814.5</w:t>
            </w:r>
          </w:p>
        </w:tc>
        <w:tc>
          <w:tcPr>
            <w:tcW w:w="0" w:type="auto"/>
            <w:tcBorders>
              <w:top w:val="nil"/>
              <w:left w:val="nil"/>
              <w:bottom w:val="single" w:sz="4" w:space="0" w:color="auto"/>
              <w:right w:val="single" w:sz="4" w:space="0" w:color="auto"/>
            </w:tcBorders>
            <w:shd w:val="clear" w:color="auto" w:fill="auto"/>
            <w:noWrap/>
            <w:vAlign w:val="center"/>
            <w:hideMark/>
          </w:tcPr>
          <w:p w14:paraId="3B5ED89C" w14:textId="77777777" w:rsidR="000D43EF" w:rsidRPr="006C5573" w:rsidRDefault="000D43EF" w:rsidP="007D7BB5">
            <w:pPr>
              <w:pStyle w:val="Tabletext"/>
              <w:jc w:val="center"/>
            </w:pPr>
            <w:r w:rsidRPr="006C5573">
              <w:t>830</w:t>
            </w:r>
          </w:p>
        </w:tc>
      </w:tr>
      <w:tr w:rsidR="000D43EF" w:rsidRPr="006C5573" w14:paraId="51A9DC6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F79BB6" w14:textId="77777777" w:rsidR="000D43EF" w:rsidRPr="006C5573" w:rsidRDefault="000D43EF" w:rsidP="007D7BB5">
            <w:pPr>
              <w:pStyle w:val="Tabletext"/>
            </w:pPr>
            <w:r w:rsidRPr="006C5573">
              <w:t>Off-nadir angle (°)</w:t>
            </w:r>
          </w:p>
        </w:tc>
        <w:tc>
          <w:tcPr>
            <w:tcW w:w="0" w:type="auto"/>
            <w:tcBorders>
              <w:top w:val="nil"/>
              <w:left w:val="nil"/>
              <w:bottom w:val="single" w:sz="4" w:space="0" w:color="auto"/>
              <w:right w:val="single" w:sz="4" w:space="0" w:color="auto"/>
            </w:tcBorders>
            <w:shd w:val="clear" w:color="auto" w:fill="auto"/>
            <w:noWrap/>
            <w:vAlign w:val="center"/>
            <w:hideMark/>
          </w:tcPr>
          <w:p w14:paraId="101D636C" w14:textId="77777777" w:rsidR="000D43EF" w:rsidRPr="006C5573" w:rsidRDefault="000D43EF" w:rsidP="007D7BB5">
            <w:pPr>
              <w:pStyle w:val="Tabletext"/>
              <w:jc w:val="center"/>
            </w:pPr>
            <w:r w:rsidRPr="006C5573">
              <w:t>47.5</w:t>
            </w:r>
          </w:p>
        </w:tc>
        <w:tc>
          <w:tcPr>
            <w:tcW w:w="0" w:type="auto"/>
            <w:tcBorders>
              <w:top w:val="nil"/>
              <w:left w:val="nil"/>
              <w:bottom w:val="single" w:sz="4" w:space="0" w:color="auto"/>
              <w:right w:val="single" w:sz="4" w:space="0" w:color="auto"/>
            </w:tcBorders>
            <w:shd w:val="clear" w:color="auto" w:fill="auto"/>
            <w:noWrap/>
            <w:vAlign w:val="center"/>
            <w:hideMark/>
          </w:tcPr>
          <w:p w14:paraId="527BD297" w14:textId="77777777" w:rsidR="000D43EF" w:rsidRPr="006C5573" w:rsidRDefault="000D43EF" w:rsidP="007D7BB5">
            <w:pPr>
              <w:pStyle w:val="Tabletext"/>
              <w:jc w:val="center"/>
            </w:pPr>
            <w:r w:rsidRPr="006C5573">
              <w:t>49</w:t>
            </w:r>
          </w:p>
        </w:tc>
        <w:tc>
          <w:tcPr>
            <w:tcW w:w="0" w:type="auto"/>
            <w:tcBorders>
              <w:top w:val="nil"/>
              <w:left w:val="nil"/>
              <w:bottom w:val="single" w:sz="4" w:space="0" w:color="auto"/>
              <w:right w:val="single" w:sz="4" w:space="0" w:color="auto"/>
            </w:tcBorders>
            <w:shd w:val="clear" w:color="auto" w:fill="auto"/>
            <w:noWrap/>
            <w:vAlign w:val="center"/>
            <w:hideMark/>
          </w:tcPr>
          <w:p w14:paraId="734AD912"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19768F29" w14:textId="77777777" w:rsidR="000D43EF" w:rsidRPr="006C5573" w:rsidRDefault="000D43EF" w:rsidP="007D7BB5">
            <w:pPr>
              <w:pStyle w:val="Tabletext"/>
              <w:jc w:val="center"/>
            </w:pPr>
            <w:r w:rsidRPr="006C5573">
              <w:t>45.2</w:t>
            </w:r>
          </w:p>
        </w:tc>
        <w:tc>
          <w:tcPr>
            <w:tcW w:w="0" w:type="auto"/>
            <w:tcBorders>
              <w:top w:val="nil"/>
              <w:left w:val="nil"/>
              <w:bottom w:val="single" w:sz="4" w:space="0" w:color="auto"/>
              <w:right w:val="single" w:sz="4" w:space="0" w:color="auto"/>
            </w:tcBorders>
            <w:shd w:val="clear" w:color="auto" w:fill="auto"/>
            <w:noWrap/>
            <w:vAlign w:val="center"/>
            <w:hideMark/>
          </w:tcPr>
          <w:p w14:paraId="745EE8E4" w14:textId="77777777" w:rsidR="000D43EF" w:rsidRPr="006C5573" w:rsidRDefault="000D43EF" w:rsidP="007D7BB5">
            <w:pPr>
              <w:pStyle w:val="Tabletext"/>
              <w:jc w:val="center"/>
            </w:pPr>
            <w:r w:rsidRPr="006C5573">
              <w:t>2.65</w:t>
            </w:r>
          </w:p>
        </w:tc>
        <w:tc>
          <w:tcPr>
            <w:tcW w:w="0" w:type="auto"/>
            <w:tcBorders>
              <w:top w:val="nil"/>
              <w:left w:val="nil"/>
              <w:bottom w:val="single" w:sz="4" w:space="0" w:color="auto"/>
              <w:right w:val="single" w:sz="4" w:space="0" w:color="auto"/>
            </w:tcBorders>
            <w:shd w:val="clear" w:color="auto" w:fill="auto"/>
            <w:noWrap/>
            <w:vAlign w:val="center"/>
            <w:hideMark/>
          </w:tcPr>
          <w:p w14:paraId="78195A3A" w14:textId="77777777" w:rsidR="000D43EF" w:rsidRPr="006C5573" w:rsidRDefault="000D43EF" w:rsidP="007D7BB5">
            <w:pPr>
              <w:pStyle w:val="Tabletext"/>
              <w:jc w:val="center"/>
            </w:pPr>
            <w:r w:rsidRPr="006C5573">
              <w:t>1.9</w:t>
            </w:r>
          </w:p>
        </w:tc>
        <w:tc>
          <w:tcPr>
            <w:tcW w:w="0" w:type="auto"/>
            <w:tcBorders>
              <w:top w:val="nil"/>
              <w:left w:val="nil"/>
              <w:bottom w:val="single" w:sz="4" w:space="0" w:color="auto"/>
              <w:right w:val="single" w:sz="4" w:space="0" w:color="auto"/>
            </w:tcBorders>
            <w:shd w:val="clear" w:color="auto" w:fill="auto"/>
            <w:noWrap/>
            <w:vAlign w:val="center"/>
            <w:hideMark/>
          </w:tcPr>
          <w:p w14:paraId="7FA75662" w14:textId="77777777" w:rsidR="000D43EF" w:rsidRPr="006C5573" w:rsidRDefault="000D43EF" w:rsidP="007D7BB5">
            <w:pPr>
              <w:pStyle w:val="Tabletext"/>
              <w:jc w:val="center"/>
            </w:pPr>
            <w:r w:rsidRPr="006C5573">
              <w:t>53.3</w:t>
            </w:r>
          </w:p>
        </w:tc>
      </w:tr>
      <w:tr w:rsidR="000D43EF" w:rsidRPr="006C5573" w14:paraId="45359CAC"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79E795"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0" w:type="auto"/>
            <w:tcBorders>
              <w:top w:val="nil"/>
              <w:left w:val="nil"/>
              <w:bottom w:val="single" w:sz="4" w:space="0" w:color="auto"/>
              <w:right w:val="single" w:sz="4" w:space="0" w:color="auto"/>
            </w:tcBorders>
            <w:shd w:val="clear" w:color="auto" w:fill="auto"/>
            <w:noWrap/>
            <w:vAlign w:val="center"/>
            <w:hideMark/>
          </w:tcPr>
          <w:p w14:paraId="6BB642DA" w14:textId="77777777" w:rsidR="000D43EF" w:rsidRPr="006C5573" w:rsidRDefault="000D43EF" w:rsidP="007D7BB5">
            <w:pPr>
              <w:pStyle w:val="Tabletext"/>
              <w:jc w:val="center"/>
            </w:pPr>
            <w:r w:rsidRPr="006C5573">
              <w:t>48.5</w:t>
            </w:r>
          </w:p>
        </w:tc>
        <w:tc>
          <w:tcPr>
            <w:tcW w:w="0" w:type="auto"/>
            <w:tcBorders>
              <w:top w:val="nil"/>
              <w:left w:val="nil"/>
              <w:bottom w:val="single" w:sz="4" w:space="0" w:color="auto"/>
              <w:right w:val="single" w:sz="4" w:space="0" w:color="auto"/>
            </w:tcBorders>
            <w:shd w:val="clear" w:color="auto" w:fill="auto"/>
            <w:noWrap/>
            <w:vAlign w:val="center"/>
            <w:hideMark/>
          </w:tcPr>
          <w:p w14:paraId="4A2F8B79" w14:textId="77777777" w:rsidR="000D43EF" w:rsidRPr="006C5573" w:rsidRDefault="000D43EF" w:rsidP="007D7BB5">
            <w:pPr>
              <w:pStyle w:val="Tabletext"/>
              <w:jc w:val="center"/>
            </w:pPr>
            <w:r w:rsidRPr="006C5573">
              <w:t>37</w:t>
            </w:r>
          </w:p>
        </w:tc>
        <w:tc>
          <w:tcPr>
            <w:tcW w:w="0" w:type="auto"/>
            <w:tcBorders>
              <w:top w:val="nil"/>
              <w:left w:val="nil"/>
              <w:bottom w:val="single" w:sz="4" w:space="0" w:color="auto"/>
              <w:right w:val="single" w:sz="4" w:space="0" w:color="auto"/>
            </w:tcBorders>
            <w:shd w:val="clear" w:color="auto" w:fill="auto"/>
            <w:noWrap/>
            <w:vAlign w:val="center"/>
            <w:hideMark/>
          </w:tcPr>
          <w:p w14:paraId="1D06788D" w14:textId="77777777" w:rsidR="000D43EF" w:rsidRPr="006C5573" w:rsidRDefault="000D43EF" w:rsidP="007D7BB5">
            <w:pPr>
              <w:pStyle w:val="Tabletext"/>
              <w:jc w:val="center"/>
            </w:pPr>
            <w:r w:rsidRPr="006C5573">
              <w:t>37</w:t>
            </w:r>
          </w:p>
        </w:tc>
        <w:tc>
          <w:tcPr>
            <w:tcW w:w="0" w:type="auto"/>
            <w:tcBorders>
              <w:top w:val="nil"/>
              <w:left w:val="nil"/>
              <w:bottom w:val="single" w:sz="4" w:space="0" w:color="auto"/>
              <w:right w:val="single" w:sz="4" w:space="0" w:color="auto"/>
            </w:tcBorders>
            <w:shd w:val="clear" w:color="auto" w:fill="auto"/>
            <w:noWrap/>
            <w:vAlign w:val="center"/>
            <w:hideMark/>
          </w:tcPr>
          <w:p w14:paraId="1C4B79AA" w14:textId="77777777" w:rsidR="000D43EF" w:rsidRPr="006C5573" w:rsidRDefault="000D43EF" w:rsidP="007D7BB5">
            <w:pPr>
              <w:pStyle w:val="Tabletext"/>
              <w:jc w:val="center"/>
            </w:pPr>
            <w:r w:rsidRPr="006C5573">
              <w:t>41.5</w:t>
            </w:r>
          </w:p>
        </w:tc>
        <w:tc>
          <w:tcPr>
            <w:tcW w:w="0" w:type="auto"/>
            <w:tcBorders>
              <w:top w:val="nil"/>
              <w:left w:val="nil"/>
              <w:bottom w:val="single" w:sz="4" w:space="0" w:color="auto"/>
              <w:right w:val="single" w:sz="4" w:space="0" w:color="auto"/>
            </w:tcBorders>
            <w:shd w:val="clear" w:color="auto" w:fill="auto"/>
            <w:noWrap/>
            <w:vAlign w:val="center"/>
            <w:hideMark/>
          </w:tcPr>
          <w:p w14:paraId="16872A54" w14:textId="77777777" w:rsidR="000D43EF" w:rsidRPr="006C5573" w:rsidRDefault="000D43EF" w:rsidP="007D7BB5">
            <w:pPr>
              <w:pStyle w:val="Tabletext"/>
              <w:jc w:val="center"/>
            </w:pPr>
            <w:r w:rsidRPr="006C5573">
              <w:t>42.3</w:t>
            </w:r>
          </w:p>
        </w:tc>
        <w:tc>
          <w:tcPr>
            <w:tcW w:w="0" w:type="auto"/>
            <w:tcBorders>
              <w:top w:val="nil"/>
              <w:left w:val="nil"/>
              <w:bottom w:val="single" w:sz="4" w:space="0" w:color="auto"/>
              <w:right w:val="single" w:sz="4" w:space="0" w:color="auto"/>
            </w:tcBorders>
            <w:shd w:val="clear" w:color="auto" w:fill="auto"/>
            <w:noWrap/>
            <w:vAlign w:val="center"/>
            <w:hideMark/>
          </w:tcPr>
          <w:p w14:paraId="5A6F9B80" w14:textId="77777777" w:rsidR="000D43EF" w:rsidRPr="006C5573" w:rsidRDefault="000D43EF" w:rsidP="007D7BB5">
            <w:pPr>
              <w:pStyle w:val="Tabletext"/>
              <w:jc w:val="center"/>
            </w:pPr>
            <w:r w:rsidRPr="006C5573">
              <w:t>41</w:t>
            </w:r>
          </w:p>
        </w:tc>
        <w:tc>
          <w:tcPr>
            <w:tcW w:w="0" w:type="auto"/>
            <w:tcBorders>
              <w:top w:val="nil"/>
              <w:left w:val="nil"/>
              <w:bottom w:val="single" w:sz="4" w:space="0" w:color="auto"/>
              <w:right w:val="single" w:sz="4" w:space="0" w:color="auto"/>
            </w:tcBorders>
            <w:shd w:val="clear" w:color="auto" w:fill="auto"/>
            <w:noWrap/>
            <w:vAlign w:val="center"/>
            <w:hideMark/>
          </w:tcPr>
          <w:p w14:paraId="06AD662E" w14:textId="77777777" w:rsidR="000D43EF" w:rsidRPr="006C5573" w:rsidRDefault="000D43EF" w:rsidP="007D7BB5">
            <w:pPr>
              <w:pStyle w:val="Tabletext"/>
              <w:jc w:val="center"/>
            </w:pPr>
            <w:r w:rsidRPr="006C5573">
              <w:t>45.7</w:t>
            </w:r>
          </w:p>
        </w:tc>
      </w:tr>
      <w:tr w:rsidR="000D43EF" w:rsidRPr="006C5573" w14:paraId="3D19D4F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C84189" w14:textId="77777777" w:rsidR="000D43EF" w:rsidRPr="006C5573" w:rsidRDefault="000D43EF" w:rsidP="007D7BB5">
            <w:pPr>
              <w:pStyle w:val="Tabletext"/>
            </w:pPr>
            <w:r w:rsidRPr="006C5573">
              <w:t>Incidence angle at footprint (°)</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186F074" w14:textId="77777777" w:rsidR="000D43EF" w:rsidRPr="006C5573" w:rsidRDefault="000D43EF" w:rsidP="007D7BB5">
            <w:pPr>
              <w:pStyle w:val="Tabletext"/>
              <w:jc w:val="center"/>
            </w:pPr>
            <w:r w:rsidRPr="006C5573">
              <w:t>54.9</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0C330CA" w14:textId="77777777" w:rsidR="000D43EF" w:rsidRPr="006C5573" w:rsidRDefault="000D43EF" w:rsidP="007D7BB5">
            <w:pPr>
              <w:pStyle w:val="Tabletext"/>
              <w:jc w:val="center"/>
            </w:pPr>
            <w:r w:rsidRPr="006C5573">
              <w:t>58.6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B337406"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FF6E9D4" w14:textId="77777777" w:rsidR="000D43EF" w:rsidRPr="006C5573" w:rsidRDefault="000D43EF" w:rsidP="007D7BB5">
            <w:pPr>
              <w:pStyle w:val="Tabletext"/>
              <w:jc w:val="center"/>
            </w:pPr>
            <w:r w:rsidRPr="006C5573">
              <w:t>53.4</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E752B82" w14:textId="77777777" w:rsidR="000D43EF" w:rsidRPr="006C5573" w:rsidRDefault="000D43EF" w:rsidP="007D7BB5">
            <w:pPr>
              <w:pStyle w:val="Tabletext"/>
              <w:jc w:val="center"/>
            </w:pPr>
            <w:r w:rsidRPr="006C5573">
              <w:t>3.2</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012C443" w14:textId="77777777" w:rsidR="000D43EF" w:rsidRPr="006C5573" w:rsidRDefault="000D43EF" w:rsidP="007D7BB5">
            <w:pPr>
              <w:pStyle w:val="Tabletext"/>
              <w:jc w:val="center"/>
            </w:pPr>
            <w:r w:rsidRPr="006C5573">
              <w:t>2.1</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B00145C" w14:textId="77777777" w:rsidR="000D43EF" w:rsidRPr="006C5573" w:rsidRDefault="000D43EF" w:rsidP="007D7BB5">
            <w:pPr>
              <w:pStyle w:val="Tabletext"/>
              <w:jc w:val="center"/>
            </w:pPr>
            <w:r w:rsidRPr="006C5573">
              <w:t>65.0</w:t>
            </w:r>
          </w:p>
        </w:tc>
      </w:tr>
      <w:tr w:rsidR="000D43EF" w:rsidRPr="006C5573" w14:paraId="04B62465"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0C6692" w14:textId="77777777" w:rsidR="000D43EF" w:rsidRPr="006C5573" w:rsidRDefault="000D43EF" w:rsidP="007D7BB5">
            <w:pPr>
              <w:pStyle w:val="Tabletext"/>
            </w:pPr>
            <w:r w:rsidRPr="006C5573">
              <w:t>Estimated Angle from Ground to Sensor (°)</w:t>
            </w:r>
          </w:p>
        </w:tc>
        <w:tc>
          <w:tcPr>
            <w:tcW w:w="0" w:type="auto"/>
            <w:tcBorders>
              <w:top w:val="nil"/>
              <w:left w:val="nil"/>
              <w:bottom w:val="single" w:sz="4" w:space="0" w:color="7F7F7F"/>
              <w:right w:val="single" w:sz="4" w:space="0" w:color="7F7F7F"/>
            </w:tcBorders>
            <w:shd w:val="clear" w:color="auto" w:fill="auto"/>
            <w:noWrap/>
            <w:vAlign w:val="center"/>
            <w:hideMark/>
          </w:tcPr>
          <w:p w14:paraId="2DC7AA29" w14:textId="77777777" w:rsidR="000D43EF" w:rsidRPr="006C5573" w:rsidRDefault="000D43EF" w:rsidP="007D7BB5">
            <w:pPr>
              <w:pStyle w:val="Tabletext"/>
              <w:jc w:val="center"/>
            </w:pPr>
            <w:r w:rsidRPr="006C5573">
              <w:t>35.1</w:t>
            </w:r>
          </w:p>
        </w:tc>
        <w:tc>
          <w:tcPr>
            <w:tcW w:w="0" w:type="auto"/>
            <w:tcBorders>
              <w:top w:val="nil"/>
              <w:left w:val="nil"/>
              <w:bottom w:val="single" w:sz="4" w:space="0" w:color="7F7F7F"/>
              <w:right w:val="single" w:sz="4" w:space="0" w:color="7F7F7F"/>
            </w:tcBorders>
            <w:shd w:val="clear" w:color="auto" w:fill="auto"/>
            <w:noWrap/>
            <w:vAlign w:val="center"/>
            <w:hideMark/>
          </w:tcPr>
          <w:p w14:paraId="5FD7A66F" w14:textId="77777777" w:rsidR="000D43EF" w:rsidRPr="006C5573" w:rsidRDefault="000D43EF" w:rsidP="007D7BB5">
            <w:pPr>
              <w:pStyle w:val="Tabletext"/>
              <w:jc w:val="center"/>
            </w:pPr>
            <w:r w:rsidRPr="006C5573">
              <w:t>31.4</w:t>
            </w:r>
          </w:p>
        </w:tc>
        <w:tc>
          <w:tcPr>
            <w:tcW w:w="0" w:type="auto"/>
            <w:tcBorders>
              <w:top w:val="nil"/>
              <w:left w:val="nil"/>
              <w:bottom w:val="single" w:sz="4" w:space="0" w:color="7F7F7F"/>
              <w:right w:val="single" w:sz="4" w:space="0" w:color="7F7F7F"/>
            </w:tcBorders>
            <w:shd w:val="clear" w:color="auto" w:fill="auto"/>
            <w:noWrap/>
            <w:vAlign w:val="center"/>
            <w:hideMark/>
          </w:tcPr>
          <w:p w14:paraId="6F18CB5C"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253E7CDD" w14:textId="77777777" w:rsidR="000D43EF" w:rsidRPr="006C5573" w:rsidRDefault="000D43EF" w:rsidP="007D7BB5">
            <w:pPr>
              <w:pStyle w:val="Tabletext"/>
              <w:jc w:val="center"/>
            </w:pPr>
            <w:r w:rsidRPr="006C5573">
              <w:t>36.6</w:t>
            </w:r>
          </w:p>
        </w:tc>
        <w:tc>
          <w:tcPr>
            <w:tcW w:w="0" w:type="auto"/>
            <w:tcBorders>
              <w:top w:val="nil"/>
              <w:left w:val="nil"/>
              <w:bottom w:val="single" w:sz="4" w:space="0" w:color="7F7F7F"/>
              <w:right w:val="single" w:sz="4" w:space="0" w:color="7F7F7F"/>
            </w:tcBorders>
            <w:shd w:val="clear" w:color="auto" w:fill="auto"/>
            <w:noWrap/>
            <w:vAlign w:val="center"/>
            <w:hideMark/>
          </w:tcPr>
          <w:p w14:paraId="6948E819" w14:textId="77777777" w:rsidR="000D43EF" w:rsidRPr="006C5573" w:rsidRDefault="000D43EF" w:rsidP="007D7BB5">
            <w:pPr>
              <w:pStyle w:val="Tabletext"/>
              <w:jc w:val="center"/>
            </w:pPr>
            <w:r w:rsidRPr="006C5573">
              <w:t>86.8</w:t>
            </w:r>
          </w:p>
        </w:tc>
        <w:tc>
          <w:tcPr>
            <w:tcW w:w="0" w:type="auto"/>
            <w:tcBorders>
              <w:top w:val="nil"/>
              <w:left w:val="nil"/>
              <w:bottom w:val="single" w:sz="4" w:space="0" w:color="7F7F7F"/>
              <w:right w:val="single" w:sz="4" w:space="0" w:color="7F7F7F"/>
            </w:tcBorders>
            <w:shd w:val="clear" w:color="auto" w:fill="auto"/>
            <w:noWrap/>
            <w:vAlign w:val="center"/>
            <w:hideMark/>
          </w:tcPr>
          <w:p w14:paraId="2CFD01AB" w14:textId="77777777" w:rsidR="000D43EF" w:rsidRPr="006C5573" w:rsidRDefault="000D43EF" w:rsidP="007D7BB5">
            <w:pPr>
              <w:pStyle w:val="Tabletext"/>
              <w:jc w:val="center"/>
            </w:pPr>
            <w:r w:rsidRPr="006C5573">
              <w:t>87.9</w:t>
            </w:r>
          </w:p>
        </w:tc>
        <w:tc>
          <w:tcPr>
            <w:tcW w:w="0" w:type="auto"/>
            <w:tcBorders>
              <w:top w:val="nil"/>
              <w:left w:val="nil"/>
              <w:bottom w:val="single" w:sz="4" w:space="0" w:color="7F7F7F"/>
              <w:right w:val="single" w:sz="4" w:space="0" w:color="7F7F7F"/>
            </w:tcBorders>
            <w:shd w:val="clear" w:color="auto" w:fill="auto"/>
            <w:noWrap/>
            <w:vAlign w:val="center"/>
            <w:hideMark/>
          </w:tcPr>
          <w:p w14:paraId="0135B6E5" w14:textId="77777777" w:rsidR="000D43EF" w:rsidRPr="006C5573" w:rsidRDefault="000D43EF" w:rsidP="007D7BB5">
            <w:pPr>
              <w:pStyle w:val="Tabletext"/>
              <w:jc w:val="center"/>
            </w:pPr>
            <w:r w:rsidRPr="006C5573">
              <w:t>25.0</w:t>
            </w:r>
          </w:p>
        </w:tc>
      </w:tr>
      <w:tr w:rsidR="000D43EF" w:rsidRPr="006C5573" w14:paraId="686BB8E1"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9EE8D1" w14:textId="77777777" w:rsidR="000D43EF" w:rsidRPr="006C5573" w:rsidRDefault="000D43EF" w:rsidP="007D7BB5">
            <w:pPr>
              <w:pStyle w:val="Tabletext"/>
            </w:pPr>
            <w:r w:rsidRPr="006C5573">
              <w:t>Slant path distance (km)</w:t>
            </w:r>
          </w:p>
        </w:tc>
        <w:tc>
          <w:tcPr>
            <w:tcW w:w="0" w:type="auto"/>
            <w:tcBorders>
              <w:top w:val="nil"/>
              <w:left w:val="nil"/>
              <w:bottom w:val="single" w:sz="4" w:space="0" w:color="7F7F7F"/>
              <w:right w:val="single" w:sz="4" w:space="0" w:color="7F7F7F"/>
            </w:tcBorders>
            <w:shd w:val="clear" w:color="auto" w:fill="auto"/>
            <w:noWrap/>
            <w:vAlign w:val="center"/>
            <w:hideMark/>
          </w:tcPr>
          <w:p w14:paraId="1D569320" w14:textId="77777777" w:rsidR="000D43EF" w:rsidRPr="006C5573" w:rsidRDefault="000D43EF" w:rsidP="007D7BB5">
            <w:pPr>
              <w:pStyle w:val="Tabletext"/>
              <w:jc w:val="center"/>
            </w:pPr>
            <w:r w:rsidRPr="006C5573">
              <w:t>1114.3</w:t>
            </w:r>
          </w:p>
        </w:tc>
        <w:tc>
          <w:tcPr>
            <w:tcW w:w="0" w:type="auto"/>
            <w:tcBorders>
              <w:top w:val="nil"/>
              <w:left w:val="nil"/>
              <w:bottom w:val="single" w:sz="4" w:space="0" w:color="7F7F7F"/>
              <w:right w:val="single" w:sz="4" w:space="0" w:color="7F7F7F"/>
            </w:tcBorders>
            <w:shd w:val="clear" w:color="auto" w:fill="auto"/>
            <w:noWrap/>
            <w:vAlign w:val="center"/>
            <w:hideMark/>
          </w:tcPr>
          <w:p w14:paraId="1D56F1CB" w14:textId="77777777" w:rsidR="000D43EF" w:rsidRPr="006C5573" w:rsidRDefault="000D43EF" w:rsidP="007D7BB5">
            <w:pPr>
              <w:pStyle w:val="Tabletext"/>
              <w:jc w:val="center"/>
            </w:pPr>
            <w:r w:rsidRPr="006C5573">
              <w:t>1405.2</w:t>
            </w:r>
          </w:p>
        </w:tc>
        <w:tc>
          <w:tcPr>
            <w:tcW w:w="0" w:type="auto"/>
            <w:tcBorders>
              <w:top w:val="nil"/>
              <w:left w:val="nil"/>
              <w:bottom w:val="single" w:sz="4" w:space="0" w:color="7F7F7F"/>
              <w:right w:val="single" w:sz="4" w:space="0" w:color="7F7F7F"/>
            </w:tcBorders>
            <w:shd w:val="clear" w:color="auto" w:fill="auto"/>
            <w:noWrap/>
            <w:vAlign w:val="center"/>
            <w:hideMark/>
          </w:tcPr>
          <w:p w14:paraId="2B86B0F2" w14:textId="77777777" w:rsidR="000D43EF" w:rsidRPr="006C5573" w:rsidRDefault="000D43EF" w:rsidP="007D7BB5">
            <w:pPr>
              <w:pStyle w:val="Tabletext"/>
              <w:jc w:val="center"/>
            </w:pPr>
            <w:r w:rsidRPr="006C5573">
              <w:t>833.0</w:t>
            </w:r>
          </w:p>
        </w:tc>
        <w:tc>
          <w:tcPr>
            <w:tcW w:w="0" w:type="auto"/>
            <w:tcBorders>
              <w:top w:val="nil"/>
              <w:left w:val="nil"/>
              <w:bottom w:val="single" w:sz="4" w:space="0" w:color="7F7F7F"/>
              <w:right w:val="single" w:sz="4" w:space="0" w:color="7F7F7F"/>
            </w:tcBorders>
            <w:shd w:val="clear" w:color="auto" w:fill="auto"/>
            <w:noWrap/>
            <w:vAlign w:val="center"/>
            <w:hideMark/>
          </w:tcPr>
          <w:p w14:paraId="693EF03B" w14:textId="77777777" w:rsidR="000D43EF" w:rsidRPr="006C5573" w:rsidRDefault="000D43EF" w:rsidP="007D7BB5">
            <w:pPr>
              <w:pStyle w:val="Tabletext"/>
              <w:jc w:val="center"/>
            </w:pPr>
            <w:r w:rsidRPr="006C5573">
              <w:t>1273.6</w:t>
            </w:r>
          </w:p>
        </w:tc>
        <w:tc>
          <w:tcPr>
            <w:tcW w:w="0" w:type="auto"/>
            <w:tcBorders>
              <w:top w:val="nil"/>
              <w:left w:val="nil"/>
              <w:bottom w:val="single" w:sz="4" w:space="0" w:color="7F7F7F"/>
              <w:right w:val="single" w:sz="4" w:space="0" w:color="7F7F7F"/>
            </w:tcBorders>
            <w:shd w:val="clear" w:color="auto" w:fill="auto"/>
            <w:noWrap/>
            <w:vAlign w:val="center"/>
            <w:hideMark/>
          </w:tcPr>
          <w:p w14:paraId="2E92E9BE" w14:textId="77777777" w:rsidR="000D43EF" w:rsidRPr="006C5573" w:rsidRDefault="000D43EF" w:rsidP="007D7BB5">
            <w:pPr>
              <w:pStyle w:val="Tabletext"/>
              <w:jc w:val="center"/>
            </w:pPr>
            <w:r w:rsidRPr="006C5573">
              <w:t>1337.7</w:t>
            </w:r>
          </w:p>
        </w:tc>
        <w:tc>
          <w:tcPr>
            <w:tcW w:w="0" w:type="auto"/>
            <w:tcBorders>
              <w:top w:val="nil"/>
              <w:left w:val="nil"/>
              <w:bottom w:val="single" w:sz="4" w:space="0" w:color="7F7F7F"/>
              <w:right w:val="single" w:sz="4" w:space="0" w:color="7F7F7F"/>
            </w:tcBorders>
            <w:shd w:val="clear" w:color="auto" w:fill="auto"/>
            <w:noWrap/>
            <w:vAlign w:val="center"/>
            <w:hideMark/>
          </w:tcPr>
          <w:p w14:paraId="551DDD7D" w14:textId="77777777" w:rsidR="000D43EF" w:rsidRPr="006C5573" w:rsidRDefault="000D43EF" w:rsidP="007D7BB5">
            <w:pPr>
              <w:pStyle w:val="Tabletext"/>
              <w:jc w:val="center"/>
            </w:pPr>
            <w:r w:rsidRPr="006C5573">
              <w:t>815.0</w:t>
            </w:r>
          </w:p>
        </w:tc>
        <w:tc>
          <w:tcPr>
            <w:tcW w:w="0" w:type="auto"/>
            <w:tcBorders>
              <w:top w:val="nil"/>
              <w:left w:val="nil"/>
              <w:bottom w:val="single" w:sz="4" w:space="0" w:color="7F7F7F"/>
              <w:right w:val="single" w:sz="4" w:space="0" w:color="7F7F7F"/>
            </w:tcBorders>
            <w:shd w:val="clear" w:color="auto" w:fill="auto"/>
            <w:noWrap/>
            <w:vAlign w:val="center"/>
            <w:hideMark/>
          </w:tcPr>
          <w:p w14:paraId="75C6D87A" w14:textId="77777777" w:rsidR="000D43EF" w:rsidRPr="006C5573" w:rsidRDefault="000D43EF" w:rsidP="007D7BB5">
            <w:pPr>
              <w:pStyle w:val="Tabletext"/>
              <w:jc w:val="center"/>
            </w:pPr>
            <w:r w:rsidRPr="006C5573">
              <w:t>1609.9</w:t>
            </w:r>
          </w:p>
        </w:tc>
      </w:tr>
      <w:tr w:rsidR="000D43EF" w:rsidRPr="006C5573" w14:paraId="7762A3B0"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A0739F" w14:textId="77777777" w:rsidR="000D43EF" w:rsidRPr="006C5573" w:rsidRDefault="000D43EF" w:rsidP="007D7BB5">
            <w:pPr>
              <w:pStyle w:val="Tabletext"/>
            </w:pPr>
            <w:r w:rsidRPr="006C5573">
              <w:t>Antenna diameter (m)</w:t>
            </w:r>
          </w:p>
        </w:tc>
        <w:tc>
          <w:tcPr>
            <w:tcW w:w="0" w:type="auto"/>
            <w:tcBorders>
              <w:top w:val="nil"/>
              <w:left w:val="nil"/>
              <w:bottom w:val="single" w:sz="4" w:space="0" w:color="7F7F7F"/>
              <w:right w:val="single" w:sz="4" w:space="0" w:color="7F7F7F"/>
            </w:tcBorders>
            <w:shd w:val="clear" w:color="auto" w:fill="auto"/>
            <w:noWrap/>
            <w:vAlign w:val="center"/>
            <w:hideMark/>
          </w:tcPr>
          <w:p w14:paraId="3180531C" w14:textId="77777777" w:rsidR="000D43EF" w:rsidRPr="006C5573" w:rsidRDefault="000D43EF" w:rsidP="007D7BB5">
            <w:pPr>
              <w:pStyle w:val="Tabletext"/>
              <w:jc w:val="center"/>
            </w:pPr>
            <w:r w:rsidRPr="006C5573">
              <w:t>1.37</w:t>
            </w:r>
          </w:p>
        </w:tc>
        <w:tc>
          <w:tcPr>
            <w:tcW w:w="0" w:type="auto"/>
            <w:tcBorders>
              <w:top w:val="nil"/>
              <w:left w:val="nil"/>
              <w:bottom w:val="single" w:sz="4" w:space="0" w:color="7F7F7F"/>
              <w:right w:val="single" w:sz="4" w:space="0" w:color="7F7F7F"/>
            </w:tcBorders>
            <w:shd w:val="clear" w:color="auto" w:fill="auto"/>
            <w:noWrap/>
            <w:vAlign w:val="center"/>
            <w:hideMark/>
          </w:tcPr>
          <w:p w14:paraId="2301236E" w14:textId="77777777" w:rsidR="000D43EF" w:rsidRPr="006C5573" w:rsidRDefault="000D43EF" w:rsidP="007D7BB5">
            <w:pPr>
              <w:pStyle w:val="Tabletext"/>
              <w:jc w:val="center"/>
            </w:pPr>
            <w:r w:rsidRPr="006C5573">
              <w:t>0.37</w:t>
            </w:r>
          </w:p>
        </w:tc>
        <w:tc>
          <w:tcPr>
            <w:tcW w:w="0" w:type="auto"/>
            <w:tcBorders>
              <w:top w:val="nil"/>
              <w:left w:val="nil"/>
              <w:bottom w:val="single" w:sz="4" w:space="0" w:color="7F7F7F"/>
              <w:right w:val="single" w:sz="4" w:space="0" w:color="7F7F7F"/>
            </w:tcBorders>
            <w:shd w:val="clear" w:color="auto" w:fill="auto"/>
            <w:noWrap/>
            <w:vAlign w:val="center"/>
            <w:hideMark/>
          </w:tcPr>
          <w:p w14:paraId="7DB8E6A8" w14:textId="77777777" w:rsidR="000D43EF" w:rsidRPr="006C5573" w:rsidRDefault="000D43EF" w:rsidP="007D7BB5">
            <w:pPr>
              <w:pStyle w:val="Tabletext"/>
              <w:jc w:val="center"/>
            </w:pPr>
            <w:r w:rsidRPr="006C5573">
              <w:t>0.37</w:t>
            </w:r>
          </w:p>
        </w:tc>
        <w:tc>
          <w:tcPr>
            <w:tcW w:w="0" w:type="auto"/>
            <w:tcBorders>
              <w:top w:val="nil"/>
              <w:left w:val="nil"/>
              <w:bottom w:val="single" w:sz="4" w:space="0" w:color="7F7F7F"/>
              <w:right w:val="single" w:sz="4" w:space="0" w:color="7F7F7F"/>
            </w:tcBorders>
            <w:shd w:val="clear" w:color="auto" w:fill="auto"/>
            <w:noWrap/>
            <w:vAlign w:val="center"/>
            <w:hideMark/>
          </w:tcPr>
          <w:p w14:paraId="3975C7F9" w14:textId="77777777" w:rsidR="000D43EF" w:rsidRPr="006C5573" w:rsidRDefault="000D43EF" w:rsidP="007D7BB5">
            <w:pPr>
              <w:pStyle w:val="Tabletext"/>
              <w:jc w:val="center"/>
            </w:pPr>
            <w:r w:rsidRPr="006C5573">
              <w:t>0.61</w:t>
            </w:r>
          </w:p>
        </w:tc>
        <w:tc>
          <w:tcPr>
            <w:tcW w:w="0" w:type="auto"/>
            <w:tcBorders>
              <w:top w:val="nil"/>
              <w:left w:val="nil"/>
              <w:bottom w:val="single" w:sz="4" w:space="0" w:color="7F7F7F"/>
              <w:right w:val="single" w:sz="4" w:space="0" w:color="7F7F7F"/>
            </w:tcBorders>
            <w:shd w:val="clear" w:color="auto" w:fill="auto"/>
            <w:noWrap/>
            <w:vAlign w:val="center"/>
            <w:hideMark/>
          </w:tcPr>
          <w:p w14:paraId="7685688E" w14:textId="77777777" w:rsidR="000D43EF" w:rsidRPr="006C5573" w:rsidRDefault="000D43EF" w:rsidP="007D7BB5">
            <w:pPr>
              <w:pStyle w:val="Tabletext"/>
              <w:jc w:val="center"/>
            </w:pPr>
            <w:r w:rsidRPr="006C5573">
              <w:t>0.67</w:t>
            </w:r>
          </w:p>
        </w:tc>
        <w:tc>
          <w:tcPr>
            <w:tcW w:w="0" w:type="auto"/>
            <w:tcBorders>
              <w:top w:val="nil"/>
              <w:left w:val="nil"/>
              <w:bottom w:val="single" w:sz="4" w:space="0" w:color="7F7F7F"/>
              <w:right w:val="single" w:sz="4" w:space="0" w:color="7F7F7F"/>
            </w:tcBorders>
            <w:shd w:val="clear" w:color="auto" w:fill="auto"/>
            <w:noWrap/>
            <w:vAlign w:val="center"/>
            <w:hideMark/>
          </w:tcPr>
          <w:p w14:paraId="77090C43" w14:textId="77777777" w:rsidR="000D43EF" w:rsidRPr="006C5573" w:rsidRDefault="000D43EF" w:rsidP="007D7BB5">
            <w:pPr>
              <w:pStyle w:val="Tabletext"/>
              <w:jc w:val="center"/>
            </w:pPr>
            <w:r w:rsidRPr="006C5573">
              <w:t>0.58</w:t>
            </w:r>
          </w:p>
        </w:tc>
        <w:tc>
          <w:tcPr>
            <w:tcW w:w="0" w:type="auto"/>
            <w:tcBorders>
              <w:top w:val="nil"/>
              <w:left w:val="nil"/>
              <w:bottom w:val="single" w:sz="4" w:space="0" w:color="7F7F7F"/>
              <w:right w:val="single" w:sz="4" w:space="0" w:color="7F7F7F"/>
            </w:tcBorders>
            <w:shd w:val="clear" w:color="auto" w:fill="auto"/>
            <w:noWrap/>
            <w:vAlign w:val="center"/>
            <w:hideMark/>
          </w:tcPr>
          <w:p w14:paraId="31287022" w14:textId="77777777" w:rsidR="000D43EF" w:rsidRPr="006C5573" w:rsidRDefault="000D43EF" w:rsidP="007D7BB5">
            <w:pPr>
              <w:pStyle w:val="Tabletext"/>
              <w:jc w:val="center"/>
            </w:pPr>
            <w:r w:rsidRPr="006C5573">
              <w:t>0.99</w:t>
            </w:r>
          </w:p>
        </w:tc>
      </w:tr>
      <w:tr w:rsidR="000D43EF" w:rsidRPr="006C5573" w14:paraId="633C6F7A"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E80E3" w14:textId="77777777" w:rsidR="000D43EF" w:rsidRPr="006C5573" w:rsidRDefault="000D43EF" w:rsidP="007D7BB5">
            <w:pPr>
              <w:pStyle w:val="Tabletext"/>
            </w:pPr>
            <w:r w:rsidRPr="006C5573">
              <w:t>-3dB beamwidth (horizontal) (°)</w:t>
            </w:r>
          </w:p>
        </w:tc>
        <w:tc>
          <w:tcPr>
            <w:tcW w:w="0" w:type="auto"/>
            <w:tcBorders>
              <w:top w:val="nil"/>
              <w:left w:val="nil"/>
              <w:bottom w:val="single" w:sz="4" w:space="0" w:color="7F7F7F"/>
              <w:right w:val="single" w:sz="4" w:space="0" w:color="7F7F7F"/>
            </w:tcBorders>
            <w:shd w:val="clear" w:color="auto" w:fill="auto"/>
            <w:noWrap/>
            <w:vAlign w:val="center"/>
            <w:hideMark/>
          </w:tcPr>
          <w:p w14:paraId="79135828" w14:textId="77777777" w:rsidR="000D43EF" w:rsidRPr="006C5573" w:rsidRDefault="000D43EF" w:rsidP="007D7BB5">
            <w:pPr>
              <w:pStyle w:val="Tabletext"/>
              <w:jc w:val="center"/>
            </w:pPr>
            <w:r w:rsidRPr="006C5573">
              <w:t>0.75</w:t>
            </w:r>
          </w:p>
        </w:tc>
        <w:tc>
          <w:tcPr>
            <w:tcW w:w="0" w:type="auto"/>
            <w:tcBorders>
              <w:top w:val="nil"/>
              <w:left w:val="nil"/>
              <w:bottom w:val="single" w:sz="4" w:space="0" w:color="7F7F7F"/>
              <w:right w:val="single" w:sz="4" w:space="0" w:color="7F7F7F"/>
            </w:tcBorders>
            <w:shd w:val="clear" w:color="auto" w:fill="auto"/>
            <w:noWrap/>
            <w:vAlign w:val="center"/>
            <w:hideMark/>
          </w:tcPr>
          <w:p w14:paraId="7629F29C"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424D4315"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29135293" w14:textId="77777777" w:rsidR="000D43EF" w:rsidRPr="006C5573" w:rsidRDefault="000D43EF" w:rsidP="007D7BB5">
            <w:pPr>
              <w:pStyle w:val="Tabletext"/>
              <w:jc w:val="center"/>
            </w:pPr>
            <w:r w:rsidRPr="006C5573">
              <w:t>1.70</w:t>
            </w:r>
          </w:p>
        </w:tc>
        <w:tc>
          <w:tcPr>
            <w:tcW w:w="0" w:type="auto"/>
            <w:tcBorders>
              <w:top w:val="nil"/>
              <w:left w:val="nil"/>
              <w:bottom w:val="single" w:sz="4" w:space="0" w:color="7F7F7F"/>
              <w:right w:val="single" w:sz="4" w:space="0" w:color="7F7F7F"/>
            </w:tcBorders>
            <w:shd w:val="clear" w:color="auto" w:fill="auto"/>
            <w:noWrap/>
            <w:vAlign w:val="center"/>
            <w:hideMark/>
          </w:tcPr>
          <w:p w14:paraId="655391FD" w14:textId="77777777" w:rsidR="000D43EF" w:rsidRPr="006C5573" w:rsidRDefault="000D43EF" w:rsidP="007D7BB5">
            <w:pPr>
              <w:pStyle w:val="Tabletext"/>
              <w:jc w:val="center"/>
            </w:pPr>
            <w:r w:rsidRPr="006C5573">
              <w:t>1.40</w:t>
            </w:r>
          </w:p>
        </w:tc>
        <w:tc>
          <w:tcPr>
            <w:tcW w:w="0" w:type="auto"/>
            <w:tcBorders>
              <w:top w:val="nil"/>
              <w:left w:val="nil"/>
              <w:bottom w:val="single" w:sz="4" w:space="0" w:color="7F7F7F"/>
              <w:right w:val="single" w:sz="4" w:space="0" w:color="7F7F7F"/>
            </w:tcBorders>
            <w:shd w:val="clear" w:color="auto" w:fill="auto"/>
            <w:noWrap/>
            <w:vAlign w:val="center"/>
            <w:hideMark/>
          </w:tcPr>
          <w:p w14:paraId="521486C7" w14:textId="77777777" w:rsidR="000D43EF" w:rsidRPr="006C5573" w:rsidRDefault="000D43EF" w:rsidP="007D7BB5">
            <w:pPr>
              <w:pStyle w:val="Tabletext"/>
              <w:jc w:val="center"/>
            </w:pPr>
            <w:r w:rsidRPr="006C5573">
              <w:t>1.80</w:t>
            </w:r>
          </w:p>
        </w:tc>
        <w:tc>
          <w:tcPr>
            <w:tcW w:w="0" w:type="auto"/>
            <w:tcBorders>
              <w:top w:val="nil"/>
              <w:left w:val="nil"/>
              <w:bottom w:val="single" w:sz="4" w:space="0" w:color="7F7F7F"/>
              <w:right w:val="single" w:sz="4" w:space="0" w:color="7F7F7F"/>
            </w:tcBorders>
            <w:shd w:val="clear" w:color="auto" w:fill="auto"/>
            <w:noWrap/>
            <w:vAlign w:val="center"/>
            <w:hideMark/>
          </w:tcPr>
          <w:p w14:paraId="78836166" w14:textId="77777777" w:rsidR="000D43EF" w:rsidRPr="006C5573" w:rsidRDefault="000D43EF" w:rsidP="007D7BB5">
            <w:pPr>
              <w:pStyle w:val="Tabletext"/>
              <w:jc w:val="center"/>
            </w:pPr>
            <w:r w:rsidRPr="006C5573">
              <w:t>1.00</w:t>
            </w:r>
          </w:p>
        </w:tc>
      </w:tr>
      <w:tr w:rsidR="000D43EF" w:rsidRPr="006C5573" w14:paraId="06796B16"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8D8B0A" w14:textId="77777777" w:rsidR="000D43EF" w:rsidRPr="006C5573" w:rsidRDefault="000D43EF" w:rsidP="007D7BB5">
            <w:pPr>
              <w:pStyle w:val="Tabletext"/>
            </w:pPr>
            <w:r w:rsidRPr="006C5573">
              <w:t>-3dB beamwidth (vertical) (°)</w:t>
            </w:r>
          </w:p>
        </w:tc>
        <w:tc>
          <w:tcPr>
            <w:tcW w:w="0" w:type="auto"/>
            <w:tcBorders>
              <w:top w:val="nil"/>
              <w:left w:val="nil"/>
              <w:bottom w:val="single" w:sz="4" w:space="0" w:color="7F7F7F"/>
              <w:right w:val="single" w:sz="4" w:space="0" w:color="7F7F7F"/>
            </w:tcBorders>
            <w:shd w:val="clear" w:color="auto" w:fill="auto"/>
            <w:noWrap/>
            <w:vAlign w:val="center"/>
            <w:hideMark/>
          </w:tcPr>
          <w:p w14:paraId="711BD1CD" w14:textId="77777777" w:rsidR="000D43EF" w:rsidRPr="006C5573" w:rsidRDefault="000D43EF" w:rsidP="007D7BB5">
            <w:pPr>
              <w:pStyle w:val="Tabletext"/>
              <w:jc w:val="center"/>
            </w:pPr>
            <w:r w:rsidRPr="006C5573">
              <w:t>0.75</w:t>
            </w:r>
          </w:p>
        </w:tc>
        <w:tc>
          <w:tcPr>
            <w:tcW w:w="0" w:type="auto"/>
            <w:tcBorders>
              <w:top w:val="nil"/>
              <w:left w:val="nil"/>
              <w:bottom w:val="single" w:sz="4" w:space="0" w:color="7F7F7F"/>
              <w:right w:val="single" w:sz="4" w:space="0" w:color="7F7F7F"/>
            </w:tcBorders>
            <w:shd w:val="clear" w:color="auto" w:fill="auto"/>
            <w:noWrap/>
            <w:vAlign w:val="center"/>
            <w:hideMark/>
          </w:tcPr>
          <w:p w14:paraId="534C9723"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3C4F08AF"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3F0CFBCA" w14:textId="77777777" w:rsidR="000D43EF" w:rsidRPr="006C5573" w:rsidRDefault="000D43EF" w:rsidP="007D7BB5">
            <w:pPr>
              <w:pStyle w:val="Tabletext"/>
              <w:jc w:val="center"/>
            </w:pPr>
            <w:r w:rsidRPr="006C5573">
              <w:t>1.70</w:t>
            </w:r>
          </w:p>
        </w:tc>
        <w:tc>
          <w:tcPr>
            <w:tcW w:w="0" w:type="auto"/>
            <w:tcBorders>
              <w:top w:val="nil"/>
              <w:left w:val="nil"/>
              <w:bottom w:val="single" w:sz="4" w:space="0" w:color="7F7F7F"/>
              <w:right w:val="single" w:sz="4" w:space="0" w:color="7F7F7F"/>
            </w:tcBorders>
            <w:shd w:val="clear" w:color="auto" w:fill="auto"/>
            <w:noWrap/>
            <w:vAlign w:val="center"/>
            <w:hideMark/>
          </w:tcPr>
          <w:p w14:paraId="70244288" w14:textId="77777777" w:rsidR="000D43EF" w:rsidRPr="006C5573" w:rsidRDefault="000D43EF" w:rsidP="007D7BB5">
            <w:pPr>
              <w:pStyle w:val="Tabletext"/>
              <w:jc w:val="center"/>
            </w:pPr>
            <w:r w:rsidRPr="006C5573">
              <w:t>1.40</w:t>
            </w:r>
          </w:p>
        </w:tc>
        <w:tc>
          <w:tcPr>
            <w:tcW w:w="0" w:type="auto"/>
            <w:tcBorders>
              <w:top w:val="nil"/>
              <w:left w:val="nil"/>
              <w:bottom w:val="single" w:sz="4" w:space="0" w:color="7F7F7F"/>
              <w:right w:val="single" w:sz="4" w:space="0" w:color="7F7F7F"/>
            </w:tcBorders>
            <w:shd w:val="clear" w:color="auto" w:fill="auto"/>
            <w:noWrap/>
            <w:vAlign w:val="center"/>
            <w:hideMark/>
          </w:tcPr>
          <w:p w14:paraId="3A19468E" w14:textId="77777777" w:rsidR="000D43EF" w:rsidRPr="006C5573" w:rsidRDefault="000D43EF" w:rsidP="007D7BB5">
            <w:pPr>
              <w:pStyle w:val="Tabletext"/>
              <w:jc w:val="center"/>
            </w:pPr>
            <w:r w:rsidRPr="006C5573">
              <w:t>1.80</w:t>
            </w:r>
          </w:p>
        </w:tc>
        <w:tc>
          <w:tcPr>
            <w:tcW w:w="0" w:type="auto"/>
            <w:tcBorders>
              <w:top w:val="nil"/>
              <w:left w:val="nil"/>
              <w:bottom w:val="single" w:sz="4" w:space="0" w:color="7F7F7F"/>
              <w:right w:val="single" w:sz="4" w:space="0" w:color="7F7F7F"/>
            </w:tcBorders>
            <w:shd w:val="clear" w:color="auto" w:fill="auto"/>
            <w:noWrap/>
            <w:vAlign w:val="center"/>
            <w:hideMark/>
          </w:tcPr>
          <w:p w14:paraId="76B485AE" w14:textId="77777777" w:rsidR="000D43EF" w:rsidRPr="006C5573" w:rsidRDefault="000D43EF" w:rsidP="007D7BB5">
            <w:pPr>
              <w:pStyle w:val="Tabletext"/>
              <w:jc w:val="center"/>
            </w:pPr>
            <w:r w:rsidRPr="006C5573">
              <w:t>1.00</w:t>
            </w:r>
          </w:p>
        </w:tc>
      </w:tr>
      <w:tr w:rsidR="000D43EF" w:rsidRPr="006C5573" w14:paraId="1C7B62B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0DDCAB" w14:textId="77777777" w:rsidR="000D43EF" w:rsidRPr="006C5573" w:rsidRDefault="000D43EF" w:rsidP="007D7BB5">
            <w:pPr>
              <w:pStyle w:val="Tabletext"/>
            </w:pPr>
            <w:r w:rsidRPr="006C5573">
              <w:t>IFOV Area (km²)</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DD7765E" w14:textId="77777777" w:rsidR="000D43EF" w:rsidRPr="006C5573" w:rsidRDefault="000D43EF" w:rsidP="007D7BB5">
            <w:pPr>
              <w:pStyle w:val="Tabletext"/>
              <w:jc w:val="center"/>
            </w:pPr>
            <w:r w:rsidRPr="006C5573">
              <w:t>306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DE4E3B8" w14:textId="77777777" w:rsidR="000D43EF" w:rsidRPr="006C5573" w:rsidRDefault="000D43EF" w:rsidP="007D7BB5">
            <w:pPr>
              <w:pStyle w:val="Tabletext"/>
              <w:jc w:val="center"/>
            </w:pPr>
            <w:r w:rsidRPr="006C5573">
              <w:t>7153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100CF14" w14:textId="77777777" w:rsidR="000D43EF" w:rsidRPr="006C5573" w:rsidRDefault="000D43EF" w:rsidP="007D7BB5">
            <w:pPr>
              <w:pStyle w:val="Tabletext"/>
              <w:jc w:val="center"/>
            </w:pPr>
            <w:r w:rsidRPr="006C5573">
              <w:t>1288</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71505CF" w14:textId="77777777" w:rsidR="000D43EF" w:rsidRPr="006C5573" w:rsidRDefault="000D43EF" w:rsidP="007D7BB5">
            <w:pPr>
              <w:pStyle w:val="Tabletext"/>
              <w:jc w:val="center"/>
            </w:pPr>
            <w:r w:rsidRPr="006C5573">
              <w:t>1802</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C8CC458" w14:textId="77777777" w:rsidR="000D43EF" w:rsidRPr="006C5573" w:rsidRDefault="000D43EF" w:rsidP="007D7BB5">
            <w:pPr>
              <w:pStyle w:val="Tabletext"/>
              <w:jc w:val="center"/>
            </w:pPr>
            <w:r w:rsidRPr="006C5573">
              <w:t>855</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F553E42" w14:textId="77777777" w:rsidR="000D43EF" w:rsidRPr="006C5573" w:rsidRDefault="000D43EF" w:rsidP="007D7BB5">
            <w:pPr>
              <w:pStyle w:val="Tabletext"/>
              <w:jc w:val="center"/>
            </w:pPr>
            <w:r w:rsidRPr="006C5573">
              <w:t>491</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4423F19" w14:textId="77777777" w:rsidR="000D43EF" w:rsidRPr="006C5573" w:rsidRDefault="000D43EF" w:rsidP="007D7BB5">
            <w:pPr>
              <w:pStyle w:val="Tabletext"/>
              <w:jc w:val="center"/>
            </w:pPr>
            <w:r w:rsidRPr="006C5573">
              <w:t>1549</w:t>
            </w:r>
          </w:p>
        </w:tc>
      </w:tr>
    </w:tbl>
    <w:p w14:paraId="448809DC"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21</w:t>
      </w:r>
      <w:r w:rsidRPr="006C5573">
        <w:rPr>
          <w:szCs w:val="24"/>
        </w:rPr>
        <w:fldChar w:fldCharType="end"/>
      </w:r>
    </w:p>
    <w:p w14:paraId="31EF19E9" w14:textId="77777777" w:rsidR="000D43EF" w:rsidRPr="006C5573" w:rsidRDefault="000D43EF" w:rsidP="000D43EF">
      <w:pPr>
        <w:pStyle w:val="Tabletitle"/>
        <w:rPr>
          <w:szCs w:val="24"/>
        </w:rPr>
      </w:pPr>
      <w:r w:rsidRPr="006C5573">
        <w:rPr>
          <w:szCs w:val="24"/>
        </w:rPr>
        <w:t>Technical EESS parameters for passive sensors F14 to F18 in 24 GHz</w:t>
      </w:r>
    </w:p>
    <w:tbl>
      <w:tblPr>
        <w:tblW w:w="9465" w:type="dxa"/>
        <w:tblLook w:val="04A0" w:firstRow="1" w:lastRow="0" w:firstColumn="1" w:lastColumn="0" w:noHBand="0" w:noVBand="1"/>
      </w:tblPr>
      <w:tblGrid>
        <w:gridCol w:w="3685"/>
        <w:gridCol w:w="1237"/>
        <w:gridCol w:w="1104"/>
        <w:gridCol w:w="1104"/>
        <w:gridCol w:w="1231"/>
        <w:gridCol w:w="1104"/>
      </w:tblGrid>
      <w:tr w:rsidR="000D43EF" w:rsidRPr="006C5573" w14:paraId="27A5972D" w14:textId="77777777" w:rsidTr="007D7BB5">
        <w:trPr>
          <w:tblHeader/>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C315" w14:textId="77777777" w:rsidR="000D43EF" w:rsidRPr="006C5573" w:rsidRDefault="000D43EF" w:rsidP="007D7BB5">
            <w:pPr>
              <w:pStyle w:val="Tablehead"/>
            </w:pPr>
            <w:r w:rsidRPr="006C5573">
              <w:t>Sensor</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065C262" w14:textId="77777777" w:rsidR="000D43EF" w:rsidRPr="006C5573" w:rsidRDefault="000D43EF" w:rsidP="007D7BB5">
            <w:pPr>
              <w:pStyle w:val="Tablehead"/>
            </w:pPr>
            <w:r w:rsidRPr="006C5573">
              <w:t>F14</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0ADF2DEE" w14:textId="77777777" w:rsidR="000D43EF" w:rsidRPr="006C5573" w:rsidRDefault="000D43EF" w:rsidP="007D7BB5">
            <w:pPr>
              <w:pStyle w:val="Tablehead"/>
            </w:pPr>
            <w:r w:rsidRPr="006C5573">
              <w:t>F15</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2EF1AE65" w14:textId="77777777" w:rsidR="000D43EF" w:rsidRPr="006C5573" w:rsidRDefault="000D43EF" w:rsidP="007D7BB5">
            <w:pPr>
              <w:pStyle w:val="Tablehead"/>
            </w:pPr>
            <w:r w:rsidRPr="006C5573">
              <w:t>F16</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08BC359B" w14:textId="77777777" w:rsidR="000D43EF" w:rsidRPr="006C5573" w:rsidRDefault="000D43EF" w:rsidP="007D7BB5">
            <w:pPr>
              <w:pStyle w:val="Tablehead"/>
            </w:pPr>
            <w:r w:rsidRPr="006C5573">
              <w:t>F17</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376137C7" w14:textId="77777777" w:rsidR="000D43EF" w:rsidRPr="006C5573" w:rsidRDefault="000D43EF" w:rsidP="007D7BB5">
            <w:pPr>
              <w:pStyle w:val="Tablehead"/>
            </w:pPr>
            <w:r w:rsidRPr="006C5573">
              <w:t>F18</w:t>
            </w:r>
          </w:p>
        </w:tc>
      </w:tr>
      <w:tr w:rsidR="000D43EF" w:rsidRPr="006C5573" w14:paraId="480F8093" w14:textId="77777777" w:rsidTr="007D7BB5">
        <w:tc>
          <w:tcPr>
            <w:tcW w:w="3685" w:type="dxa"/>
            <w:tcBorders>
              <w:top w:val="nil"/>
              <w:left w:val="single" w:sz="4" w:space="0" w:color="auto"/>
              <w:bottom w:val="single" w:sz="4" w:space="0" w:color="auto"/>
              <w:right w:val="single" w:sz="4" w:space="0" w:color="auto"/>
            </w:tcBorders>
            <w:shd w:val="clear" w:color="auto" w:fill="auto"/>
            <w:vAlign w:val="center"/>
            <w:hideMark/>
          </w:tcPr>
          <w:p w14:paraId="16A55093" w14:textId="77777777" w:rsidR="000D43EF" w:rsidRPr="006C5573" w:rsidRDefault="000D43EF" w:rsidP="007D7BB5">
            <w:pPr>
              <w:pStyle w:val="Tabletext"/>
            </w:pPr>
            <w:r w:rsidRPr="006C5573">
              <w:t>Sensor Type</w:t>
            </w:r>
          </w:p>
        </w:tc>
        <w:tc>
          <w:tcPr>
            <w:tcW w:w="1237" w:type="dxa"/>
            <w:tcBorders>
              <w:top w:val="nil"/>
              <w:left w:val="nil"/>
              <w:bottom w:val="single" w:sz="4" w:space="0" w:color="auto"/>
              <w:right w:val="single" w:sz="4" w:space="0" w:color="auto"/>
            </w:tcBorders>
            <w:shd w:val="clear" w:color="auto" w:fill="auto"/>
            <w:vAlign w:val="center"/>
            <w:hideMark/>
          </w:tcPr>
          <w:p w14:paraId="5F10C5DB" w14:textId="77777777" w:rsidR="000D43EF" w:rsidRPr="006C5573" w:rsidRDefault="000D43EF" w:rsidP="007D7BB5">
            <w:pPr>
              <w:pStyle w:val="Tabletext"/>
              <w:jc w:val="center"/>
            </w:pPr>
            <w:r w:rsidRPr="006C5573">
              <w:t>Conical scan</w:t>
            </w:r>
          </w:p>
        </w:tc>
        <w:tc>
          <w:tcPr>
            <w:tcW w:w="1104" w:type="dxa"/>
            <w:tcBorders>
              <w:top w:val="nil"/>
              <w:left w:val="nil"/>
              <w:bottom w:val="single" w:sz="4" w:space="0" w:color="auto"/>
              <w:right w:val="single" w:sz="4" w:space="0" w:color="auto"/>
            </w:tcBorders>
            <w:shd w:val="clear" w:color="auto" w:fill="auto"/>
            <w:vAlign w:val="center"/>
            <w:hideMark/>
          </w:tcPr>
          <w:p w14:paraId="21835414" w14:textId="77777777" w:rsidR="000D43EF" w:rsidRPr="006C5573" w:rsidRDefault="000D43EF" w:rsidP="007D7BB5">
            <w:pPr>
              <w:pStyle w:val="Tabletext"/>
              <w:jc w:val="center"/>
            </w:pPr>
            <w:r w:rsidRPr="006C5573">
              <w:t>Conical scan</w:t>
            </w:r>
          </w:p>
        </w:tc>
        <w:tc>
          <w:tcPr>
            <w:tcW w:w="1104" w:type="dxa"/>
            <w:tcBorders>
              <w:top w:val="nil"/>
              <w:left w:val="nil"/>
              <w:bottom w:val="single" w:sz="4" w:space="0" w:color="auto"/>
              <w:right w:val="single" w:sz="4" w:space="0" w:color="auto"/>
            </w:tcBorders>
            <w:shd w:val="clear" w:color="auto" w:fill="auto"/>
            <w:vAlign w:val="center"/>
            <w:hideMark/>
          </w:tcPr>
          <w:p w14:paraId="463D3DDC" w14:textId="77777777" w:rsidR="000D43EF" w:rsidRPr="006C5573" w:rsidRDefault="000D43EF" w:rsidP="007D7BB5">
            <w:pPr>
              <w:pStyle w:val="Tabletext"/>
              <w:jc w:val="center"/>
            </w:pPr>
            <w:r w:rsidRPr="006C5573">
              <w:t>Conical scan</w:t>
            </w:r>
          </w:p>
        </w:tc>
        <w:tc>
          <w:tcPr>
            <w:tcW w:w="1231" w:type="dxa"/>
            <w:tcBorders>
              <w:top w:val="nil"/>
              <w:left w:val="nil"/>
              <w:bottom w:val="single" w:sz="4" w:space="0" w:color="auto"/>
              <w:right w:val="single" w:sz="4" w:space="0" w:color="auto"/>
            </w:tcBorders>
            <w:shd w:val="clear" w:color="auto" w:fill="auto"/>
            <w:vAlign w:val="center"/>
            <w:hideMark/>
          </w:tcPr>
          <w:p w14:paraId="367AFC69" w14:textId="77777777" w:rsidR="000D43EF" w:rsidRPr="006C5573" w:rsidRDefault="000D43EF" w:rsidP="007D7BB5">
            <w:pPr>
              <w:pStyle w:val="Tabletext"/>
              <w:jc w:val="center"/>
            </w:pPr>
            <w:r w:rsidRPr="006C5573">
              <w:t>Fixed pointing</w:t>
            </w:r>
          </w:p>
        </w:tc>
        <w:tc>
          <w:tcPr>
            <w:tcW w:w="1104" w:type="dxa"/>
            <w:tcBorders>
              <w:top w:val="nil"/>
              <w:left w:val="nil"/>
              <w:bottom w:val="single" w:sz="4" w:space="0" w:color="auto"/>
              <w:right w:val="single" w:sz="4" w:space="0" w:color="auto"/>
            </w:tcBorders>
            <w:shd w:val="clear" w:color="auto" w:fill="auto"/>
            <w:vAlign w:val="center"/>
            <w:hideMark/>
          </w:tcPr>
          <w:p w14:paraId="273219AB" w14:textId="77777777" w:rsidR="000D43EF" w:rsidRPr="006C5573" w:rsidRDefault="000D43EF" w:rsidP="007D7BB5">
            <w:pPr>
              <w:pStyle w:val="Tabletext"/>
              <w:jc w:val="center"/>
            </w:pPr>
            <w:r w:rsidRPr="006C5573">
              <w:t>Conical scan</w:t>
            </w:r>
          </w:p>
        </w:tc>
      </w:tr>
      <w:tr w:rsidR="000D43EF" w:rsidRPr="006C5573" w14:paraId="2593205A"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5C45DDF" w14:textId="77777777" w:rsidR="000D43EF" w:rsidRPr="006C5573" w:rsidRDefault="000D43EF" w:rsidP="007D7BB5">
            <w:pPr>
              <w:pStyle w:val="Tabletext"/>
            </w:pPr>
            <w:r w:rsidRPr="006C5573">
              <w:t>Frequency (GHz)</w:t>
            </w:r>
          </w:p>
        </w:tc>
        <w:tc>
          <w:tcPr>
            <w:tcW w:w="1237" w:type="dxa"/>
            <w:tcBorders>
              <w:top w:val="nil"/>
              <w:left w:val="nil"/>
              <w:bottom w:val="single" w:sz="4" w:space="0" w:color="auto"/>
              <w:right w:val="single" w:sz="4" w:space="0" w:color="auto"/>
            </w:tcBorders>
            <w:shd w:val="clear" w:color="auto" w:fill="auto"/>
            <w:noWrap/>
            <w:vAlign w:val="center"/>
            <w:hideMark/>
          </w:tcPr>
          <w:p w14:paraId="2951FF04"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49B10F79"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28AB78B0" w14:textId="77777777" w:rsidR="000D43EF" w:rsidRPr="006C5573" w:rsidRDefault="000D43EF" w:rsidP="007D7BB5">
            <w:pPr>
              <w:pStyle w:val="Tabletext"/>
              <w:jc w:val="center"/>
            </w:pPr>
            <w:r w:rsidRPr="006C5573">
              <w:t>23.9</w:t>
            </w:r>
          </w:p>
        </w:tc>
        <w:tc>
          <w:tcPr>
            <w:tcW w:w="1231" w:type="dxa"/>
            <w:tcBorders>
              <w:top w:val="nil"/>
              <w:left w:val="nil"/>
              <w:bottom w:val="single" w:sz="4" w:space="0" w:color="auto"/>
              <w:right w:val="single" w:sz="4" w:space="0" w:color="auto"/>
            </w:tcBorders>
            <w:shd w:val="clear" w:color="auto" w:fill="auto"/>
            <w:noWrap/>
            <w:vAlign w:val="center"/>
            <w:hideMark/>
          </w:tcPr>
          <w:p w14:paraId="5541C8B6"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57BDC09D" w14:textId="77777777" w:rsidR="000D43EF" w:rsidRPr="006C5573" w:rsidRDefault="000D43EF" w:rsidP="007D7BB5">
            <w:pPr>
              <w:pStyle w:val="Tabletext"/>
              <w:jc w:val="center"/>
            </w:pPr>
            <w:r w:rsidRPr="006C5573">
              <w:t>23.9</w:t>
            </w:r>
          </w:p>
        </w:tc>
      </w:tr>
      <w:tr w:rsidR="000D43EF" w:rsidRPr="006C5573" w14:paraId="18B94552"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84CE3F4" w14:textId="77777777" w:rsidR="000D43EF" w:rsidRPr="006C5573" w:rsidRDefault="000D43EF" w:rsidP="007D7BB5">
            <w:pPr>
              <w:pStyle w:val="Tabletext"/>
            </w:pPr>
            <w:r w:rsidRPr="006C5573">
              <w:t>orbit altitude (km)</w:t>
            </w:r>
          </w:p>
        </w:tc>
        <w:tc>
          <w:tcPr>
            <w:tcW w:w="1237" w:type="dxa"/>
            <w:tcBorders>
              <w:top w:val="nil"/>
              <w:left w:val="nil"/>
              <w:bottom w:val="single" w:sz="4" w:space="0" w:color="auto"/>
              <w:right w:val="single" w:sz="4" w:space="0" w:color="auto"/>
            </w:tcBorders>
            <w:shd w:val="clear" w:color="auto" w:fill="auto"/>
            <w:noWrap/>
            <w:vAlign w:val="center"/>
            <w:hideMark/>
          </w:tcPr>
          <w:p w14:paraId="58D1D783" w14:textId="77777777" w:rsidR="000D43EF" w:rsidRPr="006C5573" w:rsidRDefault="000D43EF" w:rsidP="007D7BB5">
            <w:pPr>
              <w:pStyle w:val="Tabletext"/>
              <w:jc w:val="center"/>
            </w:pPr>
            <w:r w:rsidRPr="006C5573">
              <w:t>407</w:t>
            </w:r>
          </w:p>
        </w:tc>
        <w:tc>
          <w:tcPr>
            <w:tcW w:w="1104" w:type="dxa"/>
            <w:tcBorders>
              <w:top w:val="nil"/>
              <w:left w:val="nil"/>
              <w:bottom w:val="single" w:sz="4" w:space="0" w:color="auto"/>
              <w:right w:val="single" w:sz="4" w:space="0" w:color="auto"/>
            </w:tcBorders>
            <w:shd w:val="clear" w:color="auto" w:fill="auto"/>
            <w:noWrap/>
            <w:vAlign w:val="center"/>
            <w:hideMark/>
          </w:tcPr>
          <w:p w14:paraId="0545AE8F" w14:textId="77777777" w:rsidR="000D43EF" w:rsidRPr="006C5573" w:rsidRDefault="000D43EF" w:rsidP="007D7BB5">
            <w:pPr>
              <w:pStyle w:val="Tabletext"/>
              <w:jc w:val="center"/>
            </w:pPr>
            <w:r w:rsidRPr="006C5573">
              <w:t>407</w:t>
            </w:r>
          </w:p>
        </w:tc>
        <w:tc>
          <w:tcPr>
            <w:tcW w:w="1104" w:type="dxa"/>
            <w:tcBorders>
              <w:top w:val="nil"/>
              <w:left w:val="nil"/>
              <w:bottom w:val="single" w:sz="4" w:space="0" w:color="auto"/>
              <w:right w:val="single" w:sz="4" w:space="0" w:color="auto"/>
            </w:tcBorders>
            <w:shd w:val="clear" w:color="auto" w:fill="auto"/>
            <w:noWrap/>
            <w:vAlign w:val="center"/>
            <w:hideMark/>
          </w:tcPr>
          <w:p w14:paraId="5D4661FD" w14:textId="77777777" w:rsidR="000D43EF" w:rsidRPr="006C5573" w:rsidRDefault="000D43EF" w:rsidP="007D7BB5">
            <w:pPr>
              <w:pStyle w:val="Tabletext"/>
              <w:jc w:val="center"/>
            </w:pPr>
            <w:r w:rsidRPr="006C5573">
              <w:t>970</w:t>
            </w:r>
          </w:p>
        </w:tc>
        <w:tc>
          <w:tcPr>
            <w:tcW w:w="1231" w:type="dxa"/>
            <w:tcBorders>
              <w:top w:val="nil"/>
              <w:left w:val="nil"/>
              <w:bottom w:val="single" w:sz="4" w:space="0" w:color="auto"/>
              <w:right w:val="single" w:sz="4" w:space="0" w:color="auto"/>
            </w:tcBorders>
            <w:shd w:val="clear" w:color="auto" w:fill="auto"/>
            <w:noWrap/>
            <w:vAlign w:val="center"/>
            <w:hideMark/>
          </w:tcPr>
          <w:p w14:paraId="702A1008" w14:textId="77777777" w:rsidR="000D43EF" w:rsidRPr="006C5573" w:rsidRDefault="000D43EF" w:rsidP="007D7BB5">
            <w:pPr>
              <w:pStyle w:val="Tabletext"/>
              <w:jc w:val="center"/>
            </w:pPr>
            <w:r w:rsidRPr="006C5573">
              <w:t>970</w:t>
            </w:r>
          </w:p>
        </w:tc>
        <w:tc>
          <w:tcPr>
            <w:tcW w:w="1104" w:type="dxa"/>
            <w:tcBorders>
              <w:top w:val="nil"/>
              <w:left w:val="nil"/>
              <w:bottom w:val="single" w:sz="4" w:space="0" w:color="auto"/>
              <w:right w:val="single" w:sz="4" w:space="0" w:color="auto"/>
            </w:tcBorders>
            <w:shd w:val="clear" w:color="auto" w:fill="auto"/>
            <w:noWrap/>
            <w:vAlign w:val="center"/>
            <w:hideMark/>
          </w:tcPr>
          <w:p w14:paraId="18B5FD0B" w14:textId="77777777" w:rsidR="000D43EF" w:rsidRPr="006C5573" w:rsidRDefault="000D43EF" w:rsidP="007D7BB5">
            <w:pPr>
              <w:pStyle w:val="Tabletext"/>
              <w:jc w:val="center"/>
            </w:pPr>
            <w:r w:rsidRPr="006C5573">
              <w:t>665.96</w:t>
            </w:r>
          </w:p>
        </w:tc>
      </w:tr>
      <w:tr w:rsidR="000D43EF" w:rsidRPr="006C5573" w14:paraId="50316F9F"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6A528B8" w14:textId="77777777" w:rsidR="000D43EF" w:rsidRPr="006C5573" w:rsidRDefault="000D43EF" w:rsidP="007D7BB5">
            <w:pPr>
              <w:pStyle w:val="Tabletext"/>
            </w:pPr>
            <w:r w:rsidRPr="006C5573">
              <w:t>Off-nadir angle (°)</w:t>
            </w:r>
          </w:p>
        </w:tc>
        <w:tc>
          <w:tcPr>
            <w:tcW w:w="1237" w:type="dxa"/>
            <w:tcBorders>
              <w:top w:val="nil"/>
              <w:left w:val="nil"/>
              <w:bottom w:val="single" w:sz="4" w:space="0" w:color="auto"/>
              <w:right w:val="single" w:sz="4" w:space="0" w:color="auto"/>
            </w:tcBorders>
            <w:shd w:val="clear" w:color="auto" w:fill="auto"/>
            <w:noWrap/>
            <w:vAlign w:val="center"/>
            <w:hideMark/>
          </w:tcPr>
          <w:p w14:paraId="5917CAB9" w14:textId="77777777" w:rsidR="000D43EF" w:rsidRPr="006C5573" w:rsidRDefault="000D43EF" w:rsidP="007D7BB5">
            <w:pPr>
              <w:pStyle w:val="Tabletext"/>
              <w:jc w:val="center"/>
            </w:pPr>
            <w:r w:rsidRPr="006C5573">
              <w:t>48.6</w:t>
            </w:r>
          </w:p>
        </w:tc>
        <w:tc>
          <w:tcPr>
            <w:tcW w:w="1104" w:type="dxa"/>
            <w:tcBorders>
              <w:top w:val="nil"/>
              <w:left w:val="nil"/>
              <w:bottom w:val="single" w:sz="4" w:space="0" w:color="auto"/>
              <w:right w:val="single" w:sz="4" w:space="0" w:color="auto"/>
            </w:tcBorders>
            <w:shd w:val="clear" w:color="auto" w:fill="auto"/>
            <w:noWrap/>
            <w:vAlign w:val="center"/>
            <w:hideMark/>
          </w:tcPr>
          <w:p w14:paraId="00C8F7AC" w14:textId="77777777" w:rsidR="000D43EF" w:rsidRPr="006C5573" w:rsidRDefault="000D43EF" w:rsidP="007D7BB5">
            <w:pPr>
              <w:pStyle w:val="Tabletext"/>
              <w:jc w:val="center"/>
            </w:pPr>
            <w:r w:rsidRPr="006C5573">
              <w:t>48.5</w:t>
            </w:r>
          </w:p>
        </w:tc>
        <w:tc>
          <w:tcPr>
            <w:tcW w:w="1104" w:type="dxa"/>
            <w:tcBorders>
              <w:top w:val="nil"/>
              <w:left w:val="nil"/>
              <w:bottom w:val="single" w:sz="4" w:space="0" w:color="auto"/>
              <w:right w:val="single" w:sz="4" w:space="0" w:color="auto"/>
            </w:tcBorders>
            <w:shd w:val="clear" w:color="auto" w:fill="auto"/>
            <w:noWrap/>
            <w:vAlign w:val="center"/>
            <w:hideMark/>
          </w:tcPr>
          <w:p w14:paraId="38D23A81" w14:textId="77777777" w:rsidR="000D43EF" w:rsidRPr="006C5573" w:rsidRDefault="000D43EF" w:rsidP="007D7BB5">
            <w:pPr>
              <w:pStyle w:val="Tabletext"/>
              <w:jc w:val="center"/>
            </w:pPr>
            <w:r w:rsidRPr="006C5573">
              <w:t>44</w:t>
            </w:r>
          </w:p>
        </w:tc>
        <w:tc>
          <w:tcPr>
            <w:tcW w:w="1231" w:type="dxa"/>
            <w:tcBorders>
              <w:top w:val="nil"/>
              <w:left w:val="nil"/>
              <w:bottom w:val="single" w:sz="4" w:space="0" w:color="auto"/>
              <w:right w:val="single" w:sz="4" w:space="0" w:color="auto"/>
            </w:tcBorders>
            <w:shd w:val="clear" w:color="auto" w:fill="auto"/>
            <w:noWrap/>
            <w:vAlign w:val="center"/>
            <w:hideMark/>
          </w:tcPr>
          <w:p w14:paraId="741B4978" w14:textId="77777777" w:rsidR="000D43EF" w:rsidRPr="006C5573" w:rsidRDefault="000D43EF" w:rsidP="007D7BB5">
            <w:pPr>
              <w:pStyle w:val="Tabletext"/>
              <w:jc w:val="center"/>
            </w:pPr>
            <w:r w:rsidRPr="006C5573">
              <w:t>2.2</w:t>
            </w:r>
          </w:p>
        </w:tc>
        <w:tc>
          <w:tcPr>
            <w:tcW w:w="1104" w:type="dxa"/>
            <w:tcBorders>
              <w:top w:val="nil"/>
              <w:left w:val="nil"/>
              <w:bottom w:val="single" w:sz="4" w:space="0" w:color="auto"/>
              <w:right w:val="single" w:sz="4" w:space="0" w:color="auto"/>
            </w:tcBorders>
            <w:shd w:val="clear" w:color="auto" w:fill="auto"/>
            <w:noWrap/>
            <w:vAlign w:val="center"/>
            <w:hideMark/>
          </w:tcPr>
          <w:p w14:paraId="55DE6765" w14:textId="77777777" w:rsidR="000D43EF" w:rsidRPr="006C5573" w:rsidRDefault="000D43EF" w:rsidP="007D7BB5">
            <w:pPr>
              <w:pStyle w:val="Tabletext"/>
              <w:jc w:val="center"/>
            </w:pPr>
            <w:r w:rsidRPr="006C5573">
              <w:t>47.7</w:t>
            </w:r>
          </w:p>
        </w:tc>
      </w:tr>
      <w:tr w:rsidR="000D43EF" w:rsidRPr="006C5573" w14:paraId="638D9741"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394101D"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1237" w:type="dxa"/>
            <w:tcBorders>
              <w:top w:val="nil"/>
              <w:left w:val="nil"/>
              <w:bottom w:val="single" w:sz="4" w:space="0" w:color="auto"/>
              <w:right w:val="single" w:sz="4" w:space="0" w:color="auto"/>
            </w:tcBorders>
            <w:shd w:val="clear" w:color="auto" w:fill="auto"/>
            <w:noWrap/>
            <w:vAlign w:val="center"/>
            <w:hideMark/>
          </w:tcPr>
          <w:p w14:paraId="323AEAD9" w14:textId="77777777" w:rsidR="000D43EF" w:rsidRPr="006C5573" w:rsidRDefault="000D43EF" w:rsidP="007D7BB5">
            <w:pPr>
              <w:pStyle w:val="Tabletext"/>
              <w:jc w:val="center"/>
            </w:pPr>
            <w:r w:rsidRPr="006C5573">
              <w:t>46.5</w:t>
            </w:r>
          </w:p>
        </w:tc>
        <w:tc>
          <w:tcPr>
            <w:tcW w:w="1104" w:type="dxa"/>
            <w:tcBorders>
              <w:top w:val="nil"/>
              <w:left w:val="nil"/>
              <w:bottom w:val="single" w:sz="4" w:space="0" w:color="auto"/>
              <w:right w:val="single" w:sz="4" w:space="0" w:color="auto"/>
            </w:tcBorders>
            <w:shd w:val="clear" w:color="auto" w:fill="auto"/>
            <w:noWrap/>
            <w:vAlign w:val="center"/>
            <w:hideMark/>
          </w:tcPr>
          <w:p w14:paraId="19505728" w14:textId="77777777" w:rsidR="000D43EF" w:rsidRPr="006C5573" w:rsidRDefault="000D43EF" w:rsidP="007D7BB5">
            <w:pPr>
              <w:pStyle w:val="Tabletext"/>
              <w:jc w:val="center"/>
            </w:pPr>
            <w:r w:rsidRPr="006C5573">
              <w:t>46.6</w:t>
            </w:r>
          </w:p>
        </w:tc>
        <w:tc>
          <w:tcPr>
            <w:tcW w:w="1104" w:type="dxa"/>
            <w:tcBorders>
              <w:top w:val="nil"/>
              <w:left w:val="nil"/>
              <w:bottom w:val="single" w:sz="4" w:space="0" w:color="auto"/>
              <w:right w:val="single" w:sz="4" w:space="0" w:color="auto"/>
            </w:tcBorders>
            <w:shd w:val="clear" w:color="auto" w:fill="auto"/>
            <w:noWrap/>
            <w:vAlign w:val="center"/>
            <w:hideMark/>
          </w:tcPr>
          <w:p w14:paraId="3A2C6895" w14:textId="77777777" w:rsidR="000D43EF" w:rsidRPr="006C5573" w:rsidRDefault="000D43EF" w:rsidP="007D7BB5">
            <w:pPr>
              <w:pStyle w:val="Tabletext"/>
              <w:jc w:val="center"/>
            </w:pPr>
            <w:r w:rsidRPr="006C5573">
              <w:t>45</w:t>
            </w:r>
          </w:p>
        </w:tc>
        <w:tc>
          <w:tcPr>
            <w:tcW w:w="1231" w:type="dxa"/>
            <w:tcBorders>
              <w:top w:val="nil"/>
              <w:left w:val="nil"/>
              <w:bottom w:val="single" w:sz="4" w:space="0" w:color="auto"/>
              <w:right w:val="single" w:sz="4" w:space="0" w:color="auto"/>
            </w:tcBorders>
            <w:shd w:val="clear" w:color="auto" w:fill="auto"/>
            <w:noWrap/>
            <w:vAlign w:val="center"/>
            <w:hideMark/>
          </w:tcPr>
          <w:p w14:paraId="54B4E7CE" w14:textId="77777777" w:rsidR="000D43EF" w:rsidRPr="006C5573" w:rsidRDefault="000D43EF" w:rsidP="007D7BB5">
            <w:pPr>
              <w:pStyle w:val="Tabletext"/>
              <w:jc w:val="center"/>
            </w:pPr>
            <w:r w:rsidRPr="006C5573">
              <w:t>45</w:t>
            </w:r>
          </w:p>
        </w:tc>
        <w:tc>
          <w:tcPr>
            <w:tcW w:w="1104" w:type="dxa"/>
            <w:tcBorders>
              <w:top w:val="nil"/>
              <w:left w:val="nil"/>
              <w:bottom w:val="single" w:sz="4" w:space="0" w:color="auto"/>
              <w:right w:val="single" w:sz="4" w:space="0" w:color="auto"/>
            </w:tcBorders>
            <w:shd w:val="clear" w:color="auto" w:fill="auto"/>
            <w:noWrap/>
            <w:vAlign w:val="center"/>
            <w:hideMark/>
          </w:tcPr>
          <w:p w14:paraId="3B2DB535" w14:textId="77777777" w:rsidR="000D43EF" w:rsidRPr="006C5573" w:rsidRDefault="000D43EF" w:rsidP="007D7BB5">
            <w:pPr>
              <w:pStyle w:val="Tabletext"/>
              <w:jc w:val="center"/>
            </w:pPr>
            <w:r w:rsidRPr="006C5573">
              <w:t>48.5</w:t>
            </w:r>
          </w:p>
        </w:tc>
      </w:tr>
      <w:tr w:rsidR="000D43EF" w:rsidRPr="006C5573" w14:paraId="46E7B8EB"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9F0931F" w14:textId="77777777" w:rsidR="000D43EF" w:rsidRPr="006C5573" w:rsidRDefault="000D43EF" w:rsidP="007D7BB5">
            <w:pPr>
              <w:pStyle w:val="Tabletext"/>
            </w:pPr>
            <w:r w:rsidRPr="006C5573">
              <w:t>Incidence angle at footprint (°)</w:t>
            </w:r>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2D48E56E" w14:textId="77777777" w:rsidR="000D43EF" w:rsidRPr="006C5573" w:rsidRDefault="000D43EF" w:rsidP="007D7BB5">
            <w:pPr>
              <w:pStyle w:val="Tabletext"/>
              <w:jc w:val="center"/>
            </w:pPr>
            <w:r w:rsidRPr="006C5573">
              <w:t>52.9</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0966648" w14:textId="77777777" w:rsidR="000D43EF" w:rsidRPr="006C5573" w:rsidRDefault="000D43EF" w:rsidP="007D7BB5">
            <w:pPr>
              <w:pStyle w:val="Tabletext"/>
              <w:jc w:val="center"/>
            </w:pPr>
            <w:r w:rsidRPr="006C5573">
              <w:t>52.8</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04DEB047" w14:textId="77777777" w:rsidR="000D43EF" w:rsidRPr="006C5573" w:rsidRDefault="000D43EF" w:rsidP="007D7BB5">
            <w:pPr>
              <w:pStyle w:val="Tabletext"/>
              <w:jc w:val="center"/>
            </w:pPr>
            <w:r w:rsidRPr="006C5573">
              <w:t>53.2</w:t>
            </w:r>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6E1D3848" w14:textId="77777777" w:rsidR="000D43EF" w:rsidRPr="006C5573" w:rsidRDefault="000D43EF" w:rsidP="007D7BB5">
            <w:pPr>
              <w:pStyle w:val="Tabletext"/>
              <w:jc w:val="center"/>
            </w:pPr>
            <w:r w:rsidRPr="006C5573">
              <w:t>2.5</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72050D9A" w14:textId="77777777" w:rsidR="000D43EF" w:rsidRPr="006C5573" w:rsidRDefault="000D43EF" w:rsidP="007D7BB5">
            <w:pPr>
              <w:pStyle w:val="Tabletext"/>
              <w:jc w:val="center"/>
            </w:pPr>
            <w:r w:rsidRPr="006C5573">
              <w:t>54.8</w:t>
            </w:r>
          </w:p>
        </w:tc>
      </w:tr>
      <w:tr w:rsidR="000D43EF" w:rsidRPr="006C5573" w14:paraId="2CCF1A71"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2ADDF78" w14:textId="77777777" w:rsidR="000D43EF" w:rsidRPr="006C5573" w:rsidRDefault="000D43EF" w:rsidP="007D7BB5">
            <w:pPr>
              <w:pStyle w:val="Tabletext"/>
            </w:pPr>
            <w:r w:rsidRPr="006C5573">
              <w:t>Estimated Angle from Ground to Sensor (°)</w:t>
            </w:r>
          </w:p>
        </w:tc>
        <w:tc>
          <w:tcPr>
            <w:tcW w:w="1237" w:type="dxa"/>
            <w:tcBorders>
              <w:top w:val="nil"/>
              <w:left w:val="nil"/>
              <w:bottom w:val="single" w:sz="4" w:space="0" w:color="7F7F7F"/>
              <w:right w:val="single" w:sz="4" w:space="0" w:color="7F7F7F"/>
            </w:tcBorders>
            <w:shd w:val="clear" w:color="auto" w:fill="auto"/>
            <w:noWrap/>
            <w:vAlign w:val="center"/>
            <w:hideMark/>
          </w:tcPr>
          <w:p w14:paraId="2362DF1A" w14:textId="77777777" w:rsidR="000D43EF" w:rsidRPr="006C5573" w:rsidRDefault="000D43EF" w:rsidP="007D7BB5">
            <w:pPr>
              <w:pStyle w:val="Tabletext"/>
              <w:jc w:val="center"/>
            </w:pPr>
            <w:r w:rsidRPr="006C5573">
              <w:t>37.1</w:t>
            </w:r>
          </w:p>
        </w:tc>
        <w:tc>
          <w:tcPr>
            <w:tcW w:w="1104" w:type="dxa"/>
            <w:tcBorders>
              <w:top w:val="nil"/>
              <w:left w:val="nil"/>
              <w:bottom w:val="single" w:sz="4" w:space="0" w:color="7F7F7F"/>
              <w:right w:val="single" w:sz="4" w:space="0" w:color="7F7F7F"/>
            </w:tcBorders>
            <w:shd w:val="clear" w:color="auto" w:fill="auto"/>
            <w:noWrap/>
            <w:vAlign w:val="center"/>
            <w:hideMark/>
          </w:tcPr>
          <w:p w14:paraId="2315C07D" w14:textId="77777777" w:rsidR="000D43EF" w:rsidRPr="006C5573" w:rsidRDefault="000D43EF" w:rsidP="007D7BB5">
            <w:pPr>
              <w:pStyle w:val="Tabletext"/>
              <w:jc w:val="center"/>
            </w:pPr>
            <w:r w:rsidRPr="006C5573">
              <w:t>37.2</w:t>
            </w:r>
          </w:p>
        </w:tc>
        <w:tc>
          <w:tcPr>
            <w:tcW w:w="1104" w:type="dxa"/>
            <w:tcBorders>
              <w:top w:val="nil"/>
              <w:left w:val="nil"/>
              <w:bottom w:val="single" w:sz="4" w:space="0" w:color="7F7F7F"/>
              <w:right w:val="single" w:sz="4" w:space="0" w:color="7F7F7F"/>
            </w:tcBorders>
            <w:shd w:val="clear" w:color="auto" w:fill="auto"/>
            <w:noWrap/>
            <w:vAlign w:val="center"/>
            <w:hideMark/>
          </w:tcPr>
          <w:p w14:paraId="14863F4C" w14:textId="77777777" w:rsidR="000D43EF" w:rsidRPr="006C5573" w:rsidRDefault="000D43EF" w:rsidP="007D7BB5">
            <w:pPr>
              <w:pStyle w:val="Tabletext"/>
              <w:jc w:val="center"/>
            </w:pPr>
            <w:r w:rsidRPr="006C5573">
              <w:t>36.8</w:t>
            </w:r>
          </w:p>
        </w:tc>
        <w:tc>
          <w:tcPr>
            <w:tcW w:w="1231" w:type="dxa"/>
            <w:tcBorders>
              <w:top w:val="nil"/>
              <w:left w:val="nil"/>
              <w:bottom w:val="single" w:sz="4" w:space="0" w:color="7F7F7F"/>
              <w:right w:val="single" w:sz="4" w:space="0" w:color="7F7F7F"/>
            </w:tcBorders>
            <w:shd w:val="clear" w:color="auto" w:fill="auto"/>
            <w:noWrap/>
            <w:vAlign w:val="center"/>
            <w:hideMark/>
          </w:tcPr>
          <w:p w14:paraId="7D370FD0" w14:textId="77777777" w:rsidR="000D43EF" w:rsidRPr="006C5573" w:rsidRDefault="000D43EF" w:rsidP="007D7BB5">
            <w:pPr>
              <w:pStyle w:val="Tabletext"/>
              <w:jc w:val="center"/>
            </w:pPr>
            <w:r w:rsidRPr="006C5573">
              <w:t>87.5</w:t>
            </w:r>
          </w:p>
        </w:tc>
        <w:tc>
          <w:tcPr>
            <w:tcW w:w="1104" w:type="dxa"/>
            <w:tcBorders>
              <w:top w:val="nil"/>
              <w:left w:val="nil"/>
              <w:bottom w:val="single" w:sz="4" w:space="0" w:color="7F7F7F"/>
              <w:right w:val="single" w:sz="4" w:space="0" w:color="7F7F7F"/>
            </w:tcBorders>
            <w:shd w:val="clear" w:color="auto" w:fill="auto"/>
            <w:noWrap/>
            <w:vAlign w:val="center"/>
            <w:hideMark/>
          </w:tcPr>
          <w:p w14:paraId="44668A29" w14:textId="77777777" w:rsidR="000D43EF" w:rsidRPr="006C5573" w:rsidRDefault="000D43EF" w:rsidP="007D7BB5">
            <w:pPr>
              <w:pStyle w:val="Tabletext"/>
              <w:jc w:val="center"/>
            </w:pPr>
            <w:r w:rsidRPr="006C5573">
              <w:t>35.2</w:t>
            </w:r>
          </w:p>
        </w:tc>
      </w:tr>
      <w:tr w:rsidR="000D43EF" w:rsidRPr="006C5573" w14:paraId="4AE32349"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03628D6" w14:textId="77777777" w:rsidR="000D43EF" w:rsidRPr="006C5573" w:rsidRDefault="000D43EF" w:rsidP="007D7BB5">
            <w:pPr>
              <w:pStyle w:val="Tabletext"/>
            </w:pPr>
            <w:r w:rsidRPr="006C5573">
              <w:t>Slant path distance (km)</w:t>
            </w:r>
          </w:p>
        </w:tc>
        <w:tc>
          <w:tcPr>
            <w:tcW w:w="1237" w:type="dxa"/>
            <w:tcBorders>
              <w:top w:val="nil"/>
              <w:left w:val="nil"/>
              <w:bottom w:val="single" w:sz="4" w:space="0" w:color="7F7F7F"/>
              <w:right w:val="single" w:sz="4" w:space="0" w:color="7F7F7F"/>
            </w:tcBorders>
            <w:shd w:val="clear" w:color="auto" w:fill="auto"/>
            <w:noWrap/>
            <w:vAlign w:val="center"/>
            <w:hideMark/>
          </w:tcPr>
          <w:p w14:paraId="58C94DAB" w14:textId="77777777" w:rsidR="000D43EF" w:rsidRPr="006C5573" w:rsidRDefault="000D43EF" w:rsidP="007D7BB5">
            <w:pPr>
              <w:pStyle w:val="Tabletext"/>
              <w:jc w:val="center"/>
            </w:pPr>
            <w:r w:rsidRPr="006C5573">
              <w:t>643.1</w:t>
            </w:r>
          </w:p>
        </w:tc>
        <w:tc>
          <w:tcPr>
            <w:tcW w:w="1104" w:type="dxa"/>
            <w:tcBorders>
              <w:top w:val="nil"/>
              <w:left w:val="nil"/>
              <w:bottom w:val="single" w:sz="4" w:space="0" w:color="7F7F7F"/>
              <w:right w:val="single" w:sz="4" w:space="0" w:color="7F7F7F"/>
            </w:tcBorders>
            <w:shd w:val="clear" w:color="auto" w:fill="auto"/>
            <w:noWrap/>
            <w:vAlign w:val="center"/>
            <w:hideMark/>
          </w:tcPr>
          <w:p w14:paraId="3DB56E3D" w14:textId="77777777" w:rsidR="000D43EF" w:rsidRPr="006C5573" w:rsidRDefault="000D43EF" w:rsidP="007D7BB5">
            <w:pPr>
              <w:pStyle w:val="Tabletext"/>
              <w:jc w:val="center"/>
            </w:pPr>
            <w:r w:rsidRPr="006C5573">
              <w:t>641.6</w:t>
            </w:r>
          </w:p>
        </w:tc>
        <w:tc>
          <w:tcPr>
            <w:tcW w:w="1104" w:type="dxa"/>
            <w:tcBorders>
              <w:top w:val="nil"/>
              <w:left w:val="nil"/>
              <w:bottom w:val="single" w:sz="4" w:space="0" w:color="7F7F7F"/>
              <w:right w:val="single" w:sz="4" w:space="0" w:color="7F7F7F"/>
            </w:tcBorders>
            <w:shd w:val="clear" w:color="auto" w:fill="auto"/>
            <w:noWrap/>
            <w:vAlign w:val="center"/>
            <w:hideMark/>
          </w:tcPr>
          <w:p w14:paraId="7453012F" w14:textId="77777777" w:rsidR="000D43EF" w:rsidRPr="006C5573" w:rsidRDefault="000D43EF" w:rsidP="007D7BB5">
            <w:pPr>
              <w:pStyle w:val="Tabletext"/>
              <w:jc w:val="center"/>
            </w:pPr>
            <w:r w:rsidRPr="006C5573">
              <w:t>1461.7</w:t>
            </w:r>
          </w:p>
        </w:tc>
        <w:tc>
          <w:tcPr>
            <w:tcW w:w="1231" w:type="dxa"/>
            <w:tcBorders>
              <w:top w:val="nil"/>
              <w:left w:val="nil"/>
              <w:bottom w:val="single" w:sz="4" w:space="0" w:color="7F7F7F"/>
              <w:right w:val="single" w:sz="4" w:space="0" w:color="7F7F7F"/>
            </w:tcBorders>
            <w:shd w:val="clear" w:color="auto" w:fill="auto"/>
            <w:noWrap/>
            <w:vAlign w:val="center"/>
            <w:hideMark/>
          </w:tcPr>
          <w:p w14:paraId="2F615EE9" w14:textId="77777777" w:rsidR="000D43EF" w:rsidRPr="006C5573" w:rsidRDefault="000D43EF" w:rsidP="007D7BB5">
            <w:pPr>
              <w:pStyle w:val="Tabletext"/>
              <w:jc w:val="center"/>
            </w:pPr>
            <w:r w:rsidRPr="006C5573">
              <w:t>970.8</w:t>
            </w:r>
          </w:p>
        </w:tc>
        <w:tc>
          <w:tcPr>
            <w:tcW w:w="1104" w:type="dxa"/>
            <w:tcBorders>
              <w:top w:val="nil"/>
              <w:left w:val="nil"/>
              <w:bottom w:val="single" w:sz="4" w:space="0" w:color="7F7F7F"/>
              <w:right w:val="single" w:sz="4" w:space="0" w:color="7F7F7F"/>
            </w:tcBorders>
            <w:shd w:val="clear" w:color="auto" w:fill="auto"/>
            <w:noWrap/>
            <w:vAlign w:val="center"/>
            <w:hideMark/>
          </w:tcPr>
          <w:p w14:paraId="4582EDA1" w14:textId="77777777" w:rsidR="000D43EF" w:rsidRPr="006C5573" w:rsidRDefault="000D43EF" w:rsidP="007D7BB5">
            <w:pPr>
              <w:pStyle w:val="Tabletext"/>
              <w:jc w:val="center"/>
            </w:pPr>
            <w:r w:rsidRPr="006C5573">
              <w:t>1061.7</w:t>
            </w:r>
          </w:p>
        </w:tc>
      </w:tr>
      <w:tr w:rsidR="000D43EF" w:rsidRPr="006C5573" w14:paraId="23928FEB"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06CD93A5" w14:textId="77777777" w:rsidR="000D43EF" w:rsidRPr="006C5573" w:rsidRDefault="000D43EF" w:rsidP="007D7BB5">
            <w:pPr>
              <w:pStyle w:val="Tabletext"/>
            </w:pPr>
            <w:r w:rsidRPr="006C5573">
              <w:t>Antenna diameter (m)</w:t>
            </w:r>
          </w:p>
        </w:tc>
        <w:tc>
          <w:tcPr>
            <w:tcW w:w="1237" w:type="dxa"/>
            <w:tcBorders>
              <w:top w:val="nil"/>
              <w:left w:val="nil"/>
              <w:bottom w:val="single" w:sz="4" w:space="0" w:color="7F7F7F"/>
              <w:right w:val="single" w:sz="4" w:space="0" w:color="7F7F7F"/>
            </w:tcBorders>
            <w:shd w:val="clear" w:color="auto" w:fill="auto"/>
            <w:noWrap/>
            <w:vAlign w:val="center"/>
            <w:hideMark/>
          </w:tcPr>
          <w:p w14:paraId="17A5D88A" w14:textId="77777777" w:rsidR="000D43EF" w:rsidRPr="006C5573" w:rsidRDefault="000D43EF" w:rsidP="007D7BB5">
            <w:pPr>
              <w:pStyle w:val="Tabletext"/>
              <w:jc w:val="center"/>
            </w:pPr>
            <w:r w:rsidRPr="006C5573">
              <w:t>1.09</w:t>
            </w:r>
          </w:p>
        </w:tc>
        <w:tc>
          <w:tcPr>
            <w:tcW w:w="1104" w:type="dxa"/>
            <w:tcBorders>
              <w:top w:val="nil"/>
              <w:left w:val="nil"/>
              <w:bottom w:val="single" w:sz="4" w:space="0" w:color="7F7F7F"/>
              <w:right w:val="single" w:sz="4" w:space="0" w:color="7F7F7F"/>
            </w:tcBorders>
            <w:shd w:val="clear" w:color="auto" w:fill="auto"/>
            <w:noWrap/>
            <w:vAlign w:val="center"/>
            <w:hideMark/>
          </w:tcPr>
          <w:p w14:paraId="5070F76E" w14:textId="77777777" w:rsidR="000D43EF" w:rsidRPr="006C5573" w:rsidRDefault="000D43EF" w:rsidP="007D7BB5">
            <w:pPr>
              <w:pStyle w:val="Tabletext"/>
              <w:jc w:val="center"/>
            </w:pPr>
            <w:r w:rsidRPr="006C5573">
              <w:t>1.10</w:t>
            </w:r>
          </w:p>
        </w:tc>
        <w:tc>
          <w:tcPr>
            <w:tcW w:w="1104" w:type="dxa"/>
            <w:tcBorders>
              <w:top w:val="nil"/>
              <w:left w:val="nil"/>
              <w:bottom w:val="single" w:sz="4" w:space="0" w:color="7F7F7F"/>
              <w:right w:val="single" w:sz="4" w:space="0" w:color="7F7F7F"/>
            </w:tcBorders>
            <w:shd w:val="clear" w:color="auto" w:fill="auto"/>
            <w:noWrap/>
            <w:vAlign w:val="center"/>
            <w:hideMark/>
          </w:tcPr>
          <w:p w14:paraId="18D113E0" w14:textId="77777777" w:rsidR="000D43EF" w:rsidRPr="006C5573" w:rsidRDefault="000D43EF" w:rsidP="007D7BB5">
            <w:pPr>
              <w:pStyle w:val="Tabletext"/>
              <w:jc w:val="center"/>
            </w:pPr>
            <w:r w:rsidRPr="006C5573">
              <w:t>0.92</w:t>
            </w:r>
          </w:p>
        </w:tc>
        <w:tc>
          <w:tcPr>
            <w:tcW w:w="1231" w:type="dxa"/>
            <w:tcBorders>
              <w:top w:val="nil"/>
              <w:left w:val="nil"/>
              <w:bottom w:val="single" w:sz="4" w:space="0" w:color="7F7F7F"/>
              <w:right w:val="single" w:sz="4" w:space="0" w:color="7F7F7F"/>
            </w:tcBorders>
            <w:shd w:val="clear" w:color="auto" w:fill="auto"/>
            <w:noWrap/>
            <w:vAlign w:val="center"/>
            <w:hideMark/>
          </w:tcPr>
          <w:p w14:paraId="27F434D8" w14:textId="77777777" w:rsidR="000D43EF" w:rsidRPr="006C5573" w:rsidRDefault="000D43EF" w:rsidP="007D7BB5">
            <w:pPr>
              <w:pStyle w:val="Tabletext"/>
              <w:jc w:val="center"/>
            </w:pPr>
            <w:r w:rsidRPr="006C5573">
              <w:t>0.92</w:t>
            </w:r>
          </w:p>
        </w:tc>
        <w:tc>
          <w:tcPr>
            <w:tcW w:w="1104" w:type="dxa"/>
            <w:tcBorders>
              <w:top w:val="nil"/>
              <w:left w:val="nil"/>
              <w:bottom w:val="single" w:sz="4" w:space="0" w:color="7F7F7F"/>
              <w:right w:val="single" w:sz="4" w:space="0" w:color="7F7F7F"/>
            </w:tcBorders>
            <w:shd w:val="clear" w:color="auto" w:fill="auto"/>
            <w:noWrap/>
            <w:vAlign w:val="center"/>
            <w:hideMark/>
          </w:tcPr>
          <w:p w14:paraId="5E9C0C59" w14:textId="77777777" w:rsidR="000D43EF" w:rsidRPr="006C5573" w:rsidRDefault="000D43EF" w:rsidP="007D7BB5">
            <w:pPr>
              <w:pStyle w:val="Tabletext"/>
              <w:jc w:val="center"/>
            </w:pPr>
            <w:r w:rsidRPr="006C5573">
              <w:t>1.37</w:t>
            </w:r>
          </w:p>
        </w:tc>
      </w:tr>
      <w:tr w:rsidR="000D43EF" w:rsidRPr="006C5573" w14:paraId="4947072C"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8A7FF31" w14:textId="77777777" w:rsidR="000D43EF" w:rsidRPr="006C5573" w:rsidRDefault="000D43EF" w:rsidP="007D7BB5">
            <w:pPr>
              <w:pStyle w:val="Tabletext"/>
            </w:pPr>
            <w:r w:rsidRPr="006C5573">
              <w:t>-3</w:t>
            </w:r>
            <w:r>
              <w:t>-</w:t>
            </w:r>
            <w:r w:rsidRPr="006C5573">
              <w:t>dB beamwidth (horizontal) (°)</w:t>
            </w:r>
          </w:p>
        </w:tc>
        <w:tc>
          <w:tcPr>
            <w:tcW w:w="1237" w:type="dxa"/>
            <w:tcBorders>
              <w:top w:val="nil"/>
              <w:left w:val="nil"/>
              <w:bottom w:val="single" w:sz="4" w:space="0" w:color="7F7F7F"/>
              <w:right w:val="single" w:sz="4" w:space="0" w:color="7F7F7F"/>
            </w:tcBorders>
            <w:shd w:val="clear" w:color="auto" w:fill="auto"/>
            <w:noWrap/>
            <w:vAlign w:val="center"/>
            <w:hideMark/>
          </w:tcPr>
          <w:p w14:paraId="6FF5C5F4" w14:textId="77777777" w:rsidR="000D43EF" w:rsidRPr="006C5573" w:rsidRDefault="000D43EF" w:rsidP="007D7BB5">
            <w:pPr>
              <w:pStyle w:val="Tabletext"/>
              <w:jc w:val="center"/>
            </w:pPr>
            <w:r w:rsidRPr="006C5573">
              <w:t>0.80</w:t>
            </w:r>
          </w:p>
        </w:tc>
        <w:tc>
          <w:tcPr>
            <w:tcW w:w="1104" w:type="dxa"/>
            <w:tcBorders>
              <w:top w:val="nil"/>
              <w:left w:val="nil"/>
              <w:bottom w:val="single" w:sz="4" w:space="0" w:color="7F7F7F"/>
              <w:right w:val="single" w:sz="4" w:space="0" w:color="7F7F7F"/>
            </w:tcBorders>
            <w:shd w:val="clear" w:color="auto" w:fill="auto"/>
            <w:noWrap/>
            <w:vAlign w:val="center"/>
            <w:hideMark/>
          </w:tcPr>
          <w:p w14:paraId="42B80299" w14:textId="77777777" w:rsidR="000D43EF" w:rsidRPr="006C5573" w:rsidRDefault="000D43EF" w:rsidP="007D7BB5">
            <w:pPr>
              <w:pStyle w:val="Tabletext"/>
              <w:jc w:val="center"/>
            </w:pPr>
            <w:r w:rsidRPr="006C5573">
              <w:t>0.85</w:t>
            </w:r>
          </w:p>
        </w:tc>
        <w:tc>
          <w:tcPr>
            <w:tcW w:w="1104" w:type="dxa"/>
            <w:tcBorders>
              <w:top w:val="nil"/>
              <w:left w:val="nil"/>
              <w:bottom w:val="single" w:sz="4" w:space="0" w:color="7F7F7F"/>
              <w:right w:val="single" w:sz="4" w:space="0" w:color="7F7F7F"/>
            </w:tcBorders>
            <w:shd w:val="clear" w:color="auto" w:fill="auto"/>
            <w:noWrap/>
            <w:vAlign w:val="center"/>
            <w:hideMark/>
          </w:tcPr>
          <w:p w14:paraId="28488312" w14:textId="77777777" w:rsidR="000D43EF" w:rsidRPr="006C5573" w:rsidRDefault="000D43EF" w:rsidP="007D7BB5">
            <w:pPr>
              <w:pStyle w:val="Tabletext"/>
              <w:jc w:val="center"/>
            </w:pPr>
            <w:r w:rsidRPr="006C5573">
              <w:t>1.12</w:t>
            </w:r>
          </w:p>
        </w:tc>
        <w:tc>
          <w:tcPr>
            <w:tcW w:w="1231" w:type="dxa"/>
            <w:tcBorders>
              <w:top w:val="nil"/>
              <w:left w:val="nil"/>
              <w:bottom w:val="single" w:sz="4" w:space="0" w:color="7F7F7F"/>
              <w:right w:val="single" w:sz="4" w:space="0" w:color="7F7F7F"/>
            </w:tcBorders>
            <w:shd w:val="clear" w:color="auto" w:fill="auto"/>
            <w:noWrap/>
            <w:vAlign w:val="center"/>
            <w:hideMark/>
          </w:tcPr>
          <w:p w14:paraId="00D91B11" w14:textId="77777777" w:rsidR="000D43EF" w:rsidRPr="006C5573" w:rsidRDefault="000D43EF" w:rsidP="007D7BB5">
            <w:pPr>
              <w:pStyle w:val="Tabletext"/>
              <w:jc w:val="center"/>
            </w:pPr>
            <w:r w:rsidRPr="006C5573">
              <w:t>1.12</w:t>
            </w:r>
          </w:p>
        </w:tc>
        <w:tc>
          <w:tcPr>
            <w:tcW w:w="1104" w:type="dxa"/>
            <w:tcBorders>
              <w:top w:val="nil"/>
              <w:left w:val="nil"/>
              <w:bottom w:val="single" w:sz="4" w:space="0" w:color="7F7F7F"/>
              <w:right w:val="single" w:sz="4" w:space="0" w:color="7F7F7F"/>
            </w:tcBorders>
            <w:shd w:val="clear" w:color="auto" w:fill="auto"/>
            <w:noWrap/>
            <w:vAlign w:val="center"/>
            <w:hideMark/>
          </w:tcPr>
          <w:p w14:paraId="23F00044" w14:textId="77777777" w:rsidR="000D43EF" w:rsidRPr="006C5573" w:rsidRDefault="000D43EF" w:rsidP="007D7BB5">
            <w:pPr>
              <w:pStyle w:val="Tabletext"/>
              <w:jc w:val="center"/>
            </w:pPr>
            <w:r w:rsidRPr="006C5573">
              <w:t>0.65</w:t>
            </w:r>
          </w:p>
        </w:tc>
      </w:tr>
      <w:tr w:rsidR="000D43EF" w:rsidRPr="006C5573" w14:paraId="10EAC34E"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4EAF97D" w14:textId="77777777" w:rsidR="000D43EF" w:rsidRPr="006C5573" w:rsidRDefault="000D43EF" w:rsidP="007D7BB5">
            <w:pPr>
              <w:pStyle w:val="Tabletext"/>
            </w:pPr>
            <w:r w:rsidRPr="006C5573">
              <w:t>-3</w:t>
            </w:r>
            <w:r>
              <w:t>-</w:t>
            </w:r>
            <w:r w:rsidRPr="006C5573">
              <w:t>dB beamwidth (vertical) (°)</w:t>
            </w:r>
          </w:p>
        </w:tc>
        <w:tc>
          <w:tcPr>
            <w:tcW w:w="1237" w:type="dxa"/>
            <w:tcBorders>
              <w:top w:val="nil"/>
              <w:left w:val="nil"/>
              <w:bottom w:val="single" w:sz="4" w:space="0" w:color="7F7F7F"/>
              <w:right w:val="single" w:sz="4" w:space="0" w:color="7F7F7F"/>
            </w:tcBorders>
            <w:shd w:val="clear" w:color="auto" w:fill="auto"/>
            <w:noWrap/>
            <w:vAlign w:val="center"/>
            <w:hideMark/>
          </w:tcPr>
          <w:p w14:paraId="0572121F" w14:textId="77777777" w:rsidR="000D43EF" w:rsidRPr="006C5573" w:rsidRDefault="000D43EF" w:rsidP="007D7BB5">
            <w:pPr>
              <w:pStyle w:val="Tabletext"/>
              <w:jc w:val="center"/>
            </w:pPr>
            <w:r w:rsidRPr="006C5573">
              <w:t>0.80</w:t>
            </w:r>
          </w:p>
        </w:tc>
        <w:tc>
          <w:tcPr>
            <w:tcW w:w="1104" w:type="dxa"/>
            <w:tcBorders>
              <w:top w:val="nil"/>
              <w:left w:val="nil"/>
              <w:bottom w:val="single" w:sz="4" w:space="0" w:color="7F7F7F"/>
              <w:right w:val="single" w:sz="4" w:space="0" w:color="7F7F7F"/>
            </w:tcBorders>
            <w:shd w:val="clear" w:color="auto" w:fill="auto"/>
            <w:noWrap/>
            <w:vAlign w:val="center"/>
            <w:hideMark/>
          </w:tcPr>
          <w:p w14:paraId="042DDD59" w14:textId="77777777" w:rsidR="000D43EF" w:rsidRPr="006C5573" w:rsidRDefault="000D43EF" w:rsidP="007D7BB5">
            <w:pPr>
              <w:pStyle w:val="Tabletext"/>
              <w:jc w:val="center"/>
            </w:pPr>
            <w:r w:rsidRPr="006C5573">
              <w:t>0.85</w:t>
            </w:r>
          </w:p>
        </w:tc>
        <w:tc>
          <w:tcPr>
            <w:tcW w:w="1104" w:type="dxa"/>
            <w:tcBorders>
              <w:top w:val="nil"/>
              <w:left w:val="nil"/>
              <w:bottom w:val="single" w:sz="4" w:space="0" w:color="7F7F7F"/>
              <w:right w:val="single" w:sz="4" w:space="0" w:color="7F7F7F"/>
            </w:tcBorders>
            <w:shd w:val="clear" w:color="auto" w:fill="auto"/>
            <w:noWrap/>
            <w:vAlign w:val="center"/>
            <w:hideMark/>
          </w:tcPr>
          <w:p w14:paraId="6E9147A4" w14:textId="77777777" w:rsidR="000D43EF" w:rsidRPr="006C5573" w:rsidRDefault="000D43EF" w:rsidP="007D7BB5">
            <w:pPr>
              <w:pStyle w:val="Tabletext"/>
              <w:jc w:val="center"/>
            </w:pPr>
            <w:r w:rsidRPr="006C5573">
              <w:t>1.12</w:t>
            </w:r>
          </w:p>
        </w:tc>
        <w:tc>
          <w:tcPr>
            <w:tcW w:w="1231" w:type="dxa"/>
            <w:tcBorders>
              <w:top w:val="nil"/>
              <w:left w:val="nil"/>
              <w:bottom w:val="single" w:sz="4" w:space="0" w:color="7F7F7F"/>
              <w:right w:val="single" w:sz="4" w:space="0" w:color="7F7F7F"/>
            </w:tcBorders>
            <w:shd w:val="clear" w:color="auto" w:fill="auto"/>
            <w:noWrap/>
            <w:vAlign w:val="center"/>
            <w:hideMark/>
          </w:tcPr>
          <w:p w14:paraId="56765424" w14:textId="77777777" w:rsidR="000D43EF" w:rsidRPr="006C5573" w:rsidRDefault="000D43EF" w:rsidP="007D7BB5">
            <w:pPr>
              <w:pStyle w:val="Tabletext"/>
              <w:jc w:val="center"/>
            </w:pPr>
            <w:r w:rsidRPr="006C5573">
              <w:t>1.12</w:t>
            </w:r>
          </w:p>
        </w:tc>
        <w:tc>
          <w:tcPr>
            <w:tcW w:w="1104" w:type="dxa"/>
            <w:tcBorders>
              <w:top w:val="nil"/>
              <w:left w:val="nil"/>
              <w:bottom w:val="single" w:sz="4" w:space="0" w:color="7F7F7F"/>
              <w:right w:val="single" w:sz="4" w:space="0" w:color="7F7F7F"/>
            </w:tcBorders>
            <w:shd w:val="clear" w:color="auto" w:fill="auto"/>
            <w:noWrap/>
            <w:vAlign w:val="center"/>
            <w:hideMark/>
          </w:tcPr>
          <w:p w14:paraId="1486C2C5" w14:textId="77777777" w:rsidR="000D43EF" w:rsidRPr="006C5573" w:rsidRDefault="000D43EF" w:rsidP="007D7BB5">
            <w:pPr>
              <w:pStyle w:val="Tabletext"/>
              <w:jc w:val="center"/>
            </w:pPr>
            <w:r w:rsidRPr="006C5573">
              <w:t>0.65</w:t>
            </w:r>
          </w:p>
        </w:tc>
      </w:tr>
      <w:tr w:rsidR="000D43EF" w:rsidRPr="006C5573" w14:paraId="133DB67F"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1953429B" w14:textId="77777777" w:rsidR="000D43EF" w:rsidRPr="006C5573" w:rsidRDefault="000D43EF" w:rsidP="007D7BB5">
            <w:pPr>
              <w:pStyle w:val="Tabletext"/>
            </w:pPr>
            <w:r w:rsidRPr="006C5573">
              <w:t>IFOV Area (km²)</w:t>
            </w:r>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2A2F01C9" w14:textId="77777777" w:rsidR="000D43EF" w:rsidRPr="006C5573" w:rsidRDefault="000D43EF" w:rsidP="007D7BB5">
            <w:pPr>
              <w:pStyle w:val="Tabletext"/>
              <w:jc w:val="center"/>
            </w:pPr>
            <w:r w:rsidRPr="006C5573">
              <w:t>106</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8644ED0" w14:textId="77777777" w:rsidR="000D43EF" w:rsidRPr="006C5573" w:rsidRDefault="000D43EF" w:rsidP="007D7BB5">
            <w:pPr>
              <w:pStyle w:val="Tabletext"/>
              <w:jc w:val="center"/>
            </w:pPr>
            <w:r w:rsidRPr="006C5573">
              <w:t>122</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B3076BF" w14:textId="77777777" w:rsidR="000D43EF" w:rsidRPr="006C5573" w:rsidRDefault="000D43EF" w:rsidP="007D7BB5">
            <w:pPr>
              <w:pStyle w:val="Tabletext"/>
              <w:jc w:val="center"/>
            </w:pPr>
            <w:r w:rsidRPr="006C5573">
              <w:t>933</w:t>
            </w:r>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3D4880E3" w14:textId="77777777" w:rsidR="000D43EF" w:rsidRPr="006C5573" w:rsidRDefault="000D43EF" w:rsidP="007D7BB5">
            <w:pPr>
              <w:pStyle w:val="Tabletext"/>
              <w:jc w:val="center"/>
            </w:pPr>
            <w:r w:rsidRPr="006C5573">
              <w:t>216</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218555EA" w14:textId="77777777" w:rsidR="000D43EF" w:rsidRPr="006C5573" w:rsidRDefault="000D43EF" w:rsidP="007D7BB5">
            <w:pPr>
              <w:pStyle w:val="Tabletext"/>
              <w:jc w:val="center"/>
            </w:pPr>
            <w:r w:rsidRPr="006C5573">
              <w:t>264</w:t>
            </w:r>
          </w:p>
        </w:tc>
      </w:tr>
    </w:tbl>
    <w:p w14:paraId="418EDA5D" w14:textId="77777777" w:rsidR="000D43EF" w:rsidRDefault="000D43EF" w:rsidP="000D43EF">
      <w:pPr>
        <w:pStyle w:val="Tablefin"/>
      </w:pPr>
      <w:bookmarkStart w:id="220" w:name="_Toc123716811"/>
    </w:p>
    <w:p w14:paraId="205BEC6A" w14:textId="6A0058D2" w:rsidR="000D43EF" w:rsidRPr="006C5573" w:rsidRDefault="000D43EF" w:rsidP="000D43EF">
      <w:pPr>
        <w:pStyle w:val="Heading3"/>
      </w:pPr>
      <w:r w:rsidRPr="006C5573">
        <w:t>3.6.1</w:t>
      </w:r>
      <w:ins w:id="221" w:author="michael marcus" w:date="2024-04-02T09:54:00Z">
        <w:r w:rsidR="00E730E8">
          <w:t xml:space="preserve">2 </w:t>
        </w:r>
      </w:ins>
      <w:del w:id="222" w:author="michael marcus" w:date="2024-04-02T09:54:00Z">
        <w:r w:rsidRPr="006C5573" w:rsidDel="00E730E8">
          <w:delText>1</w:delText>
        </w:r>
      </w:del>
      <w:r w:rsidRPr="006C5573">
        <w:tab/>
        <w:t>EESS Protection Criteria</w:t>
      </w:r>
      <w:bookmarkEnd w:id="220"/>
    </w:p>
    <w:p w14:paraId="0189750E" w14:textId="77777777" w:rsidR="000D43EF" w:rsidRPr="006C5573" w:rsidRDefault="000D43EF" w:rsidP="000D43EF">
      <w:r w:rsidRPr="006C5573">
        <w:t xml:space="preserve">The EESS (passive) protection criteria are stated in Recommendation ITU-R RS.2017 (2012) “Performance and interference criteria for satellite passive remote </w:t>
      </w:r>
      <w:proofErr w:type="gramStart"/>
      <w:r w:rsidRPr="006C5573">
        <w:t>sensing</w:t>
      </w:r>
      <w:proofErr w:type="gramEnd"/>
      <w:r w:rsidRPr="006C5573">
        <w:t>”</w:t>
      </w:r>
    </w:p>
    <w:p w14:paraId="115C45B3" w14:textId="46984AC6" w:rsidR="000D43EF" w:rsidRPr="006C5573" w:rsidRDefault="000D43EF" w:rsidP="000D43EF">
      <w:r w:rsidRPr="006C5573">
        <w:t xml:space="preserve">In </w:t>
      </w:r>
      <w:r w:rsidRPr="006C5573">
        <w:rPr>
          <w:i/>
          <w:iCs/>
        </w:rPr>
        <w:t>recommends</w:t>
      </w:r>
      <w:r w:rsidRPr="006C5573">
        <w:t xml:space="preserve"> 5, the protection criteria should not be exceeded for more than a percentage of sensor viewing area. In the 24 GHz case, that percentage is 0.01%. The measurement area is a square on the Earth of 2 000 000 km</w:t>
      </w:r>
      <w:r w:rsidRPr="006C5573">
        <w:rPr>
          <w:vertAlign w:val="superscript"/>
        </w:rPr>
        <w:t>2</w:t>
      </w:r>
      <w:r w:rsidRPr="006C5573">
        <w:t xml:space="preserve"> unless otherwise justified. Therefore, the interference criteria of –166 </w:t>
      </w:r>
      <w:proofErr w:type="gramStart"/>
      <w:r w:rsidRPr="006C5573">
        <w:t>dB(</w:t>
      </w:r>
      <w:proofErr w:type="gramEnd"/>
      <w:r w:rsidRPr="006C5573">
        <w:t>W/200 MHz) may not be exceeded in any 200 km</w:t>
      </w:r>
      <w:r w:rsidRPr="006C5573">
        <w:rPr>
          <w:vertAlign w:val="superscript"/>
        </w:rPr>
        <w:t>2</w:t>
      </w:r>
      <w:r w:rsidRPr="006C5573">
        <w:t xml:space="preserve"> area.</w:t>
      </w:r>
    </w:p>
    <w:p w14:paraId="1BEA8C91" w14:textId="77777777" w:rsidR="000D43EF" w:rsidRDefault="000D43EF" w:rsidP="000D43EF">
      <w:pPr>
        <w:pStyle w:val="EditorsNote"/>
        <w:rPr>
          <w:ins w:id="223" w:author="michael marcus" w:date="2024-04-02T09:55:00Z"/>
          <w:i w:val="0"/>
          <w:iCs w:val="0"/>
        </w:rPr>
      </w:pPr>
      <w:r w:rsidRPr="00A2303A">
        <w:rPr>
          <w:i w:val="0"/>
          <w:iCs w:val="0"/>
          <w:highlight w:val="yellow"/>
        </w:rPr>
        <w:t>[</w:t>
      </w:r>
      <w:r w:rsidRPr="006C5573">
        <w:rPr>
          <w:highlight w:val="yellow"/>
        </w:rPr>
        <w:t xml:space="preserve">Editor’s note: </w:t>
      </w:r>
      <w:r>
        <w:rPr>
          <w:highlight w:val="yellow"/>
        </w:rPr>
        <w:t>Views were expressed that t</w:t>
      </w:r>
      <w:r w:rsidRPr="006C5573">
        <w:rPr>
          <w:highlight w:val="yellow"/>
        </w:rPr>
        <w:t xml:space="preserve">he protection criteria in RS.2017 is given for all interference sources and cannot hence be used as such for a single application. It is also reminded that the corresponding EESS (passive) band 23.6-24 GHz was at stake during WRC-19 and has already seen most if not </w:t>
      </w:r>
      <w:proofErr w:type="gramStart"/>
      <w:r w:rsidRPr="006C5573">
        <w:rPr>
          <w:highlight w:val="yellow"/>
        </w:rPr>
        <w:t>all of</w:t>
      </w:r>
      <w:proofErr w:type="gramEnd"/>
      <w:r w:rsidRPr="006C5573">
        <w:rPr>
          <w:highlight w:val="yellow"/>
        </w:rPr>
        <w:t xml:space="preserve"> the interference allowance captured by another applications. The specification of the relevant EESS (passive) protection criteria applicable in this study will require additional consideration, </w:t>
      </w:r>
      <w:proofErr w:type="gramStart"/>
      <w:r w:rsidRPr="006C5573">
        <w:rPr>
          <w:highlight w:val="yellow"/>
        </w:rPr>
        <w:t>in particular with</w:t>
      </w:r>
      <w:proofErr w:type="gramEnd"/>
      <w:r w:rsidRPr="006C5573">
        <w:rPr>
          <w:highlight w:val="yellow"/>
        </w:rPr>
        <w:t xml:space="preserve"> WP7C.</w:t>
      </w:r>
      <w:r w:rsidRPr="00A2303A">
        <w:rPr>
          <w:i w:val="0"/>
          <w:iCs w:val="0"/>
          <w:highlight w:val="yellow"/>
        </w:rPr>
        <w:t>]</w:t>
      </w:r>
    </w:p>
    <w:p w14:paraId="21B441B2" w14:textId="1E662C89" w:rsidR="00E730E8" w:rsidRDefault="00E730E8" w:rsidP="00E730E8">
      <w:pPr>
        <w:pStyle w:val="Heading3"/>
        <w:rPr>
          <w:ins w:id="224" w:author="michael marcus" w:date="2024-04-02T09:56:00Z"/>
        </w:rPr>
      </w:pPr>
      <w:ins w:id="225" w:author="michael marcus" w:date="2024-04-02T09:55:00Z">
        <w:r w:rsidRPr="006C5573">
          <w:t>3.6.1</w:t>
        </w:r>
        <w:r>
          <w:t xml:space="preserve">3 </w:t>
        </w:r>
        <w:r w:rsidRPr="006C5573">
          <w:tab/>
          <w:t>EESS</w:t>
        </w:r>
        <w:r>
          <w:t>(a</w:t>
        </w:r>
      </w:ins>
      <w:ins w:id="226" w:author="michael marcus" w:date="2024-04-02T09:56:00Z">
        <w:r>
          <w:t>)</w:t>
        </w:r>
      </w:ins>
    </w:p>
    <w:p w14:paraId="529EA82A" w14:textId="69C267ED" w:rsidR="00E730E8" w:rsidRPr="00E730E8" w:rsidRDefault="00E730E8">
      <w:pPr>
        <w:rPr>
          <w:ins w:id="227" w:author="michael marcus" w:date="2024-04-02T09:55:00Z"/>
        </w:rPr>
        <w:pPrChange w:id="228" w:author="michael marcus" w:date="2024-04-02T09:57:00Z">
          <w:pPr>
            <w:pStyle w:val="Heading3"/>
          </w:pPr>
        </w:pPrChange>
      </w:pPr>
      <w:ins w:id="229" w:author="michael marcus" w:date="2024-04-02T09:56:00Z">
        <w:r>
          <w:t>The secondary allocation for EESS(a) at</w:t>
        </w:r>
      </w:ins>
      <w:ins w:id="230" w:author="michael marcus" w:date="2024-04-02T17:10:00Z">
        <w:r w:rsidR="005B7790">
          <w:t xml:space="preserve"> </w:t>
        </w:r>
        <w:r w:rsidR="005B7790" w:rsidRPr="005B7790">
          <w:t>24.05-24.25</w:t>
        </w:r>
        <w:r w:rsidR="005B7790">
          <w:t xml:space="preserve"> GHz</w:t>
        </w:r>
      </w:ins>
      <w:ins w:id="231" w:author="michael marcus" w:date="2024-04-02T09:56:00Z">
        <w:r>
          <w:t xml:space="preserve"> </w:t>
        </w:r>
      </w:ins>
      <w:ins w:id="232" w:author="michael marcus" w:date="2024-04-02T17:14:00Z">
        <w:r w:rsidR="005B7790">
          <w:t>i</w:t>
        </w:r>
      </w:ins>
      <w:ins w:id="233" w:author="michael marcus" w:date="2024-04-02T09:56:00Z">
        <w:r>
          <w:t>s subject to</w:t>
        </w:r>
      </w:ins>
      <w:ins w:id="234" w:author="michael marcus" w:date="2024-04-02T17:10:00Z">
        <w:r w:rsidR="005B7790">
          <w:t xml:space="preserve"> </w:t>
        </w:r>
      </w:ins>
      <w:ins w:id="235" w:author="michael marcus" w:date="2024-04-02T09:56:00Z">
        <w:r>
          <w:t>t</w:t>
        </w:r>
      </w:ins>
      <w:ins w:id="236" w:author="michael marcus" w:date="2024-04-02T17:10:00Z">
        <w:r w:rsidR="005B7790">
          <w:t xml:space="preserve">he </w:t>
        </w:r>
      </w:ins>
      <w:ins w:id="237" w:author="michael marcus" w:date="2024-04-02T09:56:00Z">
        <w:r>
          <w:t xml:space="preserve">terms of </w:t>
        </w:r>
      </w:ins>
      <w:ins w:id="238" w:author="NACT" w:date="2024-04-15T16:57:00Z">
        <w:r w:rsidR="006430E7">
          <w:t xml:space="preserve">RR </w:t>
        </w:r>
      </w:ins>
      <w:ins w:id="239" w:author="michael marcus" w:date="2024-04-02T09:56:00Z">
        <w:r>
          <w:rPr>
            <w:b/>
            <w:bCs/>
          </w:rPr>
          <w:t>5.150</w:t>
        </w:r>
        <w:r>
          <w:t xml:space="preserve"> </w:t>
        </w:r>
      </w:ins>
      <w:ins w:id="240" w:author="michael marcus" w:date="2024-04-02T17:10:00Z">
        <w:r w:rsidR="005B7790">
          <w:t>which</w:t>
        </w:r>
      </w:ins>
      <w:ins w:id="241" w:author="michael marcus" w:date="2024-04-02T09:57:00Z">
        <w:r>
          <w:t xml:space="preserve"> states “Radiocommunication services operating within these bands must accept harmful interference which may be caused by these applications.</w:t>
        </w:r>
      </w:ins>
      <w:ins w:id="242" w:author="michael marcus" w:date="2024-04-02T17:10:00Z">
        <w:r w:rsidR="005B7790">
          <w:t>”</w:t>
        </w:r>
      </w:ins>
    </w:p>
    <w:p w14:paraId="463401BB" w14:textId="77777777" w:rsidR="00E730E8" w:rsidRPr="00E730E8" w:rsidRDefault="00E730E8" w:rsidP="000D43EF">
      <w:pPr>
        <w:pStyle w:val="EditorsNote"/>
        <w:rPr>
          <w:i w:val="0"/>
          <w:iCs w:val="0"/>
          <w:rPrChange w:id="243" w:author="michael marcus" w:date="2024-04-02T09:55:00Z">
            <w:rPr/>
          </w:rPrChange>
        </w:rPr>
      </w:pPr>
    </w:p>
    <w:p w14:paraId="101F5FEC" w14:textId="4F65A01D" w:rsidR="000D43EF" w:rsidRPr="006C5573" w:rsidRDefault="000D43EF" w:rsidP="000D43EF">
      <w:pPr>
        <w:pStyle w:val="Heading3"/>
      </w:pPr>
      <w:bookmarkStart w:id="244" w:name="_Toc123716812"/>
      <w:r w:rsidRPr="006C5573">
        <w:t>3.6.1</w:t>
      </w:r>
      <w:ins w:id="245" w:author="michael marcus" w:date="2024-04-02T09:57:00Z">
        <w:r w:rsidR="00E730E8">
          <w:t>14</w:t>
        </w:r>
      </w:ins>
      <w:del w:id="246" w:author="michael marcus" w:date="2024-04-02T09:57:00Z">
        <w:r w:rsidRPr="006C5573" w:rsidDel="00E730E8">
          <w:delText>2</w:delText>
        </w:r>
        <w:r w:rsidRPr="006C5573" w:rsidDel="00E730E8">
          <w:tab/>
        </w:r>
      </w:del>
      <w:bookmarkEnd w:id="244"/>
      <w:r w:rsidRPr="006C5573">
        <w:t>Summary</w:t>
      </w:r>
    </w:p>
    <w:p w14:paraId="1EAF9646" w14:textId="77777777" w:rsidR="000D43EF" w:rsidRDefault="000D43EF" w:rsidP="000D43EF">
      <w:pPr>
        <w:pStyle w:val="EditorsNote"/>
      </w:pPr>
      <w:r w:rsidRPr="00A2303A">
        <w:rPr>
          <w:i w:val="0"/>
          <w:iCs w:val="0"/>
          <w:highlight w:val="yellow"/>
        </w:rPr>
        <w:t>[</w:t>
      </w:r>
      <w:r w:rsidRPr="006C5573">
        <w:rPr>
          <w:highlight w:val="yellow"/>
        </w:rPr>
        <w:t>Editor’s note: The text below has not been discussed and agreed in WP 1A.</w:t>
      </w:r>
      <w:r w:rsidRPr="00A2303A">
        <w:rPr>
          <w:i w:val="0"/>
          <w:iCs w:val="0"/>
          <w:highlight w:val="yellow"/>
        </w:rPr>
        <w:t>]</w:t>
      </w:r>
    </w:p>
    <w:p w14:paraId="5124B9BB" w14:textId="77777777" w:rsidR="000D43EF" w:rsidRDefault="000D43EF" w:rsidP="000D43EF">
      <w:pPr>
        <w:shd w:val="clear" w:color="auto" w:fill="FFFFFF" w:themeFill="background1"/>
        <w:rPr>
          <w:ins w:id="247" w:author="FCC" w:date="2024-04-11T16:01:00Z"/>
        </w:rPr>
      </w:pPr>
      <w:r w:rsidRPr="000F10B7">
        <w:rPr>
          <w:highlight w:val="yellow"/>
        </w:rPr>
        <w:t>[</w:t>
      </w:r>
      <w:r w:rsidRPr="000F10B7">
        <w:rPr>
          <w:i/>
          <w:iCs/>
          <w:highlight w:val="yellow"/>
        </w:rPr>
        <w:t xml:space="preserve">Editor’s note: </w:t>
      </w:r>
      <w:r>
        <w:rPr>
          <w:i/>
          <w:iCs/>
          <w:highlight w:val="yellow"/>
        </w:rPr>
        <w:t>T</w:t>
      </w:r>
      <w:r w:rsidRPr="000F10B7">
        <w:rPr>
          <w:i/>
          <w:iCs/>
          <w:highlight w:val="yellow"/>
        </w:rPr>
        <w:t>his section needs to be further reviewed with respect to the protection of the passive band from the unwanted emissions.</w:t>
      </w:r>
      <w:r>
        <w:rPr>
          <w:i/>
          <w:iCs/>
          <w:highlight w:val="yellow"/>
        </w:rPr>
        <w:t xml:space="preserve"> Protection criteria and characteristics of incumbent services need to be confirmed with relevant Working Parties.</w:t>
      </w:r>
      <w:r w:rsidRPr="000F10B7">
        <w:rPr>
          <w:highlight w:val="yellow"/>
        </w:rPr>
        <w:t>]</w:t>
      </w:r>
    </w:p>
    <w:p w14:paraId="286BE007" w14:textId="77777777" w:rsidR="00F351AE" w:rsidRPr="00DB3849" w:rsidRDefault="00F351AE" w:rsidP="000D43EF">
      <w:pPr>
        <w:shd w:val="clear" w:color="auto" w:fill="FFFFFF" w:themeFill="background1"/>
      </w:pPr>
    </w:p>
    <w:p w14:paraId="08F62945" w14:textId="77777777" w:rsidR="000D43EF" w:rsidRPr="006C5573" w:rsidRDefault="000D43EF" w:rsidP="000D43EF">
      <w:r w:rsidRPr="006C5573">
        <w:rPr>
          <w:highlight w:val="yellow"/>
        </w:rPr>
        <w:t>[</w:t>
      </w:r>
      <w:r w:rsidRPr="006C5573">
        <w:t xml:space="preserve">The WPT ISM technology considered at this frequency involves a narrow band transmission which has a bandwidth occupying 0.04% of the </w:t>
      </w:r>
      <w:proofErr w:type="spellStart"/>
      <w:r w:rsidRPr="006C5573">
        <w:t>centre</w:t>
      </w:r>
      <w:proofErr w:type="spellEnd"/>
      <w:r w:rsidRPr="006C5573">
        <w:t xml:space="preserve"> frequency of 24 GHz ISM band. The maximum ISM emission bandwidth used is 10 MHz within the range of 24.1-24.15 GHz.</w:t>
      </w:r>
    </w:p>
    <w:p w14:paraId="11FF178D" w14:textId="77777777" w:rsidR="004C130F" w:rsidRPr="006C5573" w:rsidRDefault="000D43EF" w:rsidP="004C130F">
      <w:pPr>
        <w:rPr>
          <w:ins w:id="248" w:author="michael marcus" w:date="2024-05-01T11:24:00Z"/>
        </w:rPr>
      </w:pPr>
      <w:r w:rsidRPr="006C5573">
        <w:t>Annex 2 shows that the number of ISM devices that can be accommodated for each of the EESS (passive) sensors vary from a minimum device density of 67 per km</w:t>
      </w:r>
      <w:r w:rsidRPr="006C5573">
        <w:rPr>
          <w:vertAlign w:val="superscript"/>
        </w:rPr>
        <w:t>2</w:t>
      </w:r>
      <w:r w:rsidRPr="006C5573">
        <w:t xml:space="preserve"> to more than 350</w:t>
      </w:r>
      <w:r>
        <w:t> </w:t>
      </w:r>
      <w:r w:rsidRPr="006C5573">
        <w:t>000 devices per km</w:t>
      </w:r>
      <w:r w:rsidRPr="006C5573">
        <w:rPr>
          <w:vertAlign w:val="superscript"/>
        </w:rPr>
        <w:t>2</w:t>
      </w:r>
      <w:r w:rsidRPr="006C5573">
        <w:t xml:space="preserve"> averaged over the sensor’s field of view depending on each sensor characteristics. The analysis </w:t>
      </w:r>
      <w:ins w:id="249" w:author="NACT" w:date="2024-04-04T14:44:00Z">
        <w:r w:rsidR="00BE74F0">
          <w:t xml:space="preserve">in Annex </w:t>
        </w:r>
      </w:ins>
      <w:ins w:id="250" w:author="NACT" w:date="2024-04-04T14:45:00Z">
        <w:r w:rsidR="00BE74F0">
          <w:t xml:space="preserve">2 </w:t>
        </w:r>
      </w:ins>
      <w:r w:rsidRPr="006C5573">
        <w:t xml:space="preserve">shows that, for the case of indoor use of WPT beam power sources pointing in a downward direction, with OOB emissions specified by US ISM band limits, and a building entry loss varying between 3 dB and &gt;40 dB will permit the use of an average of tens or more WPT beam devices per sq. km. without exceeding the protection limits of ITU-R RS.2017 for the worst case of each of the EESS (passive) sensors in ITU-R RS.1861. </w:t>
      </w:r>
      <w:commentRangeStart w:id="251"/>
      <w:commentRangeEnd w:id="251"/>
      <w:ins w:id="252" w:author="michael marcus" w:date="2024-05-01T11:24:00Z">
        <w:r w:rsidR="004C130F">
          <w:rPr>
            <w:rStyle w:val="CommentReference"/>
          </w:rPr>
          <w:commentReference w:id="251"/>
        </w:r>
        <w:commentRangeStart w:id="253"/>
        <w:commentRangeEnd w:id="253"/>
        <w:r w:rsidR="004C130F">
          <w:rPr>
            <w:rStyle w:val="CommentReference"/>
          </w:rPr>
          <w:commentReference w:id="253"/>
        </w:r>
        <w:r w:rsidR="004C130F" w:rsidRPr="003068A9">
          <w:t>The minimum average density calculated</w:t>
        </w:r>
        <w:r w:rsidR="004C130F" w:rsidRPr="006C5573">
          <w:t xml:space="preserve"> for the most vulnerable sensor is used to determine the level necessary to</w:t>
        </w:r>
        <w:r w:rsidR="004C130F">
          <w:t xml:space="preserve"> </w:t>
        </w:r>
        <w:r w:rsidR="004C130F" w:rsidRPr="006C5573">
          <w:t xml:space="preserve">protect EESS (passive).  </w:t>
        </w:r>
      </w:ins>
    </w:p>
    <w:p w14:paraId="5D8AF49D" w14:textId="77777777" w:rsidR="004C130F" w:rsidRDefault="004C130F" w:rsidP="004C130F">
      <w:pPr>
        <w:rPr>
          <w:ins w:id="254" w:author="michael marcus" w:date="2024-05-01T11:24:00Z"/>
        </w:rPr>
      </w:pPr>
    </w:p>
    <w:p w14:paraId="33203127" w14:textId="7B0475C9" w:rsidR="00EF7AEB" w:rsidRPr="003068A9" w:rsidDel="008465FF" w:rsidRDefault="001802B9" w:rsidP="008465FF">
      <w:pPr>
        <w:rPr>
          <w:ins w:id="255" w:author="michael marcus" w:date="2024-04-09T16:19:00Z"/>
          <w:del w:id="256" w:author="FCC" w:date="2024-04-11T15:45:00Z"/>
        </w:rPr>
      </w:pPr>
      <w:ins w:id="257" w:author="NACT" w:date="2024-04-04T14:31:00Z">
        <w:del w:id="258" w:author="FCC" w:date="2024-04-11T15:45:00Z">
          <w:r w:rsidDel="008465FF">
            <w:delText>It should be further noted that this</w:delText>
          </w:r>
        </w:del>
      </w:ins>
      <w:ins w:id="259" w:author="FCC" w:date="2024-04-11T15:45:00Z">
        <w:r w:rsidR="008465FF">
          <w:t xml:space="preserve">This </w:t>
        </w:r>
      </w:ins>
      <w:ins w:id="260" w:author="FCC" w:date="2024-04-11T15:46:00Z">
        <w:r w:rsidR="008465FF">
          <w:t>analysis</w:t>
        </w:r>
      </w:ins>
      <w:ins w:id="261" w:author="NACT" w:date="2024-04-04T14:31:00Z">
        <w:r>
          <w:t xml:space="preserve"> does not </w:t>
        </w:r>
      </w:ins>
      <w:ins w:id="262" w:author="NACT" w:date="2024-04-04T14:32:00Z">
        <w:r w:rsidR="00426070">
          <w:t xml:space="preserve">consider </w:t>
        </w:r>
      </w:ins>
      <w:ins w:id="263" w:author="NACT" w:date="2024-04-04T14:33:00Z">
        <w:r w:rsidR="00426070">
          <w:t>the contributions from other non-WPT sources</w:t>
        </w:r>
      </w:ins>
      <w:ins w:id="264" w:author="NACT" w:date="2024-04-15T17:02:00Z">
        <w:r w:rsidR="006633C3">
          <w:t xml:space="preserve"> that can affect </w:t>
        </w:r>
      </w:ins>
      <w:ins w:id="265" w:author="FCC" w:date="2024-04-11T15:45:00Z">
        <w:del w:id="266" w:author="NACT" w:date="2024-04-15T17:03:00Z">
          <w:r w:rsidR="008465FF" w:rsidDel="006633C3">
            <w:delText xml:space="preserve">. </w:delText>
          </w:r>
        </w:del>
      </w:ins>
      <w:commentRangeStart w:id="267"/>
      <w:commentRangeStart w:id="268"/>
      <w:ins w:id="269" w:author="NACT" w:date="2024-04-04T14:33:00Z">
        <w:del w:id="270" w:author="FCC" w:date="2024-04-11T15:45:00Z">
          <w:r w:rsidR="00426070" w:rsidDel="008465FF">
            <w:delText>which</w:delText>
          </w:r>
        </w:del>
      </w:ins>
      <w:ins w:id="271" w:author="Behrooz Abiri" w:date="2024-04-09T09:51:00Z">
        <w:del w:id="272" w:author="FCC" w:date="2024-04-11T15:45:00Z">
          <w:r w:rsidR="006A11CE" w:rsidDel="008465FF">
            <w:delText>that</w:delText>
          </w:r>
        </w:del>
      </w:ins>
      <w:ins w:id="273" w:author="NACT" w:date="2024-04-04T14:33:00Z">
        <w:del w:id="274" w:author="FCC" w:date="2024-04-11T15:45:00Z">
          <w:r w:rsidR="00426070" w:rsidDel="008465FF">
            <w:delText xml:space="preserve"> may </w:delText>
          </w:r>
          <w:r w:rsidR="00426070" w:rsidRPr="003068A9" w:rsidDel="008465FF">
            <w:delText xml:space="preserve">reduce </w:delText>
          </w:r>
        </w:del>
        <w:r w:rsidR="00426070" w:rsidRPr="003068A9">
          <w:t xml:space="preserve">the number of </w:t>
        </w:r>
      </w:ins>
      <w:ins w:id="275" w:author="NACT" w:date="2024-04-04T14:34:00Z">
        <w:r w:rsidR="00426070" w:rsidRPr="003068A9">
          <w:t>WPT</w:t>
        </w:r>
      </w:ins>
      <w:ins w:id="276" w:author="NACT" w:date="2024-04-04T14:35:00Z">
        <w:r w:rsidR="00426070" w:rsidRPr="003068A9">
          <w:t xml:space="preserve"> </w:t>
        </w:r>
      </w:ins>
      <w:ins w:id="277" w:author="NACT" w:date="2024-04-04T14:33:00Z">
        <w:r w:rsidR="00426070" w:rsidRPr="003068A9">
          <w:t xml:space="preserve">devices that can </w:t>
        </w:r>
      </w:ins>
      <w:ins w:id="278" w:author="NACT" w:date="2024-04-04T14:35:00Z">
        <w:r w:rsidR="00426070" w:rsidRPr="003068A9">
          <w:t>operate</w:t>
        </w:r>
      </w:ins>
      <w:ins w:id="279" w:author="NACT" w:date="2024-04-04T14:33:00Z">
        <w:r w:rsidR="00426070" w:rsidRPr="003068A9">
          <w:t xml:space="preserve"> in a </w:t>
        </w:r>
      </w:ins>
      <w:ins w:id="280" w:author="NACT" w:date="2024-04-04T14:34:00Z">
        <w:r w:rsidR="00426070" w:rsidRPr="003068A9">
          <w:t>km</w:t>
        </w:r>
        <w:r w:rsidR="00426070" w:rsidRPr="003068A9">
          <w:rPr>
            <w:vertAlign w:val="superscript"/>
            <w:rPrChange w:id="281" w:author="michael marcus" w:date="2024-04-11T13:25:00Z">
              <w:rPr/>
            </w:rPrChange>
          </w:rPr>
          <w:t>2</w:t>
        </w:r>
      </w:ins>
      <w:ins w:id="282" w:author="NACT" w:date="2024-04-04T14:38:00Z">
        <w:r w:rsidR="00426070" w:rsidRPr="003068A9">
          <w:rPr>
            <w:rPrChange w:id="283" w:author="michael marcus" w:date="2024-04-11T13:25:00Z">
              <w:rPr>
                <w:vertAlign w:val="superscript"/>
              </w:rPr>
            </w:rPrChange>
          </w:rPr>
          <w:t>, due to aggregate effects from all interfering sources</w:t>
        </w:r>
      </w:ins>
      <w:ins w:id="284" w:author="NACT" w:date="2024-04-15T17:06:00Z">
        <w:r w:rsidR="006633C3">
          <w:t>, and makes a number of</w:t>
        </w:r>
      </w:ins>
      <w:ins w:id="285" w:author="NACT" w:date="2024-04-15T17:07:00Z">
        <w:r w:rsidR="006633C3">
          <w:t xml:space="preserve"> other</w:t>
        </w:r>
      </w:ins>
      <w:ins w:id="286" w:author="NACT" w:date="2024-04-15T17:06:00Z">
        <w:r w:rsidR="006633C3">
          <w:t xml:space="preserve"> assumptions </w:t>
        </w:r>
      </w:ins>
      <w:ins w:id="287" w:author="NACT" w:date="2024-04-15T17:07:00Z">
        <w:r w:rsidR="006633C3">
          <w:t xml:space="preserve">related to building entry losses and predicted </w:t>
        </w:r>
      </w:ins>
      <w:ins w:id="288" w:author="NACT" w:date="2024-04-15T17:08:00Z">
        <w:r w:rsidR="006633C3">
          <w:t xml:space="preserve">deployment </w:t>
        </w:r>
      </w:ins>
      <w:ins w:id="289" w:author="NACT" w:date="2024-04-15T17:07:00Z">
        <w:r w:rsidR="006633C3">
          <w:t xml:space="preserve">density that are </w:t>
        </w:r>
      </w:ins>
      <w:ins w:id="290" w:author="NACT" w:date="2024-04-15T17:09:00Z">
        <w:r w:rsidR="006633C3">
          <w:t xml:space="preserve">estimated and </w:t>
        </w:r>
        <w:r w:rsidR="00BA5F2A">
          <w:t>can also imp</w:t>
        </w:r>
      </w:ins>
      <w:ins w:id="291" w:author="NACT" w:date="2024-04-15T17:10:00Z">
        <w:r w:rsidR="00BA5F2A">
          <w:t xml:space="preserve">act the results.  </w:t>
        </w:r>
        <w:del w:id="292" w:author="michael marcus" w:date="2024-05-01T11:23:00Z">
          <w:r w:rsidR="00BA5F2A" w:rsidDel="004C130F">
            <w:delText>Considering this,</w:delText>
          </w:r>
        </w:del>
      </w:ins>
      <w:ins w:id="293" w:author="michael marcus" w:date="2024-05-01T11:23:00Z">
        <w:r w:rsidR="004C130F">
          <w:t>Administrations</w:t>
        </w:r>
      </w:ins>
      <w:ins w:id="294" w:author="NACT" w:date="2024-04-15T17:10:00Z">
        <w:r w:rsidR="00BA5F2A">
          <w:t xml:space="preserve"> </w:t>
        </w:r>
      </w:ins>
      <w:ins w:id="295" w:author="michael marcus" w:date="2024-04-09T16:19:00Z">
        <w:del w:id="296" w:author="NACT" w:date="2024-04-15T17:10:00Z">
          <w:r w:rsidR="00EF7AEB" w:rsidRPr="003068A9" w:rsidDel="00BA5F2A">
            <w:delText>An</w:delText>
          </w:r>
        </w:del>
        <w:del w:id="297" w:author="FCC" w:date="2024-04-11T15:45:00Z">
          <w:r w:rsidR="00EF7AEB" w:rsidRPr="003068A9" w:rsidDel="008465FF">
            <w:delText xml:space="preserve"> administration</w:delText>
          </w:r>
        </w:del>
      </w:ins>
      <w:ins w:id="298" w:author="NACT" w:date="2024-04-15T17:10:00Z">
        <w:del w:id="299" w:author="michael marcus" w:date="2024-05-01T11:10:00Z">
          <w:r w:rsidR="00BA5F2A" w:rsidDel="001762BB">
            <w:delText>s</w:delText>
          </w:r>
        </w:del>
      </w:ins>
      <w:ins w:id="300" w:author="michael marcus" w:date="2024-04-09T16:19:00Z">
        <w:del w:id="301" w:author="FCC" w:date="2024-04-11T15:45:00Z">
          <w:r w:rsidR="00EF7AEB" w:rsidRPr="003068A9" w:rsidDel="008465FF">
            <w:delText xml:space="preserve"> that decides to implement </w:delText>
          </w:r>
        </w:del>
      </w:ins>
      <w:ins w:id="302" w:author="NACT" w:date="2024-04-15T17:11:00Z">
        <w:r w:rsidR="00BA5F2A">
          <w:t xml:space="preserve">implementing </w:t>
        </w:r>
      </w:ins>
      <w:ins w:id="303" w:author="michael marcus" w:date="2024-04-09T16:19:00Z">
        <w:r w:rsidR="00EF7AEB" w:rsidRPr="003068A9">
          <w:t xml:space="preserve">24 GHz Beam WPT </w:t>
        </w:r>
      </w:ins>
      <w:ins w:id="304" w:author="michael marcus" w:date="2024-05-01T11:25:00Z">
        <w:r w:rsidR="006C2E77">
          <w:t xml:space="preserve">should consider </w:t>
        </w:r>
      </w:ins>
      <w:ins w:id="305" w:author="NACT" w:date="2024-04-15T17:11:00Z">
        <w:del w:id="306" w:author="michael marcus" w:date="2024-05-01T11:23:00Z">
          <w:r w:rsidR="00BA5F2A" w:rsidDel="004C130F">
            <w:delText>should consider measures l</w:delText>
          </w:r>
        </w:del>
      </w:ins>
      <w:ins w:id="307" w:author="NACT" w:date="2024-04-15T17:12:00Z">
        <w:del w:id="308" w:author="michael marcus" w:date="2024-05-01T11:23:00Z">
          <w:r w:rsidR="00BA5F2A" w:rsidDel="004C130F">
            <w:delText xml:space="preserve">imiting the geographic density of users and a </w:delText>
          </w:r>
        </w:del>
        <w:r w:rsidR="00BA5F2A">
          <w:t>means of ensuring that devices are used indoors, pointing downward</w:t>
        </w:r>
      </w:ins>
      <w:ins w:id="309" w:author="NACT" w:date="2024-04-15T17:13:00Z">
        <w:r w:rsidR="00BA5F2A">
          <w:t xml:space="preserve"> </w:t>
        </w:r>
      </w:ins>
      <w:ins w:id="310" w:author="michael marcus" w:date="2024-04-09T16:19:00Z">
        <w:del w:id="311" w:author="FCC" w:date="2024-04-11T15:45:00Z">
          <w:r w:rsidR="00EF7AEB" w:rsidRPr="003068A9" w:rsidDel="008465FF">
            <w:delText xml:space="preserve">will need to limit the </w:delText>
          </w:r>
        </w:del>
      </w:ins>
      <w:ins w:id="312" w:author="michael marcus" w:date="2024-04-09T16:20:00Z">
        <w:del w:id="313" w:author="FCC" w:date="2024-04-11T15:45:00Z">
          <w:r w:rsidR="00EF7AEB" w:rsidRPr="003068A9" w:rsidDel="008465FF">
            <w:delText xml:space="preserve">geographical density of users of such devices </w:delText>
          </w:r>
        </w:del>
        <w:r w:rsidR="00EF7AEB" w:rsidRPr="003068A9">
          <w:t xml:space="preserve">to assure that the protection of allocated service required by </w:t>
        </w:r>
        <w:r w:rsidR="00EF7AEB" w:rsidRPr="003068A9">
          <w:rPr>
            <w:b/>
            <w:bCs/>
          </w:rPr>
          <w:t>15.13</w:t>
        </w:r>
      </w:ins>
      <w:ins w:id="314" w:author="michael marcus" w:date="2024-04-09T16:21:00Z">
        <w:r w:rsidR="00EF7AEB" w:rsidRPr="003068A9">
          <w:rPr>
            <w:b/>
            <w:bCs/>
          </w:rPr>
          <w:t xml:space="preserve"> </w:t>
        </w:r>
        <w:r w:rsidR="00EF7AEB" w:rsidRPr="003068A9">
          <w:rPr>
            <w:rPrChange w:id="315" w:author="michael marcus" w:date="2024-04-11T13:25:00Z">
              <w:rPr>
                <w:b/>
                <w:bCs/>
              </w:rPr>
            </w:rPrChange>
          </w:rPr>
          <w:t>is met</w:t>
        </w:r>
      </w:ins>
      <w:ins w:id="316" w:author="NACT" w:date="2024-04-15T17:13:00Z">
        <w:r w:rsidR="00BA5F2A">
          <w:t xml:space="preserve">. </w:t>
        </w:r>
      </w:ins>
      <w:ins w:id="317" w:author="michael marcus" w:date="2024-04-09T16:21:00Z">
        <w:del w:id="318" w:author="FCC" w:date="2024-04-11T15:45:00Z">
          <w:r w:rsidR="00EF7AEB" w:rsidRPr="003068A9" w:rsidDel="008465FF">
            <w:rPr>
              <w:rPrChange w:id="319" w:author="michael marcus" w:date="2024-04-11T13:25:00Z">
                <w:rPr>
                  <w:b/>
                  <w:bCs/>
                </w:rPr>
              </w:rPrChange>
            </w:rPr>
            <w:delText xml:space="preserve"> b</w:delText>
          </w:r>
        </w:del>
      </w:ins>
      <w:ins w:id="320" w:author="michael marcus" w:date="2024-04-09T16:22:00Z">
        <w:del w:id="321" w:author="FCC" w:date="2024-04-11T15:45:00Z">
          <w:r w:rsidR="00EF7AEB" w:rsidRPr="003068A9" w:rsidDel="008465FF">
            <w:delText>y the aggregation of</w:delText>
          </w:r>
        </w:del>
      </w:ins>
      <w:ins w:id="322" w:author="michael marcus" w:date="2024-04-09T16:21:00Z">
        <w:del w:id="323" w:author="FCC" w:date="2024-04-11T15:45:00Z">
          <w:r w:rsidR="00EF7AEB" w:rsidRPr="003068A9" w:rsidDel="008465FF">
            <w:rPr>
              <w:rPrChange w:id="324" w:author="michael marcus" w:date="2024-04-11T13:25:00Z">
                <w:rPr>
                  <w:b/>
                  <w:bCs/>
                </w:rPr>
              </w:rPrChange>
            </w:rPr>
            <w:delText xml:space="preserve"> all </w:delText>
          </w:r>
        </w:del>
      </w:ins>
      <w:ins w:id="325" w:author="michael marcus" w:date="2024-04-09T16:22:00Z">
        <w:del w:id="326" w:author="FCC" w:date="2024-04-11T15:45:00Z">
          <w:r w:rsidR="00EF7AEB" w:rsidRPr="003068A9" w:rsidDel="008465FF">
            <w:delText xml:space="preserve">OOBE </w:delText>
          </w:r>
          <w:r w:rsidR="00B7269C" w:rsidRPr="003068A9" w:rsidDel="008465FF">
            <w:delText xml:space="preserve">from both allocated services and </w:delText>
          </w:r>
        </w:del>
      </w:ins>
      <w:ins w:id="327" w:author="michael marcus" w:date="2024-04-09T16:23:00Z">
        <w:del w:id="328" w:author="FCC" w:date="2024-04-11T15:45:00Z">
          <w:r w:rsidR="00B7269C" w:rsidRPr="003068A9" w:rsidDel="008465FF">
            <w:delText xml:space="preserve">ISM and SRD </w:delText>
          </w:r>
        </w:del>
      </w:ins>
      <w:ins w:id="329" w:author="michael marcus" w:date="2024-04-09T16:21:00Z">
        <w:del w:id="330" w:author="FCC" w:date="2024-04-11T15:45:00Z">
          <w:r w:rsidR="00EF7AEB" w:rsidRPr="003068A9" w:rsidDel="008465FF">
            <w:rPr>
              <w:rPrChange w:id="331" w:author="michael marcus" w:date="2024-04-11T13:25:00Z">
                <w:rPr>
                  <w:b/>
                  <w:bCs/>
                </w:rPr>
              </w:rPrChange>
            </w:rPr>
            <w:delText>emissions reaching EESS</w:delText>
          </w:r>
        </w:del>
      </w:ins>
      <w:ins w:id="332" w:author="michael marcus" w:date="2024-04-09T16:22:00Z">
        <w:del w:id="333" w:author="FCC" w:date="2024-04-11T15:45:00Z">
          <w:r w:rsidR="00EF7AEB" w:rsidRPr="003068A9" w:rsidDel="008465FF">
            <w:delText>(</w:delText>
          </w:r>
        </w:del>
      </w:ins>
      <w:ins w:id="334" w:author="michael marcus" w:date="2024-04-09T16:21:00Z">
        <w:del w:id="335" w:author="FCC" w:date="2024-04-11T15:45:00Z">
          <w:r w:rsidR="00EF7AEB" w:rsidRPr="003068A9" w:rsidDel="008465FF">
            <w:rPr>
              <w:rPrChange w:id="336" w:author="michael marcus" w:date="2024-04-11T13:25:00Z">
                <w:rPr>
                  <w:b/>
                  <w:bCs/>
                </w:rPr>
              </w:rPrChange>
            </w:rPr>
            <w:delText>p) sensors from areas in it</w:delText>
          </w:r>
        </w:del>
      </w:ins>
      <w:ins w:id="337" w:author="michael marcus" w:date="2024-04-10T18:37:00Z">
        <w:del w:id="338" w:author="FCC" w:date="2024-04-11T15:45:00Z">
          <w:r w:rsidR="005B3B4B" w:rsidRPr="003068A9" w:rsidDel="008465FF">
            <w:rPr>
              <w:rPrChange w:id="339" w:author="michael marcus" w:date="2024-04-11T13:25:00Z">
                <w:rPr>
                  <w:highlight w:val="cyan"/>
                </w:rPr>
              </w:rPrChange>
            </w:rPr>
            <w:delText>s</w:delText>
          </w:r>
        </w:del>
      </w:ins>
      <w:ins w:id="340" w:author="michael marcus" w:date="2024-04-09T16:21:00Z">
        <w:del w:id="341" w:author="FCC" w:date="2024-04-11T15:45:00Z">
          <w:r w:rsidR="00EF7AEB" w:rsidRPr="003068A9" w:rsidDel="008465FF">
            <w:rPr>
              <w:rPrChange w:id="342" w:author="michael marcus" w:date="2024-04-11T13:25:00Z">
                <w:rPr>
                  <w:b/>
                  <w:bCs/>
                </w:rPr>
              </w:rPrChange>
            </w:rPr>
            <w:delText xml:space="preserve"> jurisdiction.</w:delText>
          </w:r>
        </w:del>
      </w:ins>
    </w:p>
    <w:p w14:paraId="6699EE44" w14:textId="4699B69A" w:rsidR="000D43EF" w:rsidRPr="006C5573" w:rsidDel="004C130F" w:rsidRDefault="00426070" w:rsidP="004C130F">
      <w:pPr>
        <w:rPr>
          <w:del w:id="343" w:author="michael marcus" w:date="2024-05-01T11:24:00Z"/>
        </w:rPr>
        <w:pPrChange w:id="344" w:author="michael marcus" w:date="2024-05-01T11:24:00Z">
          <w:pPr/>
        </w:pPrChange>
      </w:pPr>
      <w:ins w:id="345" w:author="NACT" w:date="2024-04-04T14:34:00Z">
        <w:del w:id="346" w:author="michael marcus" w:date="2024-05-01T11:24:00Z">
          <w:r w:rsidRPr="003068A9" w:rsidDel="004C130F">
            <w:delText xml:space="preserve">Further, </w:delText>
          </w:r>
        </w:del>
      </w:ins>
      <w:ins w:id="347" w:author="NACT" w:date="2024-04-04T14:36:00Z">
        <w:del w:id="348" w:author="michael marcus" w:date="2024-05-01T11:24:00Z">
          <w:r w:rsidRPr="003068A9" w:rsidDel="004C130F">
            <w:delText>an effective means of</w:delText>
          </w:r>
        </w:del>
      </w:ins>
      <w:ins w:id="349" w:author="NACT" w:date="2024-04-04T14:37:00Z">
        <w:del w:id="350" w:author="michael marcus" w:date="2024-05-01T11:24:00Z">
          <w:r w:rsidRPr="003068A9" w:rsidDel="004C130F">
            <w:delText xml:space="preserve"> </w:delText>
          </w:r>
        </w:del>
      </w:ins>
      <w:ins w:id="351" w:author="NACT" w:date="2024-04-04T14:36:00Z">
        <w:del w:id="352" w:author="michael marcus" w:date="2024-05-01T11:24:00Z">
          <w:r w:rsidRPr="003068A9" w:rsidDel="004C130F">
            <w:delText>controlling the number of devices in a g</w:delText>
          </w:r>
        </w:del>
      </w:ins>
      <w:ins w:id="353" w:author="NACT" w:date="2024-04-04T14:37:00Z">
        <w:del w:id="354" w:author="michael marcus" w:date="2024-05-01T11:24:00Z">
          <w:r w:rsidRPr="003068A9" w:rsidDel="004C130F">
            <w:delText>iven area</w:delText>
          </w:r>
        </w:del>
      </w:ins>
      <w:ins w:id="355" w:author="NACT" w:date="2024-04-04T14:36:00Z">
        <w:del w:id="356" w:author="michael marcus" w:date="2024-05-01T11:24:00Z">
          <w:r w:rsidRPr="003068A9" w:rsidDel="004C130F">
            <w:delText xml:space="preserve"> </w:delText>
          </w:r>
        </w:del>
      </w:ins>
      <w:ins w:id="357" w:author="NACT" w:date="2024-04-04T14:44:00Z">
        <w:del w:id="358" w:author="michael marcus" w:date="2024-05-01T11:24:00Z">
          <w:r w:rsidR="00BE74F0" w:rsidRPr="003068A9" w:rsidDel="004C130F">
            <w:delText xml:space="preserve">and the use of devices indoors </w:delText>
          </w:r>
        </w:del>
      </w:ins>
      <w:ins w:id="359" w:author="NACT" w:date="2024-04-04T14:38:00Z">
        <w:del w:id="360" w:author="michael marcus" w:date="2024-05-01T11:24:00Z">
          <w:r w:rsidRPr="003068A9" w:rsidDel="004C130F">
            <w:rPr>
              <w:color w:val="FF0000"/>
              <w:rPrChange w:id="361" w:author="michael marcus" w:date="2024-04-11T13:25:00Z">
                <w:rPr/>
              </w:rPrChange>
            </w:rPr>
            <w:delText>must</w:delText>
          </w:r>
          <w:r w:rsidRPr="003068A9" w:rsidDel="004C130F">
            <w:delText xml:space="preserve"> be</w:delText>
          </w:r>
        </w:del>
      </w:ins>
      <w:ins w:id="362" w:author="NACT" w:date="2024-04-04T14:39:00Z">
        <w:del w:id="363" w:author="michael marcus" w:date="2024-05-01T11:24:00Z">
          <w:r w:rsidRPr="003068A9" w:rsidDel="004C130F">
            <w:delText xml:space="preserve"> imp</w:delText>
          </w:r>
        </w:del>
      </w:ins>
      <w:ins w:id="364" w:author="NACT" w:date="2024-04-04T14:45:00Z">
        <w:del w:id="365" w:author="michael marcus" w:date="2024-05-01T11:24:00Z">
          <w:r w:rsidR="00BE74F0" w:rsidRPr="003068A9" w:rsidDel="004C130F">
            <w:delText>lement</w:delText>
          </w:r>
        </w:del>
      </w:ins>
      <w:ins w:id="366" w:author="NACT" w:date="2024-04-04T14:39:00Z">
        <w:del w:id="367" w:author="michael marcus" w:date="2024-05-01T11:24:00Z">
          <w:r w:rsidRPr="003068A9" w:rsidDel="004C130F">
            <w:delText xml:space="preserve">ed, such as a licensing </w:delText>
          </w:r>
        </w:del>
      </w:ins>
      <w:ins w:id="368" w:author="NACT" w:date="2024-04-04T14:40:00Z">
        <w:del w:id="369" w:author="michael marcus" w:date="2024-05-01T11:24:00Z">
          <w:r w:rsidRPr="003068A9" w:rsidDel="004C130F">
            <w:delText>regime</w:delText>
          </w:r>
        </w:del>
      </w:ins>
      <w:ins w:id="370" w:author="NACT" w:date="2024-04-04T14:39:00Z">
        <w:del w:id="371" w:author="michael marcus" w:date="2024-05-01T11:24:00Z">
          <w:r w:rsidRPr="003068A9" w:rsidDel="004C130F">
            <w:delText xml:space="preserve"> (as used in some administrations for similar types</w:delText>
          </w:r>
        </w:del>
      </w:ins>
      <w:ins w:id="372" w:author="NACT" w:date="2024-04-04T14:40:00Z">
        <w:del w:id="373" w:author="michael marcus" w:date="2024-05-01T11:24:00Z">
          <w:r w:rsidRPr="003068A9" w:rsidDel="004C130F">
            <w:delText xml:space="preserve"> of non-radiocommunications systems</w:delText>
          </w:r>
        </w:del>
        <w:del w:id="374" w:author="michael marcus" w:date="2024-04-11T13:25:00Z">
          <w:r w:rsidRPr="003068A9" w:rsidDel="003068A9">
            <w:delText xml:space="preserve">).  </w:delText>
          </w:r>
        </w:del>
      </w:ins>
      <w:commentRangeEnd w:id="267"/>
      <w:del w:id="375" w:author="michael marcus" w:date="2024-05-01T11:24:00Z">
        <w:r w:rsidR="008465FF" w:rsidDel="004C130F">
          <w:rPr>
            <w:rStyle w:val="CommentReference"/>
          </w:rPr>
          <w:commentReference w:id="267"/>
        </w:r>
        <w:commentRangeEnd w:id="268"/>
        <w:r w:rsidR="00BA5F2A" w:rsidDel="004C130F">
          <w:rPr>
            <w:rStyle w:val="CommentReference"/>
          </w:rPr>
          <w:commentReference w:id="268"/>
        </w:r>
        <w:r w:rsidR="000D43EF" w:rsidRPr="003068A9" w:rsidDel="004C130F">
          <w:delText>The minimum average density calculated</w:delText>
        </w:r>
        <w:r w:rsidR="000D43EF" w:rsidRPr="006C5573" w:rsidDel="004C130F">
          <w:delText xml:space="preserve">  for the most vulnerable sensor is used to determine the level necessary to protect EESS (passive).  </w:delText>
        </w:r>
      </w:del>
    </w:p>
    <w:p w14:paraId="3A569B5E" w14:textId="77777777" w:rsidR="000D43EF" w:rsidRPr="006C5573" w:rsidRDefault="000D43EF" w:rsidP="004C130F">
      <w:pPr>
        <w:rPr>
          <w:color w:val="000000"/>
        </w:rPr>
        <w:pPrChange w:id="376" w:author="michael marcus" w:date="2024-05-01T11:24:00Z">
          <w:pPr>
            <w:shd w:val="clear" w:color="auto" w:fill="FFFFFF"/>
          </w:pPr>
        </w:pPrChange>
      </w:pPr>
      <w:r w:rsidRPr="006C5573">
        <w:rPr>
          <w:rStyle w:val="contentpasted0"/>
          <w:color w:val="000000"/>
        </w:rPr>
        <w:t xml:space="preserve">For radio astronomy, the remote location and control of the radio environment for many sites affords protection of the receivers utilized, which are of “exceptionally high sensitivity”. In situations where WPT systems are expected to operate within the radio horizon of radio astronomy systems, administrations should take practicable steps to allow operation in conformance with the Radio Regulations. Some of these steps and options are also detailed in Article </w:t>
      </w:r>
      <w:r w:rsidRPr="006C5573">
        <w:rPr>
          <w:rStyle w:val="contentpasted0"/>
          <w:b/>
          <w:color w:val="000000"/>
        </w:rPr>
        <w:t>29</w:t>
      </w:r>
      <w:r w:rsidRPr="006C5573">
        <w:rPr>
          <w:rStyle w:val="contentpasted0"/>
          <w:color w:val="000000"/>
        </w:rPr>
        <w:t xml:space="preserve"> of the RR.</w:t>
      </w:r>
      <w:r w:rsidRPr="006C5573">
        <w:rPr>
          <w:rStyle w:val="contentpasted0"/>
          <w:color w:val="000000"/>
          <w:highlight w:val="yellow"/>
        </w:rPr>
        <w:t>]</w:t>
      </w:r>
    </w:p>
    <w:p w14:paraId="365844FD" w14:textId="788489BE" w:rsidR="000D43EF" w:rsidRDefault="000D43EF">
      <w:pPr>
        <w:rPr>
          <w:ins w:id="377" w:author="michael marcus" w:date="2024-04-02T09:39:00Z"/>
          <w:lang w:val="en-GB"/>
        </w:rPr>
      </w:pPr>
      <w:ins w:id="378" w:author="michael marcus" w:date="2024-04-02T09:39:00Z">
        <w:r>
          <w:rPr>
            <w:lang w:val="en-GB"/>
          </w:rPr>
          <w:t xml:space="preserve">  …</w:t>
        </w:r>
      </w:ins>
    </w:p>
    <w:p w14:paraId="0FB49998" w14:textId="77777777" w:rsidR="000D43EF" w:rsidRDefault="000D43EF">
      <w:pPr>
        <w:rPr>
          <w:ins w:id="379" w:author="michael marcus" w:date="2024-04-02T09:39:00Z"/>
          <w:lang w:val="en-GB"/>
        </w:rPr>
      </w:pPr>
    </w:p>
    <w:p w14:paraId="65B28D9A" w14:textId="77777777" w:rsidR="000D43EF" w:rsidRPr="006C5573" w:rsidRDefault="000D43EF" w:rsidP="000D43EF">
      <w:pPr>
        <w:pStyle w:val="AnnexNo"/>
        <w:rPr>
          <w:lang w:eastAsia="ja-JP"/>
        </w:rPr>
      </w:pPr>
      <w:r w:rsidRPr="006C5573">
        <w:rPr>
          <w:lang w:eastAsia="ja-JP"/>
        </w:rPr>
        <w:t>Annex 2</w:t>
      </w:r>
    </w:p>
    <w:p w14:paraId="43CA3998" w14:textId="314E67DE" w:rsidR="006471B5" w:rsidRDefault="000D43EF">
      <w:pPr>
        <w:pStyle w:val="Annextitle"/>
        <w:spacing w:before="0" w:after="0"/>
        <w:rPr>
          <w:ins w:id="380" w:author="michael marcus" w:date="2024-04-02T09:42:00Z"/>
          <w:lang w:eastAsia="ja-JP"/>
        </w:rPr>
        <w:pPrChange w:id="381" w:author="michael marcus" w:date="2024-04-02T09:42:00Z">
          <w:pPr>
            <w:pStyle w:val="Annextitle"/>
          </w:pPr>
        </w:pPrChange>
      </w:pPr>
      <w:r w:rsidRPr="006C5573">
        <w:rPr>
          <w:lang w:eastAsia="ja-JP"/>
        </w:rPr>
        <w:t xml:space="preserve">Details of Impact Studies of Beam WPT on </w:t>
      </w:r>
      <w:proofErr w:type="gramStart"/>
      <w:r w:rsidRPr="006C5573">
        <w:rPr>
          <w:lang w:eastAsia="ja-JP"/>
        </w:rPr>
        <w:t>EESS(</w:t>
      </w:r>
      <w:proofErr w:type="gramEnd"/>
      <w:r w:rsidRPr="006C5573">
        <w:rPr>
          <w:lang w:eastAsia="ja-JP"/>
        </w:rPr>
        <w:t>passive)</w:t>
      </w:r>
      <w:ins w:id="382" w:author="michael marcus" w:date="2024-04-02T09:42:00Z">
        <w:r w:rsidR="006471B5">
          <w:rPr>
            <w:lang w:eastAsia="ja-JP"/>
          </w:rPr>
          <w:t xml:space="preserve"> </w:t>
        </w:r>
      </w:ins>
      <w:ins w:id="383" w:author="michael marcus" w:date="2024-04-02T10:00:00Z">
        <w:r w:rsidR="00E730E8">
          <w:rPr>
            <w:lang w:eastAsia="ja-JP"/>
          </w:rPr>
          <w:t xml:space="preserve">, RAS </w:t>
        </w:r>
      </w:ins>
      <w:ins w:id="384" w:author="michael marcus" w:date="2024-04-02T09:42:00Z">
        <w:r w:rsidR="006471B5">
          <w:rPr>
            <w:lang w:eastAsia="ja-JP"/>
          </w:rPr>
          <w:t>and IMT</w:t>
        </w:r>
      </w:ins>
    </w:p>
    <w:p w14:paraId="0DEF4223" w14:textId="19F414AF" w:rsidR="000D43EF" w:rsidRPr="006C5573" w:rsidRDefault="000D43EF">
      <w:pPr>
        <w:pStyle w:val="Annextitle"/>
        <w:spacing w:before="0" w:after="0"/>
        <w:rPr>
          <w:lang w:eastAsia="ja-JP"/>
        </w:rPr>
        <w:pPrChange w:id="385" w:author="michael marcus" w:date="2024-04-02T09:42:00Z">
          <w:pPr>
            <w:pStyle w:val="Annextitle"/>
          </w:pPr>
        </w:pPrChange>
      </w:pPr>
      <w:r w:rsidRPr="006C5573">
        <w:rPr>
          <w:lang w:eastAsia="ja-JP"/>
        </w:rPr>
        <w:t xml:space="preserve"> in Study F</w:t>
      </w:r>
      <w:r w:rsidRPr="006C5573">
        <w:rPr>
          <w:rStyle w:val="Hyperlink"/>
          <w:color w:val="000000" w:themeColor="text1"/>
        </w:rPr>
        <w:t xml:space="preserve"> </w:t>
      </w:r>
    </w:p>
    <w:p w14:paraId="2EC8EF7D" w14:textId="6B3B5813" w:rsidR="000D43EF" w:rsidRPr="006C5573" w:rsidDel="00F351AE" w:rsidRDefault="000D43EF" w:rsidP="000D43EF">
      <w:pPr>
        <w:pStyle w:val="EditorsNote"/>
        <w:rPr>
          <w:del w:id="386" w:author="FCC" w:date="2024-04-11T16:00:00Z"/>
        </w:rPr>
      </w:pPr>
      <w:bookmarkStart w:id="387" w:name="_Toc123716813"/>
      <w:bookmarkStart w:id="388" w:name="_Toc128400041"/>
      <w:bookmarkStart w:id="389" w:name="_Toc129591709"/>
      <w:del w:id="390" w:author="FCC" w:date="2024-04-11T16:00:00Z">
        <w:r w:rsidRPr="00A2303A" w:rsidDel="00F351AE">
          <w:rPr>
            <w:i w:val="0"/>
            <w:iCs w:val="0"/>
            <w:highlight w:val="yellow"/>
          </w:rPr>
          <w:delText>[</w:delText>
        </w:r>
        <w:r w:rsidRPr="006C5573" w:rsidDel="00F351AE">
          <w:rPr>
            <w:highlight w:val="yellow"/>
          </w:rPr>
          <w:delText xml:space="preserve">Editor’s note: This annex was not discussed during the June 2023 WP 1A meeting and will require a </w:delText>
        </w:r>
        <w:r w:rsidRPr="005C7E13" w:rsidDel="00F351AE">
          <w:rPr>
            <w:highlight w:val="yellow"/>
          </w:rPr>
          <w:delText>more</w:delText>
        </w:r>
        <w:r w:rsidRPr="006C5573" w:rsidDel="00F351AE">
          <w:rPr>
            <w:highlight w:val="yellow"/>
          </w:rPr>
          <w:delText xml:space="preserve"> thorough analysis at the next meeting, in particular considering the assumptions and scenarios used</w:delText>
        </w:r>
        <w:r w:rsidDel="00F351AE">
          <w:rPr>
            <w:highlight w:val="yellow"/>
          </w:rPr>
          <w:delText>, including the 10 MHz bandwidth</w:delText>
        </w:r>
        <w:r w:rsidRPr="006C5573" w:rsidDel="00F351AE">
          <w:rPr>
            <w:highlight w:val="yellow"/>
          </w:rPr>
          <w:delText>.</w:delText>
        </w:r>
        <w:r w:rsidDel="00F351AE">
          <w:rPr>
            <w:highlight w:val="yellow"/>
          </w:rPr>
          <w:delText xml:space="preserve"> It was noted that this annex is focused on a country specific regulation, so further work is need to make it more general.</w:delText>
        </w:r>
        <w:r w:rsidRPr="00A2303A" w:rsidDel="00F351AE">
          <w:rPr>
            <w:i w:val="0"/>
            <w:iCs w:val="0"/>
            <w:highlight w:val="yellow"/>
          </w:rPr>
          <w:delText>]</w:delText>
        </w:r>
      </w:del>
    </w:p>
    <w:p w14:paraId="6D985FC8" w14:textId="77777777" w:rsidR="000D43EF" w:rsidRPr="006C5573" w:rsidRDefault="000D43EF" w:rsidP="000D43EF">
      <w:pPr>
        <w:pStyle w:val="Heading2"/>
      </w:pPr>
      <w:r w:rsidRPr="006C5573">
        <w:t xml:space="preserve">A2.1 </w:t>
      </w:r>
      <w:r w:rsidRPr="006C5573">
        <w:tab/>
        <w:t xml:space="preserve">EESS (Passive) and </w:t>
      </w:r>
      <w:bookmarkEnd w:id="387"/>
      <w:bookmarkEnd w:id="388"/>
      <w:bookmarkEnd w:id="389"/>
      <w:r w:rsidRPr="006C5573">
        <w:t>Beam WPT</w:t>
      </w:r>
    </w:p>
    <w:p w14:paraId="099F5F8A" w14:textId="77777777" w:rsidR="000D43EF" w:rsidRPr="006C5573" w:rsidRDefault="000D43EF" w:rsidP="000D43EF">
      <w:r w:rsidRPr="006C5573">
        <w:t>In the United States, beam WPT has been determined to be an ISM use of spectrum subject to the national 24 GHz ISM band limit established by FCC.</w:t>
      </w:r>
      <w:r w:rsidRPr="006C5573">
        <w:rPr>
          <w:rStyle w:val="FootnoteReference"/>
        </w:rPr>
        <w:footnoteReference w:id="2"/>
      </w:r>
      <w:r w:rsidRPr="006C5573">
        <w:t xml:space="preserve"> </w:t>
      </w:r>
      <w:bookmarkStart w:id="396" w:name="_Hlk78343674"/>
      <w:r w:rsidRPr="006C5573">
        <w:t>For the case of transmitter power less than 500</w:t>
      </w:r>
      <w:r>
        <w:t xml:space="preserve"> </w:t>
      </w:r>
      <w:r w:rsidRPr="006C5573">
        <w:t>W RF power, the out-of-band limit is a field strength of 25 </w:t>
      </w:r>
      <w:r w:rsidRPr="006C5573">
        <w:sym w:font="Symbol" w:char="F06D"/>
      </w:r>
      <w:r w:rsidRPr="006C5573">
        <w:t>V/m at a measurement distance of 300 m and a measurement bandwidth of 1 MHz</w:t>
      </w:r>
      <w:bookmarkEnd w:id="396"/>
      <w:r w:rsidRPr="006C5573">
        <w:t>.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p>
    <w:p w14:paraId="4220E98E" w14:textId="77777777" w:rsidR="000D43EF" w:rsidRPr="006C5573" w:rsidRDefault="000D43EF" w:rsidP="000D43EF">
      <w:pPr>
        <w:pStyle w:val="Heading3"/>
      </w:pPr>
      <w:bookmarkStart w:id="397" w:name="_Toc123716814"/>
      <w:r w:rsidRPr="006C5573">
        <w:t xml:space="preserve">A2.1.1 </w:t>
      </w:r>
      <w:r w:rsidRPr="006C5573">
        <w:tab/>
        <w:t>Modelling impact of 24 GHz WPT beam devices on EESS (passive) sensors</w:t>
      </w:r>
      <w:bookmarkEnd w:id="397"/>
    </w:p>
    <w:p w14:paraId="79DAD4BB" w14:textId="657DB634" w:rsidR="002A5804" w:rsidRDefault="000D43EF" w:rsidP="00E730E8">
      <w:pPr>
        <w:rPr>
          <w:ins w:id="398" w:author="michael marcus" w:date="2024-04-02T10:03:00Z"/>
        </w:rPr>
      </w:pPr>
      <w:r w:rsidRPr="006C5573">
        <w:t>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w:t>
      </w:r>
      <w:r>
        <w:t> </w:t>
      </w:r>
      <w:r w:rsidRPr="006C5573">
        <w:t xml:space="preserve">MHz while the bandwidth of the WPT Beam emission is ≤ 10 MHz so the passive bands is more than 10 half bandwidths away. In this case ISM is only used indoor employing downward pointing antennas that transfer a large fraction of their transmitted power to the intended receiver. </w:t>
      </w:r>
      <w:ins w:id="399" w:author="michael marcus" w:date="2024-04-02T10:01:00Z">
        <w:r w:rsidR="00E730E8" w:rsidRPr="006C5573">
          <w:t xml:space="preserve">The antennas have multiple elements each with amplifiers and </w:t>
        </w:r>
        <w:r w:rsidR="00E730E8" w:rsidRPr="003E562F">
          <w:t xml:space="preserve">frequency </w:t>
        </w:r>
        <w:r w:rsidR="00E730E8">
          <w:t>synthesizers</w:t>
        </w:r>
        <w:r w:rsidR="00E730E8" w:rsidRPr="003E562F">
          <w:t xml:space="preserve"> that derive the center frequency of transmissions from a reference</w:t>
        </w:r>
        <w:r w:rsidR="00E730E8" w:rsidRPr="006C5573">
          <w:t xml:space="preserve"> frequency that is much </w:t>
        </w:r>
        <w:r w:rsidR="00E730E8" w:rsidRPr="003E562F">
          <w:t>lower</w:t>
        </w:r>
        <w:r w:rsidR="00E730E8" w:rsidRPr="00E730E8">
          <w:t xml:space="preserve">. </w:t>
        </w:r>
        <w:r w:rsidR="00E730E8" w:rsidRPr="00E730E8">
          <w:rPr>
            <w:rPrChange w:id="400" w:author="michael marcus" w:date="2024-04-02T10:02:00Z">
              <w:rPr>
                <w:highlight w:val="cyan"/>
              </w:rPr>
            </w:rPrChange>
          </w:rPr>
          <w:t xml:space="preserve">If the phase locked loop of the synthesizer has a bandwidth that is much smaller than the separation of the </w:t>
        </w:r>
        <w:proofErr w:type="spellStart"/>
        <w:r w:rsidR="00E730E8" w:rsidRPr="00E730E8">
          <w:rPr>
            <w:rPrChange w:id="401" w:author="michael marcus" w:date="2024-04-02T10:02:00Z">
              <w:rPr>
                <w:highlight w:val="cyan"/>
              </w:rPr>
            </w:rPrChange>
          </w:rPr>
          <w:t>centre</w:t>
        </w:r>
        <w:proofErr w:type="spellEnd"/>
        <w:r w:rsidR="00E730E8" w:rsidRPr="00E730E8">
          <w:rPr>
            <w:rPrChange w:id="402" w:author="michael marcus" w:date="2024-04-02T10:02:00Z">
              <w:rPr>
                <w:highlight w:val="cyan"/>
              </w:rPr>
            </w:rPrChange>
          </w:rPr>
          <w:t xml:space="preserve"> frequency from the nearby passive band, then the resulting emissions near </w:t>
        </w:r>
        <w:proofErr w:type="spellStart"/>
        <w:r w:rsidR="00E730E8" w:rsidRPr="00E730E8">
          <w:rPr>
            <w:rPrChange w:id="403" w:author="michael marcus" w:date="2024-04-02T10:02:00Z">
              <w:rPr>
                <w:highlight w:val="cyan"/>
              </w:rPr>
            </w:rPrChange>
          </w:rPr>
          <w:t>centre</w:t>
        </w:r>
        <w:proofErr w:type="spellEnd"/>
        <w:r w:rsidR="00E730E8" w:rsidRPr="00E730E8">
          <w:rPr>
            <w:rPrChange w:id="404" w:author="michael marcus" w:date="2024-04-02T10:02:00Z">
              <w:rPr>
                <w:highlight w:val="cyan"/>
              </w:rPr>
            </w:rPrChange>
          </w:rPr>
          <w:t xml:space="preserve"> </w:t>
        </w:r>
      </w:ins>
      <w:ins w:id="405" w:author="michael marcus" w:date="2024-04-02T10:02:00Z">
        <w:r w:rsidR="002A5804">
          <w:t>frequency</w:t>
        </w:r>
      </w:ins>
      <w:ins w:id="406" w:author="michael marcus" w:date="2024-04-02T10:01:00Z">
        <w:r w:rsidR="00E730E8">
          <w:t xml:space="preserve"> will have highly correlated phases over a bandwidth of less than 10 MHz over the various antenna elements and have uncorrelated phases over frequencies further from the </w:t>
        </w:r>
        <w:proofErr w:type="spellStart"/>
        <w:r w:rsidR="00E730E8">
          <w:t>centre</w:t>
        </w:r>
        <w:proofErr w:type="spellEnd"/>
        <w:r w:rsidR="00E730E8">
          <w:t xml:space="preserve"> frequency.  This, in turn results on a highly focused beam at the </w:t>
        </w:r>
        <w:proofErr w:type="spellStart"/>
        <w:r w:rsidR="00E730E8">
          <w:t>centre</w:t>
        </w:r>
        <w:proofErr w:type="spellEnd"/>
        <w:r w:rsidR="00E730E8">
          <w:t xml:space="preserve"> frequency and a much more diffuse pattern with much lower gain at the frequencies more than 10 MHz from the center frequency. The resulting out of band emissions from each antenna </w:t>
        </w:r>
      </w:ins>
      <w:ins w:id="407" w:author="michael marcus" w:date="2024-04-02T10:03:00Z">
        <w:r w:rsidR="002A5804">
          <w:t xml:space="preserve">element </w:t>
        </w:r>
        <w:commentRangeStart w:id="408"/>
        <w:r w:rsidR="002A5804">
          <w:t>result</w:t>
        </w:r>
      </w:ins>
      <w:ins w:id="409" w:author="Behrooz Abiri" w:date="2024-04-09T10:01:00Z">
        <w:r w:rsidR="0085496B">
          <w:t xml:space="preserve"> from</w:t>
        </w:r>
      </w:ins>
      <w:ins w:id="410" w:author="michael marcus" w:date="2024-04-02T10:01:00Z">
        <w:r w:rsidR="00E730E8">
          <w:t xml:space="preserve"> the phase noise </w:t>
        </w:r>
      </w:ins>
      <w:commentRangeEnd w:id="408"/>
      <w:r w:rsidR="00281904">
        <w:rPr>
          <w:rStyle w:val="CommentReference"/>
        </w:rPr>
        <w:commentReference w:id="408"/>
      </w:r>
      <w:ins w:id="411" w:author="michael marcus" w:date="2024-04-02T10:01:00Z">
        <w:r w:rsidR="00E730E8">
          <w:t xml:space="preserve">of individual local oscillators of each PLL and </w:t>
        </w:r>
      </w:ins>
      <w:ins w:id="412" w:author="michael marcus" w:date="2024-04-02T10:03:00Z">
        <w:r w:rsidR="002A5804">
          <w:t xml:space="preserve">are </w:t>
        </w:r>
      </w:ins>
      <w:ins w:id="413" w:author="michael marcus" w:date="2024-04-02T10:01:00Z">
        <w:r w:rsidR="00E730E8">
          <w:t xml:space="preserve">uncorrelated. </w:t>
        </w:r>
      </w:ins>
    </w:p>
    <w:p w14:paraId="0FAE2ED8" w14:textId="77777777" w:rsidR="002A5804" w:rsidRDefault="002A5804" w:rsidP="00E730E8">
      <w:pPr>
        <w:rPr>
          <w:ins w:id="414" w:author="michael marcus" w:date="2024-04-02T10:03:00Z"/>
        </w:rPr>
      </w:pPr>
    </w:p>
    <w:p w14:paraId="0813057A" w14:textId="34AA9612" w:rsidR="00E730E8" w:rsidRDefault="00E730E8" w:rsidP="00E730E8">
      <w:pPr>
        <w:rPr>
          <w:ins w:id="415" w:author="michael marcus" w:date="2024-04-02T10:01:00Z"/>
        </w:rPr>
      </w:pPr>
      <w:ins w:id="416" w:author="michael marcus" w:date="2024-04-02T10:01:00Z">
        <w:r>
          <w:t xml:space="preserve">It is noted that this is different than in the case of IMT MIMO antennas </w:t>
        </w:r>
      </w:ins>
      <w:ins w:id="417" w:author="michael marcus" w:date="2024-04-02T17:15:00Z">
        <w:r w:rsidR="005B7790">
          <w:t xml:space="preserve">in the nearby IMT band. For the IMT case, </w:t>
        </w:r>
      </w:ins>
      <w:ins w:id="418" w:author="michael marcus" w:date="2024-04-02T10:01:00Z">
        <w:r>
          <w:t>out</w:t>
        </w:r>
      </w:ins>
      <w:ins w:id="419" w:author="michael marcus" w:date="2024-04-02T10:04:00Z">
        <w:r w:rsidR="002A5804">
          <w:t>-</w:t>
        </w:r>
      </w:ins>
      <w:ins w:id="420" w:author="michael marcus" w:date="2024-04-02T10:01:00Z">
        <w:r>
          <w:t>of</w:t>
        </w:r>
      </w:ins>
      <w:ins w:id="421" w:author="michael marcus" w:date="2024-04-02T10:04:00Z">
        <w:r w:rsidR="002A5804">
          <w:t>-</w:t>
        </w:r>
      </w:ins>
      <w:ins w:id="422" w:author="michael marcus" w:date="2024-04-02T10:01:00Z">
        <w:r>
          <w:t xml:space="preserve">band emissions are from both oscillator noise and </w:t>
        </w:r>
      </w:ins>
      <w:ins w:id="423" w:author="michael marcus" w:date="2024-04-02T17:16:00Z">
        <w:r w:rsidR="005B7790">
          <w:t xml:space="preserve">the IMT </w:t>
        </w:r>
      </w:ins>
      <w:ins w:id="424" w:author="michael marcus" w:date="2024-04-02T10:01:00Z">
        <w:r>
          <w:t xml:space="preserve">modulation </w:t>
        </w:r>
      </w:ins>
      <w:ins w:id="425" w:author="michael marcus" w:date="2024-04-02T10:04:00Z">
        <w:r w:rsidR="002A5804">
          <w:t>and</w:t>
        </w:r>
      </w:ins>
      <w:ins w:id="426" w:author="michael marcus" w:date="2024-04-02T10:01:00Z">
        <w:r>
          <w:t xml:space="preserve"> have </w:t>
        </w:r>
      </w:ins>
      <w:ins w:id="427" w:author="michael marcus" w:date="2024-04-02T17:16:00Z">
        <w:r w:rsidR="005B7790">
          <w:t xml:space="preserve">greater </w:t>
        </w:r>
      </w:ins>
      <w:ins w:id="428" w:author="michael marcus" w:date="2024-04-02T17:17:00Z">
        <w:r w:rsidR="005B7790">
          <w:t xml:space="preserve">out-of-band </w:t>
        </w:r>
      </w:ins>
      <w:ins w:id="429" w:author="michael marcus" w:date="2024-04-02T10:01:00Z">
        <w:r>
          <w:t>correlation</w:t>
        </w:r>
      </w:ins>
      <w:ins w:id="430" w:author="michael marcus" w:date="2024-04-02T17:16:00Z">
        <w:r w:rsidR="005B7790">
          <w:t xml:space="preserve"> between the signal</w:t>
        </w:r>
      </w:ins>
      <w:ins w:id="431" w:author="michael marcus" w:date="2024-04-02T17:17:00Z">
        <w:r w:rsidR="005B7790">
          <w:t>s</w:t>
        </w:r>
      </w:ins>
      <w:ins w:id="432" w:author="michael marcus" w:date="2024-04-02T17:16:00Z">
        <w:r w:rsidR="005B7790">
          <w:t xml:space="preserve"> in each antenna element</w:t>
        </w:r>
      </w:ins>
      <w:ins w:id="433" w:author="michael marcus" w:date="2024-04-02T17:17:00Z">
        <w:r w:rsidR="005B7790">
          <w:t xml:space="preserve">. </w:t>
        </w:r>
      </w:ins>
      <w:ins w:id="434" w:author="michael marcus" w:date="2024-04-02T10:01:00Z">
        <w:r>
          <w:t xml:space="preserve"> IMT emissions have much greater bandwidth because of complex information-carrying modulation which results in many correlated sidebands.  In Beam WPT signal bandwidth is not an intentional design characteristic, but rather a byproduct of circuit noise in carrier frequency synthesis</w:t>
        </w:r>
      </w:ins>
      <w:ins w:id="435" w:author="michael marcus" w:date="2024-04-02T10:04:00Z">
        <w:r w:rsidR="002A5804">
          <w:t xml:space="preserve"> in the many individual antenna elements</w:t>
        </w:r>
      </w:ins>
      <w:ins w:id="436" w:author="michael marcus" w:date="2024-04-02T10:01:00Z">
        <w:r>
          <w:t>.</w:t>
        </w:r>
        <w:del w:id="437" w:author="Behrooz Abiri" w:date="2024-04-09T10:06:00Z">
          <w:r w:rsidDel="00855704">
            <w:delText xml:space="preserve">  </w:delText>
          </w:r>
        </w:del>
        <w:del w:id="438" w:author="Behrooz Abiri" w:date="2024-04-09T10:05:00Z">
          <w:r w:rsidDel="00855704">
            <w:delText>.</w:delText>
          </w:r>
        </w:del>
      </w:ins>
    </w:p>
    <w:p w14:paraId="5CC5C501" w14:textId="77777777" w:rsidR="00E730E8" w:rsidRDefault="00E730E8" w:rsidP="00E730E8">
      <w:pPr>
        <w:rPr>
          <w:ins w:id="439" w:author="michael marcus" w:date="2024-04-02T10:01:00Z"/>
        </w:rPr>
      </w:pPr>
    </w:p>
    <w:p w14:paraId="737F746C" w14:textId="2A238D3C" w:rsidR="00E730E8" w:rsidRDefault="000D43EF" w:rsidP="000D43EF">
      <w:pPr>
        <w:rPr>
          <w:ins w:id="440" w:author="michael marcus" w:date="2024-04-02T10:01:00Z"/>
        </w:rPr>
      </w:pPr>
      <w:del w:id="441" w:author="michael marcus" w:date="2024-04-02T10:01:00Z">
        <w:r w:rsidRPr="006C5573" w:rsidDel="00E730E8">
          <w:delText xml:space="preserve">The antennas have multiple elements each with amplifiers and frequency oscillators that derive the centre frequency of transmissions from a reference frequency that is much lower. </w:delText>
        </w:r>
      </w:del>
    </w:p>
    <w:p w14:paraId="4684F53F" w14:textId="77777777" w:rsidR="00E730E8" w:rsidRDefault="00E730E8" w:rsidP="000D43EF">
      <w:pPr>
        <w:rPr>
          <w:ins w:id="442" w:author="michael marcus" w:date="2024-04-02T10:01:00Z"/>
        </w:rPr>
      </w:pPr>
    </w:p>
    <w:p w14:paraId="37636C4C" w14:textId="77777777" w:rsidR="00E730E8" w:rsidRDefault="00E730E8" w:rsidP="000D43EF">
      <w:pPr>
        <w:rPr>
          <w:ins w:id="443" w:author="michael marcus" w:date="2024-04-02T10:01:00Z"/>
        </w:rPr>
      </w:pPr>
    </w:p>
    <w:p w14:paraId="03ACBDD0" w14:textId="7D54C055" w:rsidR="000D43EF" w:rsidRDefault="000D43EF" w:rsidP="000D43EF">
      <w:pPr>
        <w:rPr>
          <w:ins w:id="444" w:author="FCC" w:date="2024-04-11T16:00:00Z"/>
        </w:rPr>
      </w:pPr>
      <w:r w:rsidRPr="006C5573">
        <w:t xml:space="preserve">As a result, while the </w:t>
      </w:r>
      <w:proofErr w:type="spellStart"/>
      <w:r w:rsidRPr="006C5573">
        <w:t>centre</w:t>
      </w:r>
      <w:proofErr w:type="spellEnd"/>
      <w:r w:rsidRPr="006C5573">
        <w:t xml:space="preserve"> frequencies of each element are in phase and permit antenna beam focusing by changing the amplitude and phase of transmission from each element, for frequencies more than 100 MHz away from the </w:t>
      </w:r>
      <w:proofErr w:type="spellStart"/>
      <w:r w:rsidRPr="006C5573">
        <w:t>centre</w:t>
      </w:r>
      <w:proofErr w:type="spellEnd"/>
      <w:r w:rsidRPr="006C5573">
        <w:t xml:space="preserve"> frequency the phase noise of the emissions are uncorrelated, so their OOBE do not focus, and the antenna array has little gain for such OOBE. This is illustrated below where the OOB emission pattern of a single antenna in an exemplary array is simulated using HFSS.</w:t>
      </w:r>
    </w:p>
    <w:p w14:paraId="25377BCF" w14:textId="77777777" w:rsidR="00F351AE" w:rsidRPr="006C5573" w:rsidRDefault="00F351AE" w:rsidP="000D43EF"/>
    <w:p w14:paraId="14FA8425" w14:textId="0070B4D2" w:rsidR="000D43EF" w:rsidRPr="006C5573" w:rsidDel="00F351AE" w:rsidRDefault="000D43EF" w:rsidP="000D43EF">
      <w:pPr>
        <w:rPr>
          <w:del w:id="445" w:author="FCC" w:date="2024-04-11T15:59:00Z"/>
        </w:rPr>
      </w:pPr>
      <w:del w:id="446" w:author="FCC" w:date="2024-04-11T15:59:00Z">
        <w:r w:rsidRPr="006C5573" w:rsidDel="00F351AE">
          <w:rPr>
            <w:highlight w:val="yellow"/>
          </w:rPr>
          <w:delText>[</w:delText>
        </w:r>
        <w:r w:rsidRPr="006C5573" w:rsidDel="00F351AE">
          <w:rPr>
            <w:i/>
            <w:iCs/>
            <w:highlight w:val="yellow"/>
          </w:rPr>
          <w:delText xml:space="preserve">Editor’s note: </w:delText>
        </w:r>
        <w:r w:rsidDel="00F351AE">
          <w:rPr>
            <w:i/>
            <w:iCs/>
            <w:highlight w:val="yellow"/>
          </w:rPr>
          <w:delText xml:space="preserve">Views were expressed that </w:delText>
        </w:r>
        <w:r w:rsidRPr="006C5573" w:rsidDel="00F351AE">
          <w:rPr>
            <w:i/>
            <w:iCs/>
            <w:highlight w:val="yellow"/>
          </w:rPr>
          <w:delText xml:space="preserve">the text </w:delText>
        </w:r>
        <w:r w:rsidRPr="006C5573" w:rsidDel="00F351AE">
          <w:rPr>
            <w:highlight w:val="yellow"/>
          </w:rPr>
          <w:delText>“… for frequencies more than 100 MHz away from the centre frequency the phase noise of the emissions are uncorrelated, so their OOBE do not focus, and the antenna array has little gain for such OOBE …”</w:delText>
        </w:r>
        <w:r w:rsidRPr="006C5573" w:rsidDel="00F351AE">
          <w:rPr>
            <w:i/>
            <w:iCs/>
            <w:highlight w:val="yellow"/>
          </w:rPr>
          <w:delText xml:space="preserve"> will require technical justification. It is noted that it seems to contradict assumptions used for the same frequency range in other topic.</w:delText>
        </w:r>
        <w:r w:rsidRPr="006C5573" w:rsidDel="00F351AE">
          <w:rPr>
            <w:highlight w:val="yellow"/>
          </w:rPr>
          <w:delText>]</w:delText>
        </w:r>
      </w:del>
    </w:p>
    <w:p w14:paraId="69AC4007" w14:textId="77777777" w:rsidR="000D43EF" w:rsidRPr="006C5573" w:rsidRDefault="000D43EF" w:rsidP="000D43EF">
      <w:pPr>
        <w:pStyle w:val="FigureNo"/>
        <w:rPr>
          <w:szCs w:val="16"/>
        </w:rPr>
      </w:pPr>
      <w:r w:rsidRPr="006C5573">
        <w:rPr>
          <w:szCs w:val="16"/>
        </w:rPr>
        <w:t xml:space="preserve">Figure A2.1 </w:t>
      </w:r>
    </w:p>
    <w:p w14:paraId="10213C6A" w14:textId="77777777" w:rsidR="000D43EF" w:rsidRPr="006C5573" w:rsidRDefault="000D43EF" w:rsidP="000D43EF">
      <w:pPr>
        <w:pStyle w:val="Figuretitle"/>
        <w:rPr>
          <w:rFonts w:ascii="Times New Roman" w:hAnsi="Times New Roman"/>
          <w:szCs w:val="16"/>
        </w:rPr>
      </w:pPr>
      <w:r w:rsidRPr="006C5573">
        <w:rPr>
          <w:rFonts w:ascii="Times New Roman" w:hAnsi="Times New Roman"/>
          <w:szCs w:val="16"/>
        </w:rPr>
        <w:t>In-band and out-of-band radiation patterns</w:t>
      </w:r>
    </w:p>
    <w:p w14:paraId="66176940" w14:textId="77777777" w:rsidR="000D43EF" w:rsidRPr="006C5573" w:rsidRDefault="000D43EF" w:rsidP="000D43EF">
      <w:pPr>
        <w:pStyle w:val="Figure"/>
        <w:rPr>
          <w:noProof w:val="0"/>
        </w:rPr>
      </w:pPr>
      <w:r w:rsidRPr="006C5573">
        <w:drawing>
          <wp:inline distT="0" distB="0" distL="0" distR="0" wp14:anchorId="0BF5DA2F" wp14:editId="71C002D4">
            <wp:extent cx="3680691" cy="2352221"/>
            <wp:effectExtent l="0" t="0" r="254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p>
    <w:p w14:paraId="2B2DA5AD" w14:textId="77777777" w:rsidR="000D43EF" w:rsidRPr="006C5573" w:rsidRDefault="000D43EF" w:rsidP="000D43EF">
      <w:r w:rsidRPr="006C5573">
        <w:t xml:space="preserve">Figure A-2.2 shows the ISM device antenna gain towards selected EESS sensors for a fixed Earth to EESS elevation angle and for azimuth angles that vary between </w:t>
      </w:r>
      <w:r>
        <w:t>–</w:t>
      </w:r>
      <w:r w:rsidRPr="006C5573">
        <w:t>180</w:t>
      </w:r>
      <w:r w:rsidRPr="006C5573">
        <w:sym w:font="Symbol" w:char="F0B0"/>
      </w:r>
      <w:r w:rsidRPr="006C5573">
        <w:t xml:space="preserve"> to +180</w:t>
      </w:r>
      <w:r w:rsidRPr="006C5573">
        <w:sym w:font="Symbol" w:char="F0B0"/>
      </w:r>
      <w:r w:rsidRPr="006C5573">
        <w:t>.</w:t>
      </w:r>
    </w:p>
    <w:p w14:paraId="1139A721" w14:textId="77777777" w:rsidR="000D43EF" w:rsidRPr="006C5573" w:rsidRDefault="000D43EF" w:rsidP="000D43EF">
      <w:pPr>
        <w:pStyle w:val="FigureNo"/>
        <w:rPr>
          <w:szCs w:val="16"/>
        </w:rPr>
      </w:pPr>
      <w:r w:rsidRPr="006C5573">
        <w:rPr>
          <w:szCs w:val="16"/>
        </w:rPr>
        <w:t xml:space="preserve">Figure A2.2 </w:t>
      </w:r>
    </w:p>
    <w:p w14:paraId="6BCD6930" w14:textId="77777777" w:rsidR="000D43EF" w:rsidRPr="006C5573" w:rsidRDefault="000D43EF" w:rsidP="000D43EF">
      <w:pPr>
        <w:pStyle w:val="Figuretitle"/>
        <w:rPr>
          <w:rFonts w:ascii="Times New Roman" w:hAnsi="Times New Roman"/>
          <w:sz w:val="16"/>
          <w:szCs w:val="16"/>
        </w:rPr>
      </w:pPr>
      <w:r w:rsidRPr="006C5573">
        <w:rPr>
          <w:rFonts w:ascii="Times New Roman" w:hAnsi="Times New Roman"/>
          <w:szCs w:val="16"/>
        </w:rPr>
        <w:t xml:space="preserve">Transmitter OOB Antenna Patterns versus Azimuth for Select Elevation Angles Matching </w:t>
      </w:r>
      <w:r w:rsidRPr="006C5573">
        <w:rPr>
          <w:rFonts w:ascii="Times New Roman" w:hAnsi="Times New Roman"/>
          <w:szCs w:val="16"/>
        </w:rPr>
        <w:br/>
        <w:t>EESS Off-Nadir Angles</w:t>
      </w:r>
    </w:p>
    <w:p w14:paraId="42494C3A" w14:textId="77777777" w:rsidR="000D43EF" w:rsidRPr="006C5573" w:rsidRDefault="000D43EF" w:rsidP="000D43EF">
      <w:pPr>
        <w:pStyle w:val="Figure"/>
        <w:rPr>
          <w:noProof w:val="0"/>
        </w:rPr>
      </w:pPr>
      <w:r w:rsidRPr="006C5573">
        <w:drawing>
          <wp:inline distT="0" distB="0" distL="0" distR="0" wp14:anchorId="6E398356" wp14:editId="2F7071E7">
            <wp:extent cx="5489097" cy="3785916"/>
            <wp:effectExtent l="0" t="0" r="16510" b="5080"/>
            <wp:docPr id="7" name="Chart 7">
              <a:extLst xmlns:a="http://schemas.openxmlformats.org/drawingml/2006/main">
                <a:ext uri="{FF2B5EF4-FFF2-40B4-BE49-F238E27FC236}">
                  <a16:creationId xmlns:a16="http://schemas.microsoft.com/office/drawing/2014/main" id="{26B20139-D065-4562-80FF-5306BA411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0FE153B" w14:textId="77777777" w:rsidR="000D43EF" w:rsidRPr="006C5573" w:rsidRDefault="000D43EF" w:rsidP="000D43EF">
      <w:pPr>
        <w:jc w:val="center"/>
      </w:pPr>
    </w:p>
    <w:p w14:paraId="7E8128D5" w14:textId="77777777" w:rsidR="000D43EF" w:rsidRPr="006C5573" w:rsidRDefault="000D43EF" w:rsidP="000D43EF">
      <w:r w:rsidRPr="006C5573">
        <w:t xml:space="preserve">Tables A2.1 and A2.2 provide calculations to predict how much of this ISM device power reaches an EESS (passive) satellite of various types under assumption that all ISM transmitting units are indoors and are pointing downward. This is an upper-bound analysis to determine a geographic density of these devices that could be operated without adversely impacting the passive satellites. While a dynamic simulation would give a more precise result, the worst case here gives an upper bound for Beam WPT density. </w:t>
      </w:r>
    </w:p>
    <w:p w14:paraId="3C08809F" w14:textId="77777777" w:rsidR="000D43EF" w:rsidRPr="006C5573" w:rsidRDefault="000D43EF" w:rsidP="000D43EF">
      <w:pPr>
        <w:rPr>
          <w:iCs/>
        </w:rPr>
      </w:pPr>
      <w:r w:rsidRPr="006C5573">
        <w:rPr>
          <w:iCs/>
        </w:rPr>
        <w:t xml:space="preserve">The analysis provided in this document considers only direct-path propagation from the sidelobe and/or </w:t>
      </w:r>
      <w:proofErr w:type="spellStart"/>
      <w:r w:rsidRPr="006C5573">
        <w:rPr>
          <w:iCs/>
        </w:rPr>
        <w:t>backlobe</w:t>
      </w:r>
      <w:proofErr w:type="spellEnd"/>
      <w:r w:rsidRPr="006C5573">
        <w:rPr>
          <w:iCs/>
        </w:rPr>
        <w:t xml:space="preserve"> of the Beam WPT device to the main-beam of the passive remote sensor.</w:t>
      </w:r>
    </w:p>
    <w:p w14:paraId="2D3B1660" w14:textId="5D26F21E" w:rsidR="000D43EF" w:rsidRPr="006C5573" w:rsidRDefault="000D43EF" w:rsidP="000D43EF">
      <w:r w:rsidRPr="006C5573">
        <w:t xml:space="preserve">The calculations use the ITU-R P.2109 “Prediction of building entry loss” model that considers losses due to exterior building walls. As is shown in Figure A2.3 for high elevation angle paths to satellites the exterior wall </w:t>
      </w:r>
      <w:del w:id="447" w:author="NACT" w:date="2024-04-04T14:54:00Z">
        <w:r w:rsidRPr="006C5573" w:rsidDel="0068297C">
          <w:delText xml:space="preserve">is not </w:delText>
        </w:r>
      </w:del>
      <w:ins w:id="448" w:author="NACT" w:date="2024-04-04T14:54:00Z">
        <w:r w:rsidR="0068297C">
          <w:t xml:space="preserve">may </w:t>
        </w:r>
      </w:ins>
      <w:ins w:id="449" w:author="NACT" w:date="2024-04-04T14:55:00Z">
        <w:r w:rsidR="0068297C">
          <w:t xml:space="preserve">not be </w:t>
        </w:r>
      </w:ins>
      <w:r w:rsidRPr="006C5573">
        <w:t>the only source of structural path loss. For a ceiling mounted transmitter all emissions reaching a satellite must pass through at least one interior floor construction before they reach the exterior wall. Depending on the satellite elevation angle and the distance of the transmitter from the exterior wall, more than one through the floor transit may be involved.  There is no present recommendation for such path losses through interior floors</w:t>
      </w:r>
      <w:r>
        <w:t>,</w:t>
      </w:r>
      <w:r w:rsidRPr="006C5573">
        <w:t xml:space="preserve"> so it is not included in the calculation presented.  </w:t>
      </w:r>
    </w:p>
    <w:p w14:paraId="4ED626B5" w14:textId="77777777" w:rsidR="000D43EF" w:rsidRPr="006C5573" w:rsidRDefault="000D43EF" w:rsidP="000D43EF">
      <w:pPr>
        <w:pStyle w:val="FigureNo"/>
        <w:rPr>
          <w:szCs w:val="16"/>
        </w:rPr>
      </w:pPr>
      <w:r w:rsidRPr="006C5573">
        <w:rPr>
          <w:szCs w:val="16"/>
        </w:rPr>
        <w:t xml:space="preserve">Figure A2.3 </w:t>
      </w:r>
    </w:p>
    <w:p w14:paraId="0897D2B0" w14:textId="77777777" w:rsidR="000D43EF" w:rsidRPr="006C5573" w:rsidRDefault="000D43EF" w:rsidP="000D43EF">
      <w:pPr>
        <w:pStyle w:val="Figuretitle"/>
        <w:rPr>
          <w:rFonts w:ascii="Times New Roman" w:hAnsi="Times New Roman"/>
          <w:sz w:val="16"/>
          <w:szCs w:val="16"/>
        </w:rPr>
      </w:pPr>
      <w:r w:rsidRPr="006C5573">
        <w:rPr>
          <w:rFonts w:ascii="Times New Roman" w:hAnsi="Times New Roman"/>
          <w:szCs w:val="16"/>
        </w:rPr>
        <w:t xml:space="preserve">Impact of ceilings on high elevation angle paths in cases where WPT device is distant from exterior </w:t>
      </w:r>
      <w:proofErr w:type="gramStart"/>
      <w:r w:rsidRPr="006C5573">
        <w:rPr>
          <w:rFonts w:ascii="Times New Roman" w:hAnsi="Times New Roman"/>
          <w:szCs w:val="16"/>
        </w:rPr>
        <w:t>wall</w:t>
      </w:r>
      <w:proofErr w:type="gramEnd"/>
    </w:p>
    <w:p w14:paraId="437A50C0" w14:textId="77777777" w:rsidR="000D43EF" w:rsidRPr="006C5573" w:rsidRDefault="000D43EF" w:rsidP="000D43EF">
      <w:pPr>
        <w:pStyle w:val="Figure"/>
        <w:rPr>
          <w:noProof w:val="0"/>
        </w:rPr>
      </w:pPr>
      <w:r w:rsidRPr="005C7E13">
        <w:drawing>
          <wp:inline distT="0" distB="0" distL="0" distR="0" wp14:anchorId="07CE87E8" wp14:editId="194092B8">
            <wp:extent cx="5684668" cy="3924000"/>
            <wp:effectExtent l="0" t="0" r="5080" b="635"/>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 engineering drawing&#10;&#10;Description automatically generated"/>
                    <pic:cNvPicPr/>
                  </pic:nvPicPr>
                  <pic:blipFill>
                    <a:blip r:embed="rId16"/>
                    <a:stretch>
                      <a:fillRect/>
                    </a:stretch>
                  </pic:blipFill>
                  <pic:spPr>
                    <a:xfrm>
                      <a:off x="0" y="0"/>
                      <a:ext cx="5770431" cy="3983200"/>
                    </a:xfrm>
                    <a:prstGeom prst="rect">
                      <a:avLst/>
                    </a:prstGeom>
                  </pic:spPr>
                </pic:pic>
              </a:graphicData>
            </a:graphic>
          </wp:inline>
        </w:drawing>
      </w:r>
    </w:p>
    <w:p w14:paraId="4678B309" w14:textId="77777777" w:rsidR="000D43EF" w:rsidRPr="006C5573" w:rsidRDefault="000D43EF" w:rsidP="000D43EF">
      <w:r w:rsidRPr="006C5573">
        <w:t>In very high population density areas with multistory buildings this model is conservative in that it does not address the vertical loss a signal would have on high elevation angle paths if an emitter was several floors down from the building roof. Nor does it account for signal blockage by nearby buildings higher than the emitter that could block paths to the satellite as some elevation angles.</w:t>
      </w:r>
    </w:p>
    <w:p w14:paraId="1F793F95" w14:textId="77777777" w:rsidR="000D43EF" w:rsidRPr="006C5573" w:rsidRDefault="000D43EF" w:rsidP="000D43EF">
      <w:pPr>
        <w:pStyle w:val="EditorsNote"/>
      </w:pPr>
      <w:r w:rsidRPr="0019769E">
        <w:rPr>
          <w:i w:val="0"/>
          <w:iCs w:val="0"/>
          <w:highlight w:val="yellow"/>
        </w:rPr>
        <w:t>[</w:t>
      </w:r>
      <w:r w:rsidRPr="006C5573">
        <w:rPr>
          <w:highlight w:val="yellow"/>
        </w:rPr>
        <w:t xml:space="preserve">Editor’s note: </w:t>
      </w:r>
      <w:r>
        <w:rPr>
          <w:highlight w:val="yellow"/>
        </w:rPr>
        <w:t xml:space="preserve">Views were expressed that </w:t>
      </w:r>
      <w:r w:rsidRPr="006C5573">
        <w:rPr>
          <w:highlight w:val="yellow"/>
        </w:rPr>
        <w:t xml:space="preserve">the indirect path including </w:t>
      </w:r>
      <w:proofErr w:type="gramStart"/>
      <w:r w:rsidRPr="006C5573">
        <w:rPr>
          <w:highlight w:val="yellow"/>
        </w:rPr>
        <w:t>in particular the</w:t>
      </w:r>
      <w:proofErr w:type="gramEnd"/>
      <w:r w:rsidRPr="006C5573">
        <w:rPr>
          <w:highlight w:val="yellow"/>
        </w:rPr>
        <w:t xml:space="preserve"> reflections of the main beam emissions in its surrounding will also have to be considered.</w:t>
      </w:r>
      <w:r w:rsidRPr="0019769E">
        <w:rPr>
          <w:i w:val="0"/>
          <w:iCs w:val="0"/>
          <w:highlight w:val="yellow"/>
        </w:rPr>
        <w:t>]</w:t>
      </w:r>
    </w:p>
    <w:p w14:paraId="0988EC68" w14:textId="77777777" w:rsidR="000D43EF" w:rsidRPr="006C5573" w:rsidRDefault="000D43EF" w:rsidP="000D43EF">
      <w:r w:rsidRPr="006C5573">
        <w:t xml:space="preserve">In the case considered the maximum WPT beam transmitter density under the above assumptions that is consistent with the ITU-R RS.2017 protection goals are shown in the table to be in the range of &gt;67 to several thousand units per square </w:t>
      </w:r>
      <w:proofErr w:type="spellStart"/>
      <w:r w:rsidRPr="006C5573">
        <w:t>kilometre</w:t>
      </w:r>
      <w:proofErr w:type="spellEnd"/>
      <w:r w:rsidRPr="006C5573">
        <w:t>, depending on which sensor from ITU-R RS.1861 is considered. As mentioned above this density would be larger in the case of areas with multistory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multilevel, multistory buildings.</w:t>
      </w:r>
    </w:p>
    <w:p w14:paraId="64E20AE0" w14:textId="77777777" w:rsidR="000D43EF" w:rsidRPr="006C5573" w:rsidRDefault="000D43EF" w:rsidP="000D43EF">
      <w:pPr>
        <w:pStyle w:val="TableNo"/>
        <w:rPr>
          <w:szCs w:val="24"/>
        </w:rPr>
      </w:pPr>
      <w:r w:rsidRPr="006C5573">
        <w:rPr>
          <w:szCs w:val="24"/>
        </w:rPr>
        <w:t>TABLE A2.1</w:t>
      </w:r>
    </w:p>
    <w:p w14:paraId="4EC81CF3" w14:textId="77777777" w:rsidR="000D43EF" w:rsidRPr="006C5573" w:rsidRDefault="000D43EF" w:rsidP="000D43EF">
      <w:pPr>
        <w:pStyle w:val="Tabletitle"/>
        <w:rPr>
          <w:szCs w:val="24"/>
        </w:rPr>
      </w:pPr>
      <w:r w:rsidRPr="006C5573">
        <w:rPr>
          <w:szCs w:val="24"/>
        </w:rPr>
        <w:t>Sample Power budget for the Aggregate Usage of Beam WPT Devices for Sensor F18</w:t>
      </w:r>
    </w:p>
    <w:tbl>
      <w:tblPr>
        <w:tblW w:w="9535" w:type="dxa"/>
        <w:jc w:val="center"/>
        <w:tblLayout w:type="fixed"/>
        <w:tblLook w:val="04A0" w:firstRow="1" w:lastRow="0" w:firstColumn="1" w:lastColumn="0" w:noHBand="0" w:noVBand="1"/>
      </w:tblPr>
      <w:tblGrid>
        <w:gridCol w:w="2605"/>
        <w:gridCol w:w="1540"/>
        <w:gridCol w:w="5390"/>
      </w:tblGrid>
      <w:tr w:rsidR="000D43EF" w:rsidRPr="006C5573" w14:paraId="494BC4F6" w14:textId="77777777" w:rsidTr="007D7BB5">
        <w:trPr>
          <w:trHeight w:val="300"/>
          <w:tblHeader/>
          <w:jc w:val="center"/>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B6D7E" w14:textId="77777777" w:rsidR="000D43EF" w:rsidRPr="006C5573" w:rsidRDefault="000D43EF" w:rsidP="007D7BB5">
            <w:pPr>
              <w:pStyle w:val="Tablehead"/>
            </w:pPr>
            <w:r w:rsidRPr="006C5573">
              <w:t>Sensor Type/Operator</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47746519" w14:textId="77777777" w:rsidR="000D43EF" w:rsidRPr="006C5573" w:rsidRDefault="000D43EF" w:rsidP="007D7BB5">
            <w:pPr>
              <w:pStyle w:val="Tablehead"/>
            </w:pPr>
            <w:r w:rsidRPr="006C5573">
              <w:t>Conical scan</w:t>
            </w:r>
            <w:r w:rsidRPr="006C5573">
              <w:br/>
              <w:t>F-18</w:t>
            </w:r>
          </w:p>
        </w:tc>
        <w:tc>
          <w:tcPr>
            <w:tcW w:w="5390" w:type="dxa"/>
            <w:tcBorders>
              <w:top w:val="single" w:sz="4" w:space="0" w:color="auto"/>
              <w:left w:val="nil"/>
              <w:bottom w:val="single" w:sz="4" w:space="0" w:color="auto"/>
              <w:right w:val="single" w:sz="4" w:space="0" w:color="auto"/>
            </w:tcBorders>
            <w:vAlign w:val="center"/>
          </w:tcPr>
          <w:p w14:paraId="57574054" w14:textId="77777777" w:rsidR="000D43EF" w:rsidRPr="006C5573" w:rsidRDefault="000D43EF" w:rsidP="007D7BB5">
            <w:pPr>
              <w:pStyle w:val="Tablehead"/>
            </w:pPr>
            <w:r w:rsidRPr="006C5573">
              <w:t>Comments</w:t>
            </w:r>
          </w:p>
        </w:tc>
      </w:tr>
      <w:tr w:rsidR="000D43EF" w:rsidRPr="006C5573" w14:paraId="4ABB4077"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ACFE12A" w14:textId="77777777" w:rsidR="000D43EF" w:rsidRPr="006C5573" w:rsidRDefault="000D43EF" w:rsidP="007D7BB5">
            <w:pPr>
              <w:pStyle w:val="Tabletext"/>
            </w:pPr>
            <w:r w:rsidRPr="006C5573">
              <w:t>Sensor Orbit Altitude (km)</w:t>
            </w:r>
          </w:p>
        </w:tc>
        <w:tc>
          <w:tcPr>
            <w:tcW w:w="1540" w:type="dxa"/>
            <w:tcBorders>
              <w:top w:val="nil"/>
              <w:left w:val="nil"/>
              <w:bottom w:val="single" w:sz="4" w:space="0" w:color="auto"/>
              <w:right w:val="single" w:sz="4" w:space="0" w:color="auto"/>
            </w:tcBorders>
            <w:shd w:val="clear" w:color="auto" w:fill="auto"/>
            <w:noWrap/>
            <w:vAlign w:val="center"/>
            <w:hideMark/>
          </w:tcPr>
          <w:p w14:paraId="13FDF342" w14:textId="77777777" w:rsidR="000D43EF" w:rsidRPr="006C5573" w:rsidRDefault="000D43EF" w:rsidP="007D7BB5">
            <w:pPr>
              <w:pStyle w:val="Tabletext"/>
              <w:jc w:val="center"/>
            </w:pPr>
            <w:r w:rsidRPr="006C5573">
              <w:t>665.96</w:t>
            </w:r>
          </w:p>
        </w:tc>
        <w:tc>
          <w:tcPr>
            <w:tcW w:w="5390" w:type="dxa"/>
            <w:tcBorders>
              <w:top w:val="nil"/>
              <w:left w:val="nil"/>
              <w:bottom w:val="single" w:sz="4" w:space="0" w:color="auto"/>
              <w:right w:val="single" w:sz="4" w:space="0" w:color="auto"/>
            </w:tcBorders>
            <w:vAlign w:val="center"/>
          </w:tcPr>
          <w:p w14:paraId="1069ED24" w14:textId="77777777" w:rsidR="000D43EF" w:rsidRPr="006C5573" w:rsidRDefault="000D43EF" w:rsidP="007D7BB5">
            <w:pPr>
              <w:pStyle w:val="Tabletext"/>
            </w:pPr>
            <w:r w:rsidRPr="006C5573">
              <w:t>RS.1861, (term H)</w:t>
            </w:r>
          </w:p>
        </w:tc>
      </w:tr>
      <w:tr w:rsidR="000D43EF" w:rsidRPr="006C5573" w14:paraId="63DF500E"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CA4EC86" w14:textId="77777777" w:rsidR="000D43EF" w:rsidRPr="006C5573" w:rsidRDefault="000D43EF" w:rsidP="007D7BB5">
            <w:pPr>
              <w:pStyle w:val="Tabletext"/>
            </w:pPr>
            <w:r w:rsidRPr="006C5573">
              <w:t>Sensor Antenna Peak Gain (</w:t>
            </w:r>
            <w:proofErr w:type="spellStart"/>
            <w:r w:rsidRPr="006C5573">
              <w:t>dBi</w:t>
            </w:r>
            <w:proofErr w:type="spellEnd"/>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2E129B9C" w14:textId="77777777" w:rsidR="000D43EF" w:rsidRPr="006C5573" w:rsidRDefault="000D43EF" w:rsidP="007D7BB5">
            <w:pPr>
              <w:pStyle w:val="Tabletext"/>
              <w:jc w:val="center"/>
            </w:pPr>
            <w:r w:rsidRPr="006C5573">
              <w:t>48.5</w:t>
            </w:r>
          </w:p>
        </w:tc>
        <w:tc>
          <w:tcPr>
            <w:tcW w:w="5390" w:type="dxa"/>
            <w:tcBorders>
              <w:top w:val="nil"/>
              <w:left w:val="nil"/>
              <w:bottom w:val="single" w:sz="4" w:space="0" w:color="auto"/>
              <w:right w:val="single" w:sz="4" w:space="0" w:color="auto"/>
            </w:tcBorders>
            <w:vAlign w:val="center"/>
          </w:tcPr>
          <w:p w14:paraId="1AE87BBA" w14:textId="77777777" w:rsidR="000D43EF" w:rsidRPr="006C5573" w:rsidRDefault="000D43EF" w:rsidP="007D7BB5">
            <w:pPr>
              <w:pStyle w:val="Tabletext"/>
            </w:pPr>
            <w:r w:rsidRPr="006C5573">
              <w:t>RS.1861</w:t>
            </w:r>
          </w:p>
        </w:tc>
      </w:tr>
      <w:tr w:rsidR="000D43EF" w:rsidRPr="006C5573" w14:paraId="3C29607F"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90F1FDA" w14:textId="77777777" w:rsidR="000D43EF" w:rsidRPr="006C5573" w:rsidRDefault="000D43EF" w:rsidP="007D7BB5">
            <w:pPr>
              <w:pStyle w:val="Tabletext"/>
            </w:pPr>
            <w:r w:rsidRPr="006C5573">
              <w:t>Off-nadir angle (°)</w:t>
            </w:r>
          </w:p>
        </w:tc>
        <w:tc>
          <w:tcPr>
            <w:tcW w:w="1540" w:type="dxa"/>
            <w:tcBorders>
              <w:top w:val="nil"/>
              <w:left w:val="nil"/>
              <w:bottom w:val="single" w:sz="4" w:space="0" w:color="auto"/>
              <w:right w:val="single" w:sz="4" w:space="0" w:color="auto"/>
            </w:tcBorders>
            <w:shd w:val="clear" w:color="auto" w:fill="auto"/>
            <w:noWrap/>
            <w:vAlign w:val="center"/>
            <w:hideMark/>
          </w:tcPr>
          <w:p w14:paraId="24459DDA" w14:textId="77777777" w:rsidR="000D43EF" w:rsidRPr="006C5573" w:rsidRDefault="000D43EF" w:rsidP="007D7BB5">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1DC57BC1" w14:textId="77777777" w:rsidR="000D43EF" w:rsidRPr="006C5573" w:rsidRDefault="000D43EF" w:rsidP="007D7BB5">
            <w:pPr>
              <w:pStyle w:val="Tabletext"/>
            </w:pPr>
            <w:r w:rsidRPr="006C5573">
              <w:t>RS.1861, (term α)</w:t>
            </w:r>
          </w:p>
        </w:tc>
      </w:tr>
      <w:tr w:rsidR="000D43EF" w:rsidRPr="006C5573" w14:paraId="53354A2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A67C99F" w14:textId="77777777" w:rsidR="000D43EF" w:rsidRPr="006C5573" w:rsidRDefault="000D43EF" w:rsidP="007D7BB5">
            <w:pPr>
              <w:pStyle w:val="Tabletext"/>
            </w:pPr>
            <w:r w:rsidRPr="006C5573">
              <w:t>Sensor Ground Area Instantaneous Field of View (IFOV) (km</w:t>
            </w:r>
            <w:r w:rsidRPr="006C5573">
              <w:rPr>
                <w:vertAlign w:val="superscript"/>
              </w:rPr>
              <w:t>2</w:t>
            </w:r>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1AAE984E" w14:textId="77777777" w:rsidR="000D43EF" w:rsidRPr="006C5573" w:rsidRDefault="000D43EF" w:rsidP="007D7BB5">
            <w:pPr>
              <w:pStyle w:val="Tabletext"/>
              <w:jc w:val="center"/>
            </w:pPr>
            <w:r w:rsidRPr="006C5573">
              <w:t>263.89</w:t>
            </w:r>
          </w:p>
        </w:tc>
        <w:tc>
          <w:tcPr>
            <w:tcW w:w="5390" w:type="dxa"/>
            <w:tcBorders>
              <w:top w:val="nil"/>
              <w:left w:val="nil"/>
              <w:bottom w:val="single" w:sz="4" w:space="0" w:color="auto"/>
              <w:right w:val="single" w:sz="4" w:space="0" w:color="auto"/>
            </w:tcBorders>
            <w:vAlign w:val="center"/>
          </w:tcPr>
          <w:p w14:paraId="37159D03" w14:textId="77777777" w:rsidR="000D43EF" w:rsidRPr="006C5573" w:rsidRDefault="000D43EF" w:rsidP="007D7BB5">
            <w:pPr>
              <w:pStyle w:val="Tabletext"/>
            </w:pPr>
            <w:r w:rsidRPr="006C5573">
              <w:t>RS.1861. Horizontal resolution = Hr = 14 km</w:t>
            </w:r>
            <w:r w:rsidRPr="006C5573">
              <w:br/>
              <w:t xml:space="preserve">Vertical resolution = </w:t>
            </w:r>
            <w:proofErr w:type="spellStart"/>
            <w:r w:rsidRPr="006C5573">
              <w:t>Vr</w:t>
            </w:r>
            <w:proofErr w:type="spellEnd"/>
            <w:r w:rsidRPr="006C5573">
              <w:t xml:space="preserve"> = 24 km.</w:t>
            </w:r>
            <w:r w:rsidRPr="006C5573">
              <w:br/>
              <w:t>IFOV (km</w:t>
            </w:r>
            <w:r w:rsidRPr="006C5573">
              <w:rPr>
                <w:vertAlign w:val="superscript"/>
              </w:rPr>
              <w:t>2</w:t>
            </w:r>
            <w:r w:rsidRPr="006C5573">
              <w:t xml:space="preserve">) = </w:t>
            </w:r>
            <w:r w:rsidRPr="006C5573">
              <w:sym w:font="Symbol" w:char="F070"/>
            </w:r>
            <w:r w:rsidRPr="006C5573">
              <w:t>×</w:t>
            </w:r>
            <w:proofErr w:type="spellStart"/>
            <w:r w:rsidRPr="006C5573">
              <w:t>Hr×Vr</w:t>
            </w:r>
            <w:proofErr w:type="spellEnd"/>
            <w:r w:rsidRPr="006C5573">
              <w:t>/4</w:t>
            </w:r>
          </w:p>
        </w:tc>
      </w:tr>
      <w:tr w:rsidR="000D43EF" w:rsidRPr="006C5573" w14:paraId="788E2311"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E6B1170" w14:textId="77777777" w:rsidR="000D43EF" w:rsidRPr="006C5573" w:rsidRDefault="000D43EF" w:rsidP="007D7BB5">
            <w:pPr>
              <w:pStyle w:val="Tabletext"/>
            </w:pPr>
            <w:r w:rsidRPr="006C5573">
              <w:t>Angle from ground towards Sensor (°)</w:t>
            </w:r>
          </w:p>
        </w:tc>
        <w:tc>
          <w:tcPr>
            <w:tcW w:w="1540" w:type="dxa"/>
            <w:tcBorders>
              <w:top w:val="nil"/>
              <w:left w:val="nil"/>
              <w:bottom w:val="single" w:sz="4" w:space="0" w:color="auto"/>
              <w:right w:val="single" w:sz="4" w:space="0" w:color="auto"/>
            </w:tcBorders>
            <w:shd w:val="clear" w:color="auto" w:fill="auto"/>
            <w:noWrap/>
            <w:vAlign w:val="center"/>
            <w:hideMark/>
          </w:tcPr>
          <w:p w14:paraId="2C88C9E9" w14:textId="77777777" w:rsidR="000D43EF" w:rsidRPr="006C5573" w:rsidRDefault="000D43EF" w:rsidP="007D7BB5">
            <w:pPr>
              <w:pStyle w:val="Tabletext"/>
              <w:jc w:val="center"/>
            </w:pPr>
            <w:r w:rsidRPr="006C5573">
              <w:t>35.22</w:t>
            </w:r>
          </w:p>
        </w:tc>
        <w:tc>
          <w:tcPr>
            <w:tcW w:w="5390" w:type="dxa"/>
            <w:tcBorders>
              <w:top w:val="nil"/>
              <w:left w:val="nil"/>
              <w:bottom w:val="single" w:sz="4" w:space="0" w:color="auto"/>
              <w:right w:val="single" w:sz="4" w:space="0" w:color="auto"/>
            </w:tcBorders>
            <w:vAlign w:val="center"/>
          </w:tcPr>
          <w:p w14:paraId="16B6A96B" w14:textId="77777777" w:rsidR="000D43EF" w:rsidRPr="006C5573" w:rsidRDefault="000D43EF" w:rsidP="007D7BB5">
            <w:pPr>
              <w:pStyle w:val="Tabletext"/>
            </w:pPr>
            <w:r w:rsidRPr="006C5573">
              <w:t xml:space="preserve">RS.1861. Uses calculation for Incidence angle at footprint (°) = 90 - </w:t>
            </w:r>
            <w:proofErr w:type="gramStart"/>
            <w:r w:rsidRPr="006C5573">
              <w:t>ASIN(</w:t>
            </w:r>
            <w:proofErr w:type="gramEnd"/>
            <w:r w:rsidRPr="006C5573">
              <w:t>(R</w:t>
            </w:r>
            <w:r w:rsidRPr="006C5573">
              <w:rPr>
                <w:vertAlign w:val="subscript"/>
              </w:rPr>
              <w:t>e</w:t>
            </w:r>
            <w:r w:rsidRPr="006C5573">
              <w:t xml:space="preserve"> +H)/R</w:t>
            </w:r>
            <w:r w:rsidRPr="006C5573">
              <w:rPr>
                <w:vertAlign w:val="subscript"/>
              </w:rPr>
              <w:t>e</w:t>
            </w:r>
            <w:r w:rsidRPr="006C5573">
              <w:t>)*SIN(α))</w:t>
            </w:r>
          </w:p>
        </w:tc>
      </w:tr>
      <w:tr w:rsidR="000D43EF" w:rsidRPr="006C5573" w14:paraId="7224FAAE"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FE44207" w14:textId="77777777" w:rsidR="000D43EF" w:rsidRPr="006C5573" w:rsidRDefault="000D43EF" w:rsidP="007D7BB5">
            <w:pPr>
              <w:pStyle w:val="Tabletext"/>
            </w:pPr>
            <w:r w:rsidRPr="006C5573">
              <w:t>ISM out of band EIRP</w:t>
            </w:r>
          </w:p>
        </w:tc>
        <w:tc>
          <w:tcPr>
            <w:tcW w:w="1540" w:type="dxa"/>
            <w:tcBorders>
              <w:top w:val="nil"/>
              <w:left w:val="nil"/>
              <w:bottom w:val="single" w:sz="4" w:space="0" w:color="auto"/>
              <w:right w:val="single" w:sz="4" w:space="0" w:color="auto"/>
            </w:tcBorders>
            <w:shd w:val="clear" w:color="auto" w:fill="auto"/>
            <w:noWrap/>
            <w:vAlign w:val="center"/>
            <w:hideMark/>
          </w:tcPr>
          <w:p w14:paraId="72C5F44F" w14:textId="77777777" w:rsidR="000D43EF" w:rsidRPr="006C5573" w:rsidRDefault="000D43EF" w:rsidP="007D7BB5">
            <w:pPr>
              <w:pStyle w:val="Tabletext"/>
              <w:jc w:val="center"/>
            </w:pPr>
          </w:p>
        </w:tc>
        <w:tc>
          <w:tcPr>
            <w:tcW w:w="5390" w:type="dxa"/>
            <w:tcBorders>
              <w:top w:val="nil"/>
              <w:left w:val="nil"/>
              <w:bottom w:val="single" w:sz="4" w:space="0" w:color="auto"/>
              <w:right w:val="single" w:sz="4" w:space="0" w:color="auto"/>
            </w:tcBorders>
            <w:vAlign w:val="center"/>
          </w:tcPr>
          <w:p w14:paraId="2F3A7EF3" w14:textId="77777777" w:rsidR="000D43EF" w:rsidRPr="006C5573" w:rsidRDefault="000D43EF" w:rsidP="007D7BB5">
            <w:pPr>
              <w:pStyle w:val="Tabletext"/>
            </w:pPr>
          </w:p>
        </w:tc>
      </w:tr>
      <w:tr w:rsidR="000D43EF" w:rsidRPr="006C5573" w14:paraId="04F6552E"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FB1CD37" w14:textId="77777777" w:rsidR="000D43EF" w:rsidRPr="006C5573" w:rsidRDefault="000D43EF" w:rsidP="007D7BB5">
            <w:pPr>
              <w:pStyle w:val="Tabletext"/>
            </w:pPr>
            <w:r w:rsidRPr="006C5573">
              <w:t>The field strength level, E, of emissions which lie outside the 24 GHz band. Field strength limit (µV/m) per FCC 18.305</w:t>
            </w:r>
          </w:p>
        </w:tc>
        <w:tc>
          <w:tcPr>
            <w:tcW w:w="1540" w:type="dxa"/>
            <w:tcBorders>
              <w:top w:val="nil"/>
              <w:left w:val="nil"/>
              <w:bottom w:val="single" w:sz="4" w:space="0" w:color="auto"/>
              <w:right w:val="single" w:sz="4" w:space="0" w:color="auto"/>
            </w:tcBorders>
            <w:shd w:val="clear" w:color="auto" w:fill="auto"/>
            <w:noWrap/>
            <w:vAlign w:val="center"/>
            <w:hideMark/>
          </w:tcPr>
          <w:p w14:paraId="331A6EF4" w14:textId="77777777" w:rsidR="000D43EF" w:rsidRPr="006C5573" w:rsidRDefault="000D43EF" w:rsidP="007D7BB5">
            <w:pPr>
              <w:pStyle w:val="Tabletext"/>
              <w:jc w:val="center"/>
            </w:pPr>
            <w:r w:rsidRPr="006C5573">
              <w:t>25</w:t>
            </w:r>
          </w:p>
        </w:tc>
        <w:tc>
          <w:tcPr>
            <w:tcW w:w="5390" w:type="dxa"/>
            <w:tcBorders>
              <w:top w:val="nil"/>
              <w:left w:val="nil"/>
              <w:bottom w:val="single" w:sz="4" w:space="0" w:color="auto"/>
              <w:right w:val="single" w:sz="4" w:space="0" w:color="auto"/>
            </w:tcBorders>
            <w:vAlign w:val="center"/>
          </w:tcPr>
          <w:p w14:paraId="181F546B" w14:textId="77777777" w:rsidR="000D43EF" w:rsidRPr="006C5573" w:rsidRDefault="000D43EF" w:rsidP="007D7BB5">
            <w:pPr>
              <w:pStyle w:val="Tabletext"/>
            </w:pPr>
            <w:r w:rsidRPr="006C5573">
              <w:t>FCC value used in the US</w:t>
            </w:r>
            <w:r w:rsidRPr="0019769E">
              <w:rPr>
                <w:highlight w:val="lightGray"/>
              </w:rPr>
              <w:t>A</w:t>
            </w:r>
          </w:p>
        </w:tc>
      </w:tr>
      <w:tr w:rsidR="000D43EF" w:rsidRPr="006C5573" w14:paraId="038F66D0"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92E840C" w14:textId="77777777" w:rsidR="000D43EF" w:rsidRPr="006C5573" w:rsidRDefault="000D43EF" w:rsidP="007D7BB5">
            <w:pPr>
              <w:pStyle w:val="Tabletext"/>
            </w:pPr>
            <w:r w:rsidRPr="006C5573">
              <w:t>Distance of Field strength limit (m). FCC 18.305</w:t>
            </w:r>
          </w:p>
        </w:tc>
        <w:tc>
          <w:tcPr>
            <w:tcW w:w="1540" w:type="dxa"/>
            <w:tcBorders>
              <w:top w:val="nil"/>
              <w:left w:val="nil"/>
              <w:bottom w:val="single" w:sz="4" w:space="0" w:color="auto"/>
              <w:right w:val="single" w:sz="4" w:space="0" w:color="auto"/>
            </w:tcBorders>
            <w:shd w:val="clear" w:color="auto" w:fill="auto"/>
            <w:noWrap/>
            <w:vAlign w:val="center"/>
            <w:hideMark/>
          </w:tcPr>
          <w:p w14:paraId="088CC55C" w14:textId="77777777" w:rsidR="000D43EF" w:rsidRPr="006C5573" w:rsidRDefault="000D43EF" w:rsidP="007D7BB5">
            <w:pPr>
              <w:pStyle w:val="Tabletext"/>
              <w:jc w:val="center"/>
            </w:pPr>
            <w:r w:rsidRPr="006C5573">
              <w:t>300</w:t>
            </w:r>
          </w:p>
        </w:tc>
        <w:tc>
          <w:tcPr>
            <w:tcW w:w="5390" w:type="dxa"/>
            <w:tcBorders>
              <w:top w:val="nil"/>
              <w:left w:val="nil"/>
              <w:bottom w:val="single" w:sz="4" w:space="0" w:color="auto"/>
              <w:right w:val="single" w:sz="4" w:space="0" w:color="auto"/>
            </w:tcBorders>
            <w:vAlign w:val="center"/>
          </w:tcPr>
          <w:p w14:paraId="1B7C1DC9" w14:textId="77777777" w:rsidR="000D43EF" w:rsidRPr="006C5573" w:rsidRDefault="000D43EF" w:rsidP="007D7BB5">
            <w:pPr>
              <w:pStyle w:val="Tabletext"/>
            </w:pPr>
            <w:r w:rsidRPr="006C5573">
              <w:t>FCC value used in the US</w:t>
            </w:r>
            <w:r w:rsidRPr="0019769E">
              <w:rPr>
                <w:highlight w:val="lightGray"/>
              </w:rPr>
              <w:t>A</w:t>
            </w:r>
          </w:p>
        </w:tc>
      </w:tr>
      <w:tr w:rsidR="000D43EF" w:rsidRPr="006C5573" w14:paraId="366D231A"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F67F548" w14:textId="77777777" w:rsidR="000D43EF" w:rsidRPr="006C5573" w:rsidRDefault="000D43EF" w:rsidP="007D7BB5">
            <w:pPr>
              <w:pStyle w:val="Tabletext"/>
            </w:pPr>
            <w:r w:rsidRPr="006C5573">
              <w:t>EIRP (dBm) out of band per 1 MHz where V is the unit of measurement.</w:t>
            </w:r>
          </w:p>
        </w:tc>
        <w:tc>
          <w:tcPr>
            <w:tcW w:w="1540" w:type="dxa"/>
            <w:tcBorders>
              <w:top w:val="nil"/>
              <w:left w:val="nil"/>
              <w:bottom w:val="single" w:sz="4" w:space="0" w:color="auto"/>
              <w:right w:val="single" w:sz="4" w:space="0" w:color="auto"/>
            </w:tcBorders>
            <w:shd w:val="clear" w:color="auto" w:fill="auto"/>
            <w:noWrap/>
            <w:vAlign w:val="center"/>
            <w:hideMark/>
          </w:tcPr>
          <w:p w14:paraId="42399C14" w14:textId="77777777" w:rsidR="000D43EF" w:rsidRPr="006C5573" w:rsidRDefault="000D43EF" w:rsidP="007D7BB5">
            <w:pPr>
              <w:pStyle w:val="Tabletext"/>
              <w:jc w:val="center"/>
            </w:pPr>
            <w:r>
              <w:t>–</w:t>
            </w:r>
            <w:r w:rsidRPr="006C5573">
              <w:t>27.27</w:t>
            </w:r>
          </w:p>
        </w:tc>
        <w:tc>
          <w:tcPr>
            <w:tcW w:w="5390" w:type="dxa"/>
            <w:tcBorders>
              <w:top w:val="nil"/>
              <w:left w:val="nil"/>
              <w:bottom w:val="single" w:sz="4" w:space="0" w:color="auto"/>
              <w:right w:val="single" w:sz="4" w:space="0" w:color="auto"/>
            </w:tcBorders>
            <w:vAlign w:val="center"/>
          </w:tcPr>
          <w:p w14:paraId="37258BB3" w14:textId="77777777" w:rsidR="000D43EF" w:rsidRPr="006C5573" w:rsidRDefault="000D43EF" w:rsidP="007D7BB5">
            <w:pPr>
              <w:pStyle w:val="Tabletext"/>
            </w:pPr>
            <m:oMathPara>
              <m:oMath>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f>
                      <m:fPr>
                        <m:ctrlPr>
                          <w:rPr>
                            <w:rFonts w:ascii="Cambria Math" w:hAnsi="Cambria Math"/>
                            <w:i/>
                          </w:rPr>
                        </m:ctrlPr>
                      </m:fPr>
                      <m:num>
                        <m:r>
                          <w:rPr>
                            <w:rFonts w:ascii="Cambria Math" w:hAnsi="Cambria Math"/>
                          </w:rPr>
                          <m:t>4π×</m:t>
                        </m:r>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0.377×</m:t>
                        </m:r>
                        <m:sSup>
                          <m:sSupPr>
                            <m:ctrlPr>
                              <w:rPr>
                                <w:rFonts w:ascii="Cambria Math" w:hAnsi="Cambria Math"/>
                                <w:i/>
                              </w:rPr>
                            </m:ctrlPr>
                          </m:sSupPr>
                          <m:e>
                            <m:r>
                              <w:rPr>
                                <w:rFonts w:ascii="Cambria Math" w:hAnsi="Cambria Math"/>
                              </w:rPr>
                              <m:t>V</m:t>
                            </m:r>
                          </m:e>
                          <m:sup>
                            <m:r>
                              <w:rPr>
                                <w:rFonts w:ascii="Cambria Math" w:hAnsi="Cambria Math"/>
                              </w:rPr>
                              <m:t>2</m:t>
                            </m:r>
                          </m:sup>
                        </m:sSup>
                      </m:den>
                    </m:f>
                  </m:e>
                </m:d>
              </m:oMath>
            </m:oMathPara>
          </w:p>
        </w:tc>
      </w:tr>
      <w:tr w:rsidR="000D43EF" w:rsidRPr="006C5573" w14:paraId="2F5902C5"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3E86474" w14:textId="77777777" w:rsidR="000D43EF" w:rsidRPr="006C5573" w:rsidRDefault="000D43EF" w:rsidP="007D7BB5">
            <w:pPr>
              <w:pStyle w:val="Tabletext"/>
            </w:pPr>
            <w:r w:rsidRPr="006C5573">
              <w:t>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55627EF8" w14:textId="77777777" w:rsidR="000D43EF" w:rsidRPr="006C5573" w:rsidRDefault="000D43EF" w:rsidP="007D7BB5">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3EADDF36" w14:textId="77777777" w:rsidR="000D43EF" w:rsidRPr="006C5573" w:rsidRDefault="000D43EF" w:rsidP="007D7BB5">
            <w:pPr>
              <w:pStyle w:val="Tabletext"/>
            </w:pPr>
            <w:r w:rsidRPr="006C5573">
              <w:t xml:space="preserve">Conversion from dBm to </w:t>
            </w:r>
            <w:proofErr w:type="spellStart"/>
            <w:r w:rsidRPr="006C5573">
              <w:t>dBW</w:t>
            </w:r>
            <w:proofErr w:type="spellEnd"/>
          </w:p>
        </w:tc>
      </w:tr>
      <w:tr w:rsidR="000D43EF" w:rsidRPr="006C5573" w14:paraId="456FA4B2"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4CC057A" w14:textId="77777777" w:rsidR="000D43EF" w:rsidRPr="006C5573" w:rsidRDefault="000D43EF" w:rsidP="007D7BB5">
            <w:pPr>
              <w:pStyle w:val="Tabletext"/>
            </w:pPr>
            <w:r w:rsidRPr="006C5573">
              <w:t>Reduction due to out-of-band Antenna pattern shape performance (Single Element) - (dB)</w:t>
            </w:r>
          </w:p>
        </w:tc>
        <w:tc>
          <w:tcPr>
            <w:tcW w:w="1540" w:type="dxa"/>
            <w:tcBorders>
              <w:top w:val="nil"/>
              <w:left w:val="nil"/>
              <w:bottom w:val="single" w:sz="4" w:space="0" w:color="auto"/>
              <w:right w:val="single" w:sz="4" w:space="0" w:color="auto"/>
            </w:tcBorders>
            <w:shd w:val="clear" w:color="auto" w:fill="auto"/>
            <w:noWrap/>
            <w:vAlign w:val="center"/>
            <w:hideMark/>
          </w:tcPr>
          <w:p w14:paraId="21FADEDB" w14:textId="77777777" w:rsidR="000D43EF" w:rsidRPr="006C5573" w:rsidRDefault="000D43EF" w:rsidP="007D7BB5">
            <w:pPr>
              <w:pStyle w:val="Tabletext"/>
              <w:jc w:val="center"/>
            </w:pPr>
            <w:r w:rsidRPr="00DC2FD4">
              <w:rPr>
                <w:highlight w:val="red"/>
                <w:rPrChange w:id="450" w:author="Behrooz Abiri" w:date="2024-04-09T09:42:00Z">
                  <w:rPr/>
                </w:rPrChange>
              </w:rPr>
              <w:t>Median:</w:t>
            </w:r>
            <w:r w:rsidRPr="006C5573">
              <w:t xml:space="preserve"> 11.84</w:t>
            </w:r>
            <w:r>
              <w:t> </w:t>
            </w:r>
            <w:r w:rsidRPr="006C5573">
              <w:t>dB</w:t>
            </w:r>
          </w:p>
        </w:tc>
        <w:tc>
          <w:tcPr>
            <w:tcW w:w="5390" w:type="dxa"/>
            <w:tcBorders>
              <w:top w:val="nil"/>
              <w:left w:val="nil"/>
              <w:bottom w:val="single" w:sz="4" w:space="0" w:color="auto"/>
              <w:right w:val="single" w:sz="4" w:space="0" w:color="auto"/>
            </w:tcBorders>
            <w:vAlign w:val="center"/>
          </w:tcPr>
          <w:p w14:paraId="3044409D" w14:textId="77777777" w:rsidR="000D43EF" w:rsidRPr="006C5573" w:rsidRDefault="000D43EF" w:rsidP="007D7BB5">
            <w:pPr>
              <w:pStyle w:val="Tabletext"/>
            </w:pPr>
            <w:r w:rsidRPr="006C5573">
              <w:t xml:space="preserve">Azimuth dependent. Simulated antenna pattern is used in Monte-Carlo simulation. Range = 8.1 dB to 20.6 </w:t>
            </w:r>
            <w:proofErr w:type="spellStart"/>
            <w:r w:rsidRPr="006C5573">
              <w:t>dB.</w:t>
            </w:r>
            <w:proofErr w:type="spellEnd"/>
          </w:p>
        </w:tc>
      </w:tr>
      <w:tr w:rsidR="000D43EF" w:rsidRPr="006C5573" w14:paraId="183BAD65"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70E1C73" w14:textId="77777777" w:rsidR="000D43EF" w:rsidRPr="006C5573" w:rsidRDefault="000D43EF" w:rsidP="007D7BB5">
            <w:pPr>
              <w:pStyle w:val="Tabletext"/>
            </w:pPr>
            <w:r w:rsidRPr="006C5573">
              <w:t>Effective 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2366552D" w14:textId="77777777" w:rsidR="000D43EF" w:rsidRPr="006C5573" w:rsidRDefault="000D43EF" w:rsidP="007D7BB5">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27DE5A51" w14:textId="77777777" w:rsidR="000D43EF" w:rsidRPr="006C5573" w:rsidRDefault="000D43EF" w:rsidP="007D7BB5">
            <w:pPr>
              <w:pStyle w:val="Tabletext"/>
            </w:pPr>
            <w:r w:rsidRPr="006C5573">
              <w:t>Adding antenna pattern reduction</w:t>
            </w:r>
          </w:p>
        </w:tc>
      </w:tr>
      <w:tr w:rsidR="000D43EF" w:rsidRPr="006C5573" w14:paraId="3FF20600" w14:textId="77777777" w:rsidTr="007D7BB5">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4477B89C" w14:textId="77777777" w:rsidR="000D43EF" w:rsidRPr="006C5573" w:rsidRDefault="000D43EF" w:rsidP="007D7BB5">
            <w:pPr>
              <w:pStyle w:val="Tabletext"/>
              <w:jc w:val="center"/>
              <w:rPr>
                <w:b/>
                <w:bCs/>
              </w:rPr>
            </w:pPr>
            <w:r w:rsidRPr="006C5573">
              <w:rPr>
                <w:b/>
                <w:bCs/>
              </w:rPr>
              <w:t>Losses</w:t>
            </w:r>
          </w:p>
        </w:tc>
      </w:tr>
      <w:tr w:rsidR="000D43EF" w:rsidRPr="006C5573" w14:paraId="415BA206"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2DCF2DC" w14:textId="77777777" w:rsidR="000D43EF" w:rsidRPr="006C5573" w:rsidRDefault="000D43EF" w:rsidP="007D7BB5">
            <w:pPr>
              <w:pStyle w:val="Tabletext"/>
            </w:pPr>
            <w:r w:rsidRPr="006C5573">
              <w:t>Activity factor. Number of hours during the day where all ISM devices are active (hours/day)</w:t>
            </w:r>
          </w:p>
        </w:tc>
        <w:tc>
          <w:tcPr>
            <w:tcW w:w="1540" w:type="dxa"/>
            <w:tcBorders>
              <w:top w:val="nil"/>
              <w:left w:val="nil"/>
              <w:bottom w:val="single" w:sz="4" w:space="0" w:color="auto"/>
              <w:right w:val="single" w:sz="4" w:space="0" w:color="auto"/>
            </w:tcBorders>
            <w:shd w:val="clear" w:color="auto" w:fill="auto"/>
            <w:noWrap/>
            <w:vAlign w:val="center"/>
            <w:hideMark/>
          </w:tcPr>
          <w:p w14:paraId="315DB8FD" w14:textId="77777777" w:rsidR="000D43EF" w:rsidRPr="006C5573" w:rsidRDefault="000D43EF" w:rsidP="007D7BB5">
            <w:pPr>
              <w:pStyle w:val="Tabletext"/>
              <w:jc w:val="center"/>
            </w:pPr>
            <w:r w:rsidRPr="006C5573">
              <w:t>8</w:t>
            </w:r>
          </w:p>
        </w:tc>
        <w:tc>
          <w:tcPr>
            <w:tcW w:w="5390" w:type="dxa"/>
            <w:tcBorders>
              <w:top w:val="nil"/>
              <w:left w:val="nil"/>
              <w:bottom w:val="single" w:sz="4" w:space="0" w:color="auto"/>
              <w:right w:val="single" w:sz="4" w:space="0" w:color="auto"/>
            </w:tcBorders>
            <w:vAlign w:val="center"/>
          </w:tcPr>
          <w:p w14:paraId="738E9E4B" w14:textId="77777777" w:rsidR="000D43EF" w:rsidRPr="006C5573" w:rsidRDefault="000D43EF" w:rsidP="007D7BB5">
            <w:pPr>
              <w:pStyle w:val="Tabletext"/>
            </w:pPr>
            <w:r w:rsidRPr="006C5573">
              <w:t>Hours during the day where the ISM WPT device is active</w:t>
            </w:r>
          </w:p>
        </w:tc>
      </w:tr>
      <w:tr w:rsidR="000D43EF" w:rsidRPr="006C5573" w14:paraId="4CD80893"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363A6E7" w14:textId="77777777" w:rsidR="000D43EF" w:rsidRPr="006C5573" w:rsidRDefault="000D43EF" w:rsidP="007D7BB5">
            <w:pPr>
              <w:pStyle w:val="Tabletext"/>
            </w:pPr>
            <w:r w:rsidRPr="006C5573">
              <w:t>Activity factor loss in dB</w:t>
            </w:r>
          </w:p>
        </w:tc>
        <w:tc>
          <w:tcPr>
            <w:tcW w:w="1540" w:type="dxa"/>
            <w:tcBorders>
              <w:top w:val="nil"/>
              <w:left w:val="nil"/>
              <w:bottom w:val="single" w:sz="4" w:space="0" w:color="auto"/>
              <w:right w:val="single" w:sz="4" w:space="0" w:color="auto"/>
            </w:tcBorders>
            <w:shd w:val="clear" w:color="auto" w:fill="auto"/>
            <w:noWrap/>
            <w:vAlign w:val="center"/>
            <w:hideMark/>
          </w:tcPr>
          <w:p w14:paraId="5106ED3E" w14:textId="77777777" w:rsidR="000D43EF" w:rsidRPr="006C5573" w:rsidRDefault="000D43EF" w:rsidP="007D7BB5">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11C850FF" w14:textId="77777777" w:rsidR="000D43EF" w:rsidRPr="006C5573" w:rsidRDefault="000D43EF" w:rsidP="007D7BB5">
            <w:pPr>
              <w:pStyle w:val="Tabletext"/>
            </w:pPr>
            <w:r w:rsidRPr="006C5573">
              <w:t>Activity factor loss =10*log</w:t>
            </w:r>
            <w:r w:rsidRPr="006C5573">
              <w:rPr>
                <w:vertAlign w:val="subscript"/>
              </w:rPr>
              <w:t>10</w:t>
            </w:r>
            <w:r w:rsidRPr="006C5573">
              <w:t>(active hours / 24) active hours is 8 hours (dB)</w:t>
            </w:r>
          </w:p>
        </w:tc>
      </w:tr>
      <w:tr w:rsidR="000D43EF" w:rsidRPr="006C5573" w14:paraId="4BAB89A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6CDC340" w14:textId="77777777" w:rsidR="000D43EF" w:rsidRPr="006C5573" w:rsidRDefault="000D43EF" w:rsidP="007D7BB5">
            <w:pPr>
              <w:pStyle w:val="Tabletext"/>
            </w:pPr>
            <w:r w:rsidRPr="006C5573">
              <w:t>Percent simultaneously active ISM devices during the active time (%)</w:t>
            </w:r>
          </w:p>
        </w:tc>
        <w:tc>
          <w:tcPr>
            <w:tcW w:w="1540" w:type="dxa"/>
            <w:tcBorders>
              <w:top w:val="nil"/>
              <w:left w:val="nil"/>
              <w:bottom w:val="single" w:sz="4" w:space="0" w:color="auto"/>
              <w:right w:val="single" w:sz="4" w:space="0" w:color="auto"/>
            </w:tcBorders>
            <w:shd w:val="clear" w:color="auto" w:fill="auto"/>
            <w:noWrap/>
            <w:vAlign w:val="center"/>
            <w:hideMark/>
          </w:tcPr>
          <w:p w14:paraId="6EC82B8A" w14:textId="77777777" w:rsidR="000D43EF" w:rsidRPr="006C5573" w:rsidRDefault="000D43EF" w:rsidP="007D7BB5">
            <w:pPr>
              <w:pStyle w:val="Tabletext"/>
              <w:jc w:val="center"/>
            </w:pPr>
            <w:r w:rsidRPr="006C5573">
              <w:t>70</w:t>
            </w:r>
          </w:p>
        </w:tc>
        <w:tc>
          <w:tcPr>
            <w:tcW w:w="5390" w:type="dxa"/>
            <w:tcBorders>
              <w:top w:val="nil"/>
              <w:left w:val="nil"/>
              <w:bottom w:val="single" w:sz="4" w:space="0" w:color="auto"/>
              <w:right w:val="single" w:sz="4" w:space="0" w:color="auto"/>
            </w:tcBorders>
            <w:vAlign w:val="center"/>
          </w:tcPr>
          <w:p w14:paraId="103B3D4E" w14:textId="77777777" w:rsidR="000D43EF" w:rsidRPr="006C5573" w:rsidRDefault="000D43EF" w:rsidP="007D7BB5">
            <w:pPr>
              <w:pStyle w:val="Tabletext"/>
            </w:pPr>
            <w:r w:rsidRPr="006C5573">
              <w:t>This is the percent of all ISM WPT devices that are simultaneously active with EESS being interfered</w:t>
            </w:r>
          </w:p>
        </w:tc>
      </w:tr>
      <w:tr w:rsidR="000D43EF" w:rsidRPr="006C5573" w14:paraId="58A69F03"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ECD1EAB" w14:textId="77777777" w:rsidR="000D43EF" w:rsidRPr="006C5573" w:rsidRDefault="000D43EF" w:rsidP="007D7BB5">
            <w:pPr>
              <w:pStyle w:val="Tabletext"/>
            </w:pPr>
            <w:r w:rsidRPr="006C5573">
              <w:t>Simultaneously active ISM devices factor, dB</w:t>
            </w:r>
          </w:p>
        </w:tc>
        <w:tc>
          <w:tcPr>
            <w:tcW w:w="1540" w:type="dxa"/>
            <w:tcBorders>
              <w:top w:val="nil"/>
              <w:left w:val="nil"/>
              <w:bottom w:val="single" w:sz="4" w:space="0" w:color="auto"/>
              <w:right w:val="single" w:sz="4" w:space="0" w:color="auto"/>
            </w:tcBorders>
            <w:shd w:val="clear" w:color="auto" w:fill="auto"/>
            <w:noWrap/>
            <w:vAlign w:val="center"/>
            <w:hideMark/>
          </w:tcPr>
          <w:p w14:paraId="6E1E4CC7" w14:textId="77777777" w:rsidR="000D43EF" w:rsidRPr="006C5573" w:rsidRDefault="000D43EF" w:rsidP="007D7BB5">
            <w:pPr>
              <w:pStyle w:val="Tabletext"/>
              <w:jc w:val="center"/>
            </w:pPr>
            <w:r w:rsidRPr="006C5573">
              <w:t>1.55</w:t>
            </w:r>
          </w:p>
        </w:tc>
        <w:tc>
          <w:tcPr>
            <w:tcW w:w="5390" w:type="dxa"/>
            <w:tcBorders>
              <w:top w:val="nil"/>
              <w:left w:val="nil"/>
              <w:bottom w:val="single" w:sz="4" w:space="0" w:color="auto"/>
              <w:right w:val="single" w:sz="4" w:space="0" w:color="auto"/>
            </w:tcBorders>
            <w:vAlign w:val="center"/>
          </w:tcPr>
          <w:p w14:paraId="1B745326" w14:textId="77777777" w:rsidR="000D43EF" w:rsidRPr="006C5573" w:rsidRDefault="000D43EF" w:rsidP="007D7BB5">
            <w:pPr>
              <w:pStyle w:val="Tabletext"/>
            </w:pPr>
            <w:r w:rsidRPr="006C5573">
              <w:t xml:space="preserve">Loss </w:t>
            </w:r>
            <w:proofErr w:type="gramStart"/>
            <w:r w:rsidRPr="006C5573">
              <w:t>due to the fact that</w:t>
            </w:r>
            <w:proofErr w:type="gramEnd"/>
            <w:r w:rsidRPr="006C5573">
              <w:t xml:space="preserve"> only a percent of devices is simultaneously active = 10xlog</w:t>
            </w:r>
            <w:r w:rsidRPr="006C5573">
              <w:rPr>
                <w:vertAlign w:val="subscript"/>
              </w:rPr>
              <w:t>10</w:t>
            </w:r>
            <w:r w:rsidRPr="006C5573">
              <w:t>(0.7)</w:t>
            </w:r>
          </w:p>
        </w:tc>
      </w:tr>
      <w:tr w:rsidR="000D43EF" w:rsidRPr="006C5573" w14:paraId="68D01FBA"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B2F1780" w14:textId="77777777" w:rsidR="000D43EF" w:rsidRPr="006C5573" w:rsidRDefault="000D43EF" w:rsidP="007D7BB5">
            <w:pPr>
              <w:pStyle w:val="Tabletext"/>
            </w:pPr>
            <w:r w:rsidRPr="006C5573">
              <w:t>Free Space Loss P.525 (dB)</w:t>
            </w:r>
          </w:p>
        </w:tc>
        <w:tc>
          <w:tcPr>
            <w:tcW w:w="1540" w:type="dxa"/>
            <w:tcBorders>
              <w:top w:val="nil"/>
              <w:left w:val="nil"/>
              <w:bottom w:val="single" w:sz="4" w:space="0" w:color="auto"/>
              <w:right w:val="single" w:sz="4" w:space="0" w:color="auto"/>
            </w:tcBorders>
            <w:shd w:val="clear" w:color="auto" w:fill="auto"/>
            <w:noWrap/>
            <w:vAlign w:val="center"/>
            <w:hideMark/>
          </w:tcPr>
          <w:p w14:paraId="28A54213" w14:textId="77777777" w:rsidR="000D43EF" w:rsidRPr="006C5573" w:rsidRDefault="000D43EF" w:rsidP="007D7BB5">
            <w:pPr>
              <w:pStyle w:val="Tabletext"/>
              <w:jc w:val="center"/>
            </w:pPr>
            <w:r w:rsidRPr="006C5573">
              <w:t>180.54</w:t>
            </w:r>
          </w:p>
        </w:tc>
        <w:tc>
          <w:tcPr>
            <w:tcW w:w="5390" w:type="dxa"/>
            <w:tcBorders>
              <w:top w:val="nil"/>
              <w:left w:val="nil"/>
              <w:bottom w:val="single" w:sz="4" w:space="0" w:color="auto"/>
              <w:right w:val="single" w:sz="4" w:space="0" w:color="auto"/>
            </w:tcBorders>
            <w:vAlign w:val="center"/>
          </w:tcPr>
          <w:p w14:paraId="66E48BB2" w14:textId="77777777" w:rsidR="000D43EF" w:rsidRPr="006C5573" w:rsidRDefault="000D43EF" w:rsidP="007D7BB5">
            <w:pPr>
              <w:pStyle w:val="Tabletext"/>
            </w:pPr>
            <w:r w:rsidRPr="006C5573">
              <w:t>Frees space loss at the centre of the IFOV.</w:t>
            </w:r>
          </w:p>
        </w:tc>
      </w:tr>
      <w:tr w:rsidR="000D43EF" w:rsidRPr="006C5573" w14:paraId="7CE62729"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35E0A46" w14:textId="77777777" w:rsidR="000D43EF" w:rsidRPr="006C5573" w:rsidRDefault="000D43EF" w:rsidP="007D7BB5">
            <w:pPr>
              <w:pStyle w:val="Tabletext"/>
            </w:pPr>
            <w:r w:rsidRPr="006C5573">
              <w:t>Gaseous Loss P.676 (dB)</w:t>
            </w:r>
          </w:p>
        </w:tc>
        <w:tc>
          <w:tcPr>
            <w:tcW w:w="1540" w:type="dxa"/>
            <w:tcBorders>
              <w:top w:val="nil"/>
              <w:left w:val="nil"/>
              <w:bottom w:val="single" w:sz="4" w:space="0" w:color="auto"/>
              <w:right w:val="single" w:sz="4" w:space="0" w:color="auto"/>
            </w:tcBorders>
            <w:shd w:val="clear" w:color="auto" w:fill="auto"/>
            <w:noWrap/>
            <w:vAlign w:val="center"/>
            <w:hideMark/>
          </w:tcPr>
          <w:p w14:paraId="19BCE1E5" w14:textId="77777777" w:rsidR="000D43EF" w:rsidRPr="006C5573" w:rsidRDefault="000D43EF" w:rsidP="007D7BB5">
            <w:pPr>
              <w:pStyle w:val="Tabletext"/>
              <w:jc w:val="center"/>
            </w:pPr>
            <w:r w:rsidRPr="006C5573">
              <w:t>0.71</w:t>
            </w:r>
          </w:p>
        </w:tc>
        <w:tc>
          <w:tcPr>
            <w:tcW w:w="5390" w:type="dxa"/>
            <w:tcBorders>
              <w:top w:val="nil"/>
              <w:left w:val="nil"/>
              <w:bottom w:val="single" w:sz="4" w:space="0" w:color="auto"/>
              <w:right w:val="single" w:sz="4" w:space="0" w:color="auto"/>
            </w:tcBorders>
            <w:vAlign w:val="center"/>
          </w:tcPr>
          <w:p w14:paraId="7E32C616" w14:textId="77777777" w:rsidR="000D43EF" w:rsidRPr="006C5573" w:rsidRDefault="000D43EF" w:rsidP="007D7BB5">
            <w:pPr>
              <w:pStyle w:val="Tabletext"/>
            </w:pPr>
            <w:r w:rsidRPr="006C5573">
              <w:t>Gaseous loss using P.676 at the centre on the IFOV</w:t>
            </w:r>
          </w:p>
        </w:tc>
      </w:tr>
      <w:tr w:rsidR="000D43EF" w:rsidRPr="006C5573" w14:paraId="05AF52A2"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47942C3" w14:textId="77777777" w:rsidR="000D43EF" w:rsidRPr="006C5573" w:rsidRDefault="000D43EF" w:rsidP="007D7BB5">
            <w:pPr>
              <w:pStyle w:val="Tabletext"/>
            </w:pPr>
            <w:r w:rsidRPr="006C5573">
              <w:t>Polarization mismatch loss (dB)</w:t>
            </w:r>
          </w:p>
        </w:tc>
        <w:tc>
          <w:tcPr>
            <w:tcW w:w="1540" w:type="dxa"/>
            <w:tcBorders>
              <w:top w:val="nil"/>
              <w:left w:val="nil"/>
              <w:bottom w:val="single" w:sz="4" w:space="0" w:color="auto"/>
              <w:right w:val="single" w:sz="4" w:space="0" w:color="auto"/>
            </w:tcBorders>
            <w:shd w:val="clear" w:color="auto" w:fill="auto"/>
            <w:noWrap/>
            <w:vAlign w:val="center"/>
            <w:hideMark/>
          </w:tcPr>
          <w:p w14:paraId="5B02F7D9" w14:textId="77777777" w:rsidR="000D43EF" w:rsidRPr="006C5573" w:rsidRDefault="000D43EF" w:rsidP="007D7BB5">
            <w:pPr>
              <w:pStyle w:val="Tabletext"/>
              <w:jc w:val="center"/>
            </w:pPr>
            <w:r w:rsidRPr="006C5573">
              <w:t>3</w:t>
            </w:r>
          </w:p>
        </w:tc>
        <w:tc>
          <w:tcPr>
            <w:tcW w:w="5390" w:type="dxa"/>
            <w:tcBorders>
              <w:top w:val="nil"/>
              <w:left w:val="nil"/>
              <w:bottom w:val="single" w:sz="4" w:space="0" w:color="auto"/>
              <w:right w:val="single" w:sz="4" w:space="0" w:color="auto"/>
            </w:tcBorders>
            <w:vAlign w:val="center"/>
          </w:tcPr>
          <w:p w14:paraId="1BEB24D7" w14:textId="77777777" w:rsidR="000D43EF" w:rsidRPr="006C5573" w:rsidRDefault="000D43EF" w:rsidP="007D7BB5">
            <w:pPr>
              <w:pStyle w:val="Tabletext"/>
            </w:pPr>
            <w:r w:rsidRPr="006C5573">
              <w:t>Polarization mismatch using P.619</w:t>
            </w:r>
          </w:p>
          <w:p w14:paraId="26F0F9E3" w14:textId="77777777" w:rsidR="000D43EF" w:rsidRPr="006C5573" w:rsidRDefault="000D43EF" w:rsidP="007D7BB5">
            <w:pPr>
              <w:pStyle w:val="Tabletext"/>
            </w:pPr>
            <w:r w:rsidRPr="006C5573">
              <w:t>ISM device is assumed to have horizontal linear polarization.</w:t>
            </w:r>
          </w:p>
        </w:tc>
      </w:tr>
      <w:tr w:rsidR="000D43EF" w:rsidRPr="006C5573" w14:paraId="7414210E" w14:textId="77777777" w:rsidTr="007D7BB5">
        <w:trPr>
          <w:trHeight w:val="12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3201CA2C" w14:textId="4900D2B3" w:rsidR="000D43EF" w:rsidRPr="001E2118" w:rsidRDefault="000D43EF" w:rsidP="007D7BB5">
            <w:pPr>
              <w:pStyle w:val="Tabletext"/>
            </w:pPr>
          </w:p>
        </w:tc>
        <w:tc>
          <w:tcPr>
            <w:tcW w:w="1540" w:type="dxa"/>
            <w:tcBorders>
              <w:top w:val="nil"/>
              <w:left w:val="nil"/>
              <w:bottom w:val="single" w:sz="4" w:space="0" w:color="auto"/>
              <w:right w:val="single" w:sz="4" w:space="0" w:color="auto"/>
            </w:tcBorders>
            <w:shd w:val="clear" w:color="auto" w:fill="auto"/>
            <w:noWrap/>
            <w:vAlign w:val="center"/>
          </w:tcPr>
          <w:p w14:paraId="09B5D21B" w14:textId="77777777" w:rsidR="000D43EF" w:rsidRPr="001E2118" w:rsidRDefault="000D43EF" w:rsidP="007D7BB5">
            <w:pPr>
              <w:pStyle w:val="Tabletext"/>
              <w:jc w:val="center"/>
            </w:pPr>
          </w:p>
        </w:tc>
        <w:tc>
          <w:tcPr>
            <w:tcW w:w="5390" w:type="dxa"/>
            <w:tcBorders>
              <w:top w:val="nil"/>
              <w:left w:val="nil"/>
              <w:bottom w:val="single" w:sz="4" w:space="0" w:color="auto"/>
              <w:right w:val="single" w:sz="4" w:space="0" w:color="auto"/>
            </w:tcBorders>
            <w:vAlign w:val="center"/>
          </w:tcPr>
          <w:p w14:paraId="1F49FA4D" w14:textId="77777777" w:rsidR="000D43EF" w:rsidRPr="001E2118" w:rsidRDefault="000D43EF" w:rsidP="007D7BB5">
            <w:pPr>
              <w:pStyle w:val="Tabletext"/>
            </w:pPr>
          </w:p>
        </w:tc>
      </w:tr>
      <w:tr w:rsidR="000D43EF" w:rsidRPr="006C5573" w14:paraId="6AB84E30"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345020F" w14:textId="77777777" w:rsidR="000D43EF" w:rsidRPr="006C5573" w:rsidRDefault="000D43EF" w:rsidP="007D7BB5">
            <w:pPr>
              <w:pStyle w:val="Tabletext"/>
            </w:pPr>
            <w:r w:rsidRPr="006C5573">
              <w:t>Total Activity Adjustments (dB)</w:t>
            </w:r>
          </w:p>
        </w:tc>
        <w:tc>
          <w:tcPr>
            <w:tcW w:w="1540" w:type="dxa"/>
            <w:tcBorders>
              <w:top w:val="nil"/>
              <w:left w:val="nil"/>
              <w:bottom w:val="single" w:sz="4" w:space="0" w:color="auto"/>
              <w:right w:val="single" w:sz="4" w:space="0" w:color="auto"/>
            </w:tcBorders>
            <w:shd w:val="clear" w:color="auto" w:fill="auto"/>
            <w:noWrap/>
            <w:vAlign w:val="center"/>
            <w:hideMark/>
          </w:tcPr>
          <w:p w14:paraId="496CC98C" w14:textId="77777777" w:rsidR="000D43EF" w:rsidRPr="006C5573" w:rsidRDefault="000D43EF" w:rsidP="007D7BB5">
            <w:pPr>
              <w:pStyle w:val="Tabletext"/>
              <w:jc w:val="center"/>
            </w:pPr>
            <w:r w:rsidRPr="006C5573">
              <w:t>6.32</w:t>
            </w:r>
          </w:p>
        </w:tc>
        <w:tc>
          <w:tcPr>
            <w:tcW w:w="5390" w:type="dxa"/>
            <w:tcBorders>
              <w:top w:val="nil"/>
              <w:left w:val="nil"/>
              <w:bottom w:val="single" w:sz="4" w:space="0" w:color="auto"/>
              <w:right w:val="single" w:sz="4" w:space="0" w:color="auto"/>
            </w:tcBorders>
            <w:vAlign w:val="center"/>
          </w:tcPr>
          <w:p w14:paraId="6D7CE05D" w14:textId="77777777" w:rsidR="000D43EF" w:rsidRPr="006C5573" w:rsidRDefault="000D43EF" w:rsidP="007D7BB5">
            <w:pPr>
              <w:pStyle w:val="Tabletext"/>
            </w:pPr>
            <w:r w:rsidRPr="006C5573">
              <w:t>Total activity adjustment from the above (4.77+1.55)</w:t>
            </w:r>
          </w:p>
        </w:tc>
      </w:tr>
      <w:tr w:rsidR="000D43EF" w:rsidRPr="006C5573" w14:paraId="7BC51603" w14:textId="77777777" w:rsidTr="007D7BB5">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3B9C71C3" w14:textId="77777777" w:rsidR="000D43EF" w:rsidRPr="006C5573" w:rsidRDefault="000D43EF" w:rsidP="007D7BB5">
            <w:pPr>
              <w:pStyle w:val="Tabletext"/>
              <w:jc w:val="center"/>
              <w:rPr>
                <w:b/>
                <w:bCs/>
              </w:rPr>
            </w:pPr>
            <w:r w:rsidRPr="006C5573">
              <w:rPr>
                <w:b/>
                <w:bCs/>
              </w:rPr>
              <w:t>Calculations</w:t>
            </w:r>
          </w:p>
        </w:tc>
      </w:tr>
      <w:tr w:rsidR="000D43EF" w:rsidRPr="006C5573" w14:paraId="2FFC110C"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2EA5891" w14:textId="77777777" w:rsidR="000D43EF" w:rsidRPr="006C5573" w:rsidRDefault="000D43EF" w:rsidP="007D7BB5">
            <w:pPr>
              <w:pStyle w:val="Tabletext"/>
            </w:pPr>
            <w:r w:rsidRPr="006C5573">
              <w:t xml:space="preserve">Total Interference at EESS dB(W/MHz) </w:t>
            </w:r>
          </w:p>
        </w:tc>
        <w:tc>
          <w:tcPr>
            <w:tcW w:w="1540" w:type="dxa"/>
            <w:tcBorders>
              <w:top w:val="nil"/>
              <w:left w:val="nil"/>
              <w:bottom w:val="single" w:sz="4" w:space="0" w:color="auto"/>
              <w:right w:val="single" w:sz="4" w:space="0" w:color="auto"/>
            </w:tcBorders>
            <w:shd w:val="clear" w:color="auto" w:fill="auto"/>
            <w:noWrap/>
            <w:vAlign w:val="center"/>
            <w:hideMark/>
          </w:tcPr>
          <w:p w14:paraId="035486AD" w14:textId="77777777" w:rsidR="000D43EF" w:rsidRPr="006C5573" w:rsidRDefault="000D43EF" w:rsidP="007D7BB5">
            <w:pPr>
              <w:pStyle w:val="Tabletext"/>
              <w:jc w:val="center"/>
            </w:pPr>
            <w:r>
              <w:t>–</w:t>
            </w:r>
            <w:r w:rsidRPr="006C5573">
              <w:t>199.79</w:t>
            </w:r>
          </w:p>
        </w:tc>
        <w:tc>
          <w:tcPr>
            <w:tcW w:w="5390" w:type="dxa"/>
            <w:tcBorders>
              <w:top w:val="nil"/>
              <w:left w:val="nil"/>
              <w:bottom w:val="single" w:sz="4" w:space="0" w:color="auto"/>
              <w:right w:val="single" w:sz="4" w:space="0" w:color="auto"/>
            </w:tcBorders>
            <w:vAlign w:val="center"/>
          </w:tcPr>
          <w:p w14:paraId="5CBF3FB6" w14:textId="77777777" w:rsidR="000D43EF" w:rsidRPr="006C5573" w:rsidRDefault="000D43EF" w:rsidP="007D7BB5">
            <w:pPr>
              <w:pStyle w:val="Tabletext"/>
            </w:pPr>
            <w:r w:rsidRPr="006C5573">
              <w:t>This is the level after all the adjustments at the EESS in MHz</w:t>
            </w:r>
          </w:p>
        </w:tc>
      </w:tr>
      <w:tr w:rsidR="000D43EF" w:rsidRPr="006C5573" w14:paraId="5605A356"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426C15D" w14:textId="77777777" w:rsidR="000D43EF" w:rsidRPr="006C5573" w:rsidRDefault="000D43EF" w:rsidP="007D7BB5">
            <w:pPr>
              <w:pStyle w:val="Tabletext"/>
            </w:pPr>
            <w:r w:rsidRPr="006C5573">
              <w:t xml:space="preserve">Interference at EESS </w:t>
            </w:r>
            <w:proofErr w:type="gramStart"/>
            <w:r w:rsidRPr="006C5573">
              <w:t>dB(</w:t>
            </w:r>
            <w:proofErr w:type="gramEnd"/>
            <w:r w:rsidRPr="006C5573">
              <w:t xml:space="preserve">W in 200 MHz) </w:t>
            </w:r>
          </w:p>
        </w:tc>
        <w:tc>
          <w:tcPr>
            <w:tcW w:w="1540" w:type="dxa"/>
            <w:tcBorders>
              <w:top w:val="nil"/>
              <w:left w:val="nil"/>
              <w:bottom w:val="single" w:sz="4" w:space="0" w:color="auto"/>
              <w:right w:val="single" w:sz="4" w:space="0" w:color="auto"/>
            </w:tcBorders>
            <w:shd w:val="clear" w:color="auto" w:fill="auto"/>
            <w:noWrap/>
            <w:vAlign w:val="center"/>
            <w:hideMark/>
          </w:tcPr>
          <w:p w14:paraId="0DD4FBFB" w14:textId="77777777" w:rsidR="000D43EF" w:rsidRPr="006C5573" w:rsidRDefault="000D43EF" w:rsidP="007D7BB5">
            <w:pPr>
              <w:pStyle w:val="Tabletext"/>
              <w:jc w:val="center"/>
            </w:pPr>
            <w:r>
              <w:t>–</w:t>
            </w:r>
            <w:r w:rsidRPr="006C5573">
              <w:t>176.79</w:t>
            </w:r>
          </w:p>
        </w:tc>
        <w:tc>
          <w:tcPr>
            <w:tcW w:w="5390" w:type="dxa"/>
            <w:tcBorders>
              <w:top w:val="nil"/>
              <w:left w:val="nil"/>
              <w:bottom w:val="single" w:sz="4" w:space="0" w:color="auto"/>
              <w:right w:val="single" w:sz="4" w:space="0" w:color="auto"/>
            </w:tcBorders>
            <w:vAlign w:val="center"/>
          </w:tcPr>
          <w:p w14:paraId="3ED394F0" w14:textId="77777777" w:rsidR="000D43EF" w:rsidRPr="006C5573" w:rsidRDefault="000D43EF" w:rsidP="007D7BB5">
            <w:pPr>
              <w:pStyle w:val="Tabletext"/>
            </w:pPr>
            <w:r w:rsidRPr="006C5573">
              <w:t xml:space="preserve">Convert to </w:t>
            </w:r>
            <w:proofErr w:type="gramStart"/>
            <w:r w:rsidRPr="006C5573">
              <w:t>dB(</w:t>
            </w:r>
            <w:proofErr w:type="gramEnd"/>
            <w:r w:rsidRPr="006C5573">
              <w:t>W/200 MHz)</w:t>
            </w:r>
          </w:p>
        </w:tc>
      </w:tr>
      <w:tr w:rsidR="000D43EF" w:rsidRPr="006C5573" w14:paraId="583979E4"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31580684" w14:textId="77777777" w:rsidR="000D43EF" w:rsidRPr="006C5573" w:rsidRDefault="000D43EF" w:rsidP="007D7BB5">
            <w:pPr>
              <w:pStyle w:val="Tabletext"/>
            </w:pPr>
            <w:r w:rsidRPr="006C5573">
              <w:t>P.2108. Prediction of clutter loss</w:t>
            </w:r>
          </w:p>
        </w:tc>
        <w:tc>
          <w:tcPr>
            <w:tcW w:w="1540" w:type="dxa"/>
            <w:tcBorders>
              <w:top w:val="nil"/>
              <w:left w:val="nil"/>
              <w:bottom w:val="single" w:sz="4" w:space="0" w:color="auto"/>
              <w:right w:val="single" w:sz="4" w:space="0" w:color="auto"/>
            </w:tcBorders>
            <w:shd w:val="clear" w:color="auto" w:fill="auto"/>
            <w:noWrap/>
            <w:vAlign w:val="center"/>
          </w:tcPr>
          <w:p w14:paraId="18FEBB7D" w14:textId="77777777" w:rsidR="000D43EF" w:rsidRPr="006C5573" w:rsidRDefault="000D43EF" w:rsidP="007D7BB5">
            <w:pPr>
              <w:pStyle w:val="Tabletext"/>
              <w:jc w:val="center"/>
            </w:pPr>
            <w:r w:rsidRPr="006C5573">
              <w:t>Median: 3.08</w:t>
            </w:r>
            <w:r>
              <w:t> </w:t>
            </w:r>
            <w:r w:rsidRPr="006C5573">
              <w:t>dB</w:t>
            </w:r>
          </w:p>
        </w:tc>
        <w:tc>
          <w:tcPr>
            <w:tcW w:w="5390" w:type="dxa"/>
            <w:tcBorders>
              <w:top w:val="nil"/>
              <w:left w:val="nil"/>
              <w:bottom w:val="single" w:sz="4" w:space="0" w:color="auto"/>
              <w:right w:val="single" w:sz="4" w:space="0" w:color="auto"/>
            </w:tcBorders>
            <w:vAlign w:val="center"/>
          </w:tcPr>
          <w:p w14:paraId="7F6B7376" w14:textId="77777777" w:rsidR="000D43EF" w:rsidRPr="006C5573" w:rsidRDefault="000D43EF" w:rsidP="007D7BB5">
            <w:pPr>
              <w:pStyle w:val="Tabletext"/>
            </w:pPr>
            <w:r w:rsidRPr="006C5573">
              <w:t>A random Percentage location is assigned to each ISM WPT device based on P.2108 CDF.</w:t>
            </w:r>
          </w:p>
        </w:tc>
      </w:tr>
      <w:tr w:rsidR="000D43EF" w:rsidRPr="006C5573" w14:paraId="1309D94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3005FB9E" w14:textId="77777777" w:rsidR="000D43EF" w:rsidRPr="006C5573" w:rsidRDefault="000D43EF" w:rsidP="007D7BB5">
            <w:pPr>
              <w:pStyle w:val="Tabletext"/>
            </w:pPr>
            <w:r w:rsidRPr="006C5573">
              <w:t>P.2109. Prediction of building entry loss</w:t>
            </w:r>
          </w:p>
        </w:tc>
        <w:tc>
          <w:tcPr>
            <w:tcW w:w="1540" w:type="dxa"/>
            <w:tcBorders>
              <w:top w:val="nil"/>
              <w:left w:val="nil"/>
              <w:bottom w:val="single" w:sz="4" w:space="0" w:color="auto"/>
              <w:right w:val="single" w:sz="4" w:space="0" w:color="auto"/>
            </w:tcBorders>
            <w:shd w:val="clear" w:color="auto" w:fill="auto"/>
            <w:noWrap/>
            <w:vAlign w:val="center"/>
          </w:tcPr>
          <w:p w14:paraId="7092A36E" w14:textId="77777777" w:rsidR="000D43EF" w:rsidRPr="006C5573" w:rsidRDefault="000D43EF" w:rsidP="007D7BB5">
            <w:pPr>
              <w:pStyle w:val="Tabletext"/>
              <w:jc w:val="center"/>
            </w:pPr>
            <w:r w:rsidRPr="006C5573">
              <w:t>Median: 17.5</w:t>
            </w:r>
            <w:r>
              <w:t> </w:t>
            </w:r>
            <w:r w:rsidRPr="006C5573">
              <w:t>dB</w:t>
            </w:r>
          </w:p>
        </w:tc>
        <w:tc>
          <w:tcPr>
            <w:tcW w:w="5390" w:type="dxa"/>
            <w:tcBorders>
              <w:top w:val="nil"/>
              <w:left w:val="nil"/>
              <w:bottom w:val="single" w:sz="4" w:space="0" w:color="auto"/>
              <w:right w:val="single" w:sz="4" w:space="0" w:color="auto"/>
            </w:tcBorders>
            <w:vAlign w:val="center"/>
          </w:tcPr>
          <w:p w14:paraId="4494944B" w14:textId="77777777" w:rsidR="000D43EF" w:rsidRPr="006C5573" w:rsidRDefault="000D43EF" w:rsidP="007D7BB5">
            <w:pPr>
              <w:pStyle w:val="Tabletext"/>
            </w:pPr>
            <w:r w:rsidRPr="006C5573">
              <w:t>A random value for probability that loss is not exceeded is assigned to each ISM WPT device. The model can be used within a Monte Carlo method, but it should be noted that the model has only been validated against empirical data over the probability range 0.01 to 0.99. The building loss is calculated for 70% traditional buildings and 30% Thermally Efficient buildings.</w:t>
            </w:r>
          </w:p>
        </w:tc>
      </w:tr>
      <w:tr w:rsidR="000D43EF" w:rsidRPr="006C5573" w14:paraId="0134B4AD"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BE1AFC4" w14:textId="77777777" w:rsidR="000D43EF" w:rsidRPr="006C5573" w:rsidRDefault="000D43EF" w:rsidP="007D7BB5">
            <w:pPr>
              <w:pStyle w:val="Tabletext"/>
            </w:pPr>
            <w:r w:rsidRPr="006C5573">
              <w:t xml:space="preserve">Results for Number of Devices that would Exceed -166 </w:t>
            </w:r>
            <w:proofErr w:type="spellStart"/>
            <w:r w:rsidRPr="006C5573">
              <w:t>dBW</w:t>
            </w:r>
            <w:proofErr w:type="spellEnd"/>
            <w:r w:rsidRPr="006C5573">
              <w:t>/200 MHz</w:t>
            </w:r>
          </w:p>
        </w:tc>
        <w:tc>
          <w:tcPr>
            <w:tcW w:w="1540" w:type="dxa"/>
            <w:tcBorders>
              <w:top w:val="nil"/>
              <w:left w:val="nil"/>
              <w:bottom w:val="single" w:sz="4" w:space="0" w:color="auto"/>
              <w:right w:val="single" w:sz="4" w:space="0" w:color="auto"/>
            </w:tcBorders>
            <w:shd w:val="clear" w:color="auto" w:fill="auto"/>
            <w:noWrap/>
            <w:vAlign w:val="center"/>
            <w:hideMark/>
          </w:tcPr>
          <w:p w14:paraId="1C20E1C6" w14:textId="77777777" w:rsidR="000D43EF" w:rsidRPr="006C5573" w:rsidRDefault="000D43EF" w:rsidP="007D7BB5">
            <w:pPr>
              <w:pStyle w:val="Tabletext"/>
              <w:jc w:val="center"/>
            </w:pPr>
          </w:p>
        </w:tc>
        <w:tc>
          <w:tcPr>
            <w:tcW w:w="5390" w:type="dxa"/>
            <w:tcBorders>
              <w:top w:val="nil"/>
              <w:left w:val="nil"/>
              <w:bottom w:val="single" w:sz="4" w:space="0" w:color="auto"/>
              <w:right w:val="single" w:sz="4" w:space="0" w:color="auto"/>
            </w:tcBorders>
            <w:vAlign w:val="center"/>
          </w:tcPr>
          <w:p w14:paraId="34822E3D" w14:textId="77777777" w:rsidR="000D43EF" w:rsidRPr="006C5573" w:rsidRDefault="000D43EF" w:rsidP="007D7BB5">
            <w:pPr>
              <w:pStyle w:val="Tabletext"/>
            </w:pPr>
            <w:r w:rsidRPr="006C5573">
              <w:t>This step we aggregate the ISM WPT device signal level at the sensor until the aggregate signal level is close to the protection criteria but does not exceed it.</w:t>
            </w:r>
          </w:p>
        </w:tc>
      </w:tr>
      <w:tr w:rsidR="000D43EF" w:rsidRPr="006C5573" w14:paraId="0E26A13C"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E041482" w14:textId="77777777" w:rsidR="000D43EF" w:rsidRPr="006C5573" w:rsidRDefault="000D43EF" w:rsidP="007D7BB5">
            <w:pPr>
              <w:pStyle w:val="Tabletext"/>
            </w:pPr>
            <w:r w:rsidRPr="006C5573">
              <w:t>Worst case (Lowest) Aggregated Number of ISM WPT Devices</w:t>
            </w:r>
          </w:p>
        </w:tc>
        <w:tc>
          <w:tcPr>
            <w:tcW w:w="1540" w:type="dxa"/>
            <w:tcBorders>
              <w:top w:val="nil"/>
              <w:left w:val="nil"/>
              <w:bottom w:val="single" w:sz="4" w:space="0" w:color="auto"/>
              <w:right w:val="single" w:sz="4" w:space="0" w:color="auto"/>
            </w:tcBorders>
            <w:shd w:val="clear" w:color="auto" w:fill="auto"/>
            <w:noWrap/>
            <w:vAlign w:val="center"/>
            <w:hideMark/>
          </w:tcPr>
          <w:p w14:paraId="5D9399E4" w14:textId="77777777" w:rsidR="000D43EF" w:rsidRPr="006C5573" w:rsidRDefault="000D43EF" w:rsidP="007D7BB5">
            <w:pPr>
              <w:pStyle w:val="Tabletext"/>
              <w:jc w:val="center"/>
            </w:pPr>
            <w:r w:rsidRPr="006C5573">
              <w:t>18,810</w:t>
            </w:r>
          </w:p>
        </w:tc>
        <w:tc>
          <w:tcPr>
            <w:tcW w:w="5390" w:type="dxa"/>
            <w:tcBorders>
              <w:top w:val="nil"/>
              <w:left w:val="nil"/>
              <w:bottom w:val="single" w:sz="4" w:space="0" w:color="auto"/>
              <w:right w:val="single" w:sz="4" w:space="0" w:color="auto"/>
            </w:tcBorders>
            <w:vAlign w:val="center"/>
          </w:tcPr>
          <w:p w14:paraId="02839CE5" w14:textId="77777777" w:rsidR="000D43EF" w:rsidRPr="006C5573" w:rsidRDefault="000D43EF" w:rsidP="007D7BB5">
            <w:pPr>
              <w:pStyle w:val="Tabletext"/>
            </w:pPr>
            <w:r w:rsidRPr="006C5573">
              <w:t>This is the total number of devices that and be added without exceeding the EESS protection threshold level.</w:t>
            </w:r>
          </w:p>
        </w:tc>
      </w:tr>
      <w:tr w:rsidR="000D43EF" w:rsidRPr="006C5573" w14:paraId="1AE305CD"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B043C6F" w14:textId="77777777" w:rsidR="000D43EF" w:rsidRPr="006C5573" w:rsidRDefault="000D43EF" w:rsidP="007D7BB5">
            <w:pPr>
              <w:pStyle w:val="Tabletext"/>
            </w:pPr>
            <w:r w:rsidRPr="006C5573">
              <w:t>Device Density in one km</w:t>
            </w:r>
            <w:r w:rsidRPr="006C5573">
              <w:rPr>
                <w:vertAlign w:val="superscript"/>
              </w:rPr>
              <w:t>2</w:t>
            </w:r>
            <w:r w:rsidRPr="006C5573">
              <w:t xml:space="preserve"> (Device/IFOV Area) </w:t>
            </w:r>
          </w:p>
        </w:tc>
        <w:tc>
          <w:tcPr>
            <w:tcW w:w="1540" w:type="dxa"/>
            <w:tcBorders>
              <w:top w:val="nil"/>
              <w:left w:val="nil"/>
              <w:bottom w:val="single" w:sz="4" w:space="0" w:color="auto"/>
              <w:right w:val="single" w:sz="4" w:space="0" w:color="auto"/>
            </w:tcBorders>
            <w:shd w:val="clear" w:color="auto" w:fill="auto"/>
            <w:noWrap/>
            <w:vAlign w:val="center"/>
            <w:hideMark/>
          </w:tcPr>
          <w:p w14:paraId="6C8F63A9" w14:textId="77777777" w:rsidR="000D43EF" w:rsidRPr="006C5573" w:rsidRDefault="000D43EF" w:rsidP="007D7BB5">
            <w:pPr>
              <w:pStyle w:val="Tabletext"/>
              <w:jc w:val="center"/>
            </w:pPr>
            <w:r w:rsidRPr="006C5573">
              <w:t>71</w:t>
            </w:r>
          </w:p>
        </w:tc>
        <w:tc>
          <w:tcPr>
            <w:tcW w:w="5390" w:type="dxa"/>
            <w:tcBorders>
              <w:top w:val="nil"/>
              <w:left w:val="nil"/>
              <w:bottom w:val="single" w:sz="4" w:space="0" w:color="auto"/>
              <w:right w:val="single" w:sz="4" w:space="0" w:color="auto"/>
            </w:tcBorders>
            <w:vAlign w:val="center"/>
          </w:tcPr>
          <w:p w14:paraId="53EF3577" w14:textId="77777777" w:rsidR="000D43EF" w:rsidRPr="006C5573" w:rsidRDefault="000D43EF" w:rsidP="007D7BB5">
            <w:pPr>
              <w:pStyle w:val="Tabletext"/>
            </w:pPr>
            <w:r w:rsidRPr="006C5573">
              <w:t xml:space="preserve">ISM WPT device density using the IFOV </w:t>
            </w:r>
          </w:p>
        </w:tc>
      </w:tr>
      <w:tr w:rsidR="000D43EF" w:rsidRPr="006C5573" w14:paraId="1FA58467"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2624EB6" w14:textId="77777777" w:rsidR="000D43EF" w:rsidRPr="006C5573" w:rsidRDefault="000D43EF" w:rsidP="007D7BB5">
            <w:pPr>
              <w:pStyle w:val="Tabletext"/>
            </w:pPr>
            <w:r w:rsidRPr="006C5573">
              <w:t>Device Density in one km</w:t>
            </w:r>
            <w:r w:rsidRPr="006C5573">
              <w:rPr>
                <w:vertAlign w:val="superscript"/>
              </w:rPr>
              <w:t>2</w:t>
            </w:r>
            <w:r w:rsidRPr="006C5573">
              <w:t xml:space="preserve"> (Devices Using 200 km</w:t>
            </w:r>
            <w:r w:rsidRPr="006C5573">
              <w:rPr>
                <w:vertAlign w:val="superscript"/>
              </w:rPr>
              <w:t>2</w:t>
            </w:r>
            <w:r w:rsidRPr="006C5573">
              <w:t xml:space="preserve"> Area) </w:t>
            </w:r>
          </w:p>
        </w:tc>
        <w:tc>
          <w:tcPr>
            <w:tcW w:w="1540" w:type="dxa"/>
            <w:tcBorders>
              <w:top w:val="nil"/>
              <w:left w:val="nil"/>
              <w:bottom w:val="single" w:sz="4" w:space="0" w:color="auto"/>
              <w:right w:val="single" w:sz="4" w:space="0" w:color="auto"/>
            </w:tcBorders>
            <w:shd w:val="clear" w:color="auto" w:fill="auto"/>
            <w:noWrap/>
            <w:vAlign w:val="center"/>
            <w:hideMark/>
          </w:tcPr>
          <w:p w14:paraId="6072494C" w14:textId="77777777" w:rsidR="000D43EF" w:rsidRPr="006C5573" w:rsidRDefault="000D43EF" w:rsidP="007D7BB5">
            <w:pPr>
              <w:pStyle w:val="Tabletext"/>
              <w:jc w:val="center"/>
            </w:pPr>
            <w:r w:rsidRPr="006C5573">
              <w:t>94</w:t>
            </w:r>
          </w:p>
        </w:tc>
        <w:tc>
          <w:tcPr>
            <w:tcW w:w="5390" w:type="dxa"/>
            <w:tcBorders>
              <w:top w:val="nil"/>
              <w:left w:val="nil"/>
              <w:bottom w:val="single" w:sz="4" w:space="0" w:color="auto"/>
              <w:right w:val="single" w:sz="4" w:space="0" w:color="auto"/>
            </w:tcBorders>
            <w:vAlign w:val="center"/>
          </w:tcPr>
          <w:p w14:paraId="1B72D6C2" w14:textId="77777777" w:rsidR="000D43EF" w:rsidRPr="006C5573" w:rsidRDefault="000D43EF" w:rsidP="007D7BB5">
            <w:pPr>
              <w:pStyle w:val="Tabletext"/>
            </w:pPr>
            <w:r w:rsidRPr="006C5573">
              <w:t>ISM WPT device density using the protection threshold area of 200 km</w:t>
            </w:r>
            <w:r w:rsidRPr="006C5573">
              <w:rPr>
                <w:vertAlign w:val="superscript"/>
              </w:rPr>
              <w:t>2</w:t>
            </w:r>
            <w:r w:rsidRPr="006C5573">
              <w:t>.</w:t>
            </w:r>
          </w:p>
        </w:tc>
      </w:tr>
    </w:tbl>
    <w:p w14:paraId="2BD5388A" w14:textId="77777777" w:rsidR="000D43EF" w:rsidRPr="006C5573" w:rsidRDefault="000D43EF" w:rsidP="000D43EF">
      <w:bookmarkStart w:id="451" w:name="_Toc123716815"/>
    </w:p>
    <w:p w14:paraId="2DE6C6CC" w14:textId="77777777" w:rsidR="000D43EF" w:rsidRPr="006C5573" w:rsidRDefault="000D43EF" w:rsidP="000D43EF">
      <w:r w:rsidRPr="006C5573">
        <w:rPr>
          <w:highlight w:val="yellow"/>
        </w:rPr>
        <w:t>[</w:t>
      </w:r>
      <w:r w:rsidRPr="006C5573">
        <w:rPr>
          <w:i/>
          <w:iCs/>
          <w:highlight w:val="yellow"/>
        </w:rPr>
        <w:t xml:space="preserve">Editor’s note: </w:t>
      </w:r>
      <w:r>
        <w:rPr>
          <w:i/>
          <w:iCs/>
          <w:highlight w:val="yellow"/>
        </w:rPr>
        <w:t xml:space="preserve">Views were expressed that </w:t>
      </w:r>
      <w:r w:rsidRPr="006C5573">
        <w:rPr>
          <w:i/>
          <w:iCs/>
          <w:highlight w:val="yellow"/>
        </w:rPr>
        <w:t xml:space="preserve">the interference calculations being an aggregate to EESS (passive) receivers, the statistical elements (e.g. out of band antenna gain, </w:t>
      </w:r>
      <w:proofErr w:type="gramStart"/>
      <w:r w:rsidRPr="006C5573">
        <w:rPr>
          <w:i/>
          <w:iCs/>
          <w:highlight w:val="yellow"/>
        </w:rPr>
        <w:t>P.2108,</w:t>
      </w:r>
      <w:r>
        <w:rPr>
          <w:i/>
          <w:iCs/>
          <w:highlight w:val="yellow"/>
        </w:rPr>
        <w:t>.</w:t>
      </w:r>
      <w:r w:rsidRPr="006C5573">
        <w:rPr>
          <w:i/>
          <w:iCs/>
          <w:highlight w:val="yellow"/>
        </w:rPr>
        <w:t>..</w:t>
      </w:r>
      <w:proofErr w:type="gramEnd"/>
      <w:r w:rsidRPr="006C5573">
        <w:rPr>
          <w:i/>
          <w:iCs/>
          <w:highlight w:val="yellow"/>
        </w:rPr>
        <w:t xml:space="preserve">) have </w:t>
      </w:r>
      <w:commentRangeStart w:id="452"/>
      <w:r w:rsidRPr="006C5573">
        <w:rPr>
          <w:i/>
          <w:iCs/>
          <w:highlight w:val="yellow"/>
        </w:rPr>
        <w:t>to be taken in average and not in median</w:t>
      </w:r>
      <w:commentRangeEnd w:id="452"/>
      <w:r w:rsidR="00C44F1B">
        <w:rPr>
          <w:rStyle w:val="CommentReference"/>
        </w:rPr>
        <w:commentReference w:id="452"/>
      </w:r>
      <w:r w:rsidRPr="006C5573">
        <w:rPr>
          <w:i/>
          <w:iCs/>
          <w:highlight w:val="yellow"/>
        </w:rPr>
        <w:t>.</w:t>
      </w:r>
      <w:r>
        <w:rPr>
          <w:i/>
          <w:iCs/>
          <w:highlight w:val="yellow"/>
        </w:rPr>
        <w:t xml:space="preserve"> Further discussion was also invited on the WPT device deployment density, and the effects on the results.</w:t>
      </w:r>
      <w:r w:rsidRPr="006C5573">
        <w:rPr>
          <w:highlight w:val="yellow"/>
        </w:rPr>
        <w:t>]</w:t>
      </w:r>
    </w:p>
    <w:p w14:paraId="09655096" w14:textId="77777777" w:rsidR="000D43EF" w:rsidRPr="006C5573" w:rsidRDefault="000D43EF" w:rsidP="000D43EF">
      <w:pPr>
        <w:pStyle w:val="Heading2"/>
      </w:pPr>
      <w:r w:rsidRPr="006C5573">
        <w:t xml:space="preserve">A2.2 </w:t>
      </w:r>
      <w:r w:rsidRPr="006C5573">
        <w:tab/>
        <w:t>Summary of Results</w:t>
      </w:r>
      <w:bookmarkEnd w:id="451"/>
    </w:p>
    <w:p w14:paraId="0ED1411E" w14:textId="77777777" w:rsidR="000D43EF" w:rsidRPr="006C5573" w:rsidRDefault="000D43EF" w:rsidP="000D43EF">
      <w:r w:rsidRPr="006C5573">
        <w:t>The tables below show the EESS (passive) sensors and of results of simulation indicating the number of ISM devices that might be allowed to operate simultaneously in the footprint of each passive sensor. The sensors in green are highlighted in this report.</w:t>
      </w:r>
    </w:p>
    <w:p w14:paraId="0CBBDF56" w14:textId="2306BF33" w:rsidR="000D43EF" w:rsidRPr="006C5573" w:rsidRDefault="000D43EF" w:rsidP="000D43EF">
      <w:r w:rsidRPr="006C5573">
        <w:t xml:space="preserve">Results for the number of ISM devices that </w:t>
      </w:r>
      <w:del w:id="453" w:author="NACT" w:date="2024-04-04T15:07:00Z">
        <w:r w:rsidRPr="006C5573" w:rsidDel="00AF5570">
          <w:delText xml:space="preserve">can </w:delText>
        </w:r>
      </w:del>
      <w:ins w:id="454" w:author="NACT" w:date="2024-04-04T15:07:00Z">
        <w:r w:rsidR="00AF5570">
          <w:t xml:space="preserve">could </w:t>
        </w:r>
      </w:ins>
      <w:r w:rsidRPr="006C5573">
        <w:t>be accommodated for each EESS (passive) sensor</w:t>
      </w:r>
      <w:ins w:id="455" w:author="NACT" w:date="2024-04-04T15:07:00Z">
        <w:r w:rsidR="00AF5570">
          <w:t xml:space="preserve"> using the assumptions of </w:t>
        </w:r>
      </w:ins>
      <w:ins w:id="456" w:author="NACT" w:date="2024-04-04T15:08:00Z">
        <w:r w:rsidR="00AF5570">
          <w:t xml:space="preserve">systems </w:t>
        </w:r>
      </w:ins>
      <w:ins w:id="457" w:author="NACT" w:date="2024-04-04T15:07:00Z">
        <w:r w:rsidR="00AF5570">
          <w:t>characteristics</w:t>
        </w:r>
      </w:ins>
      <w:ins w:id="458" w:author="NACT" w:date="2024-04-04T15:08:00Z">
        <w:r w:rsidR="00AF5570">
          <w:t xml:space="preserve"> and</w:t>
        </w:r>
      </w:ins>
      <w:ins w:id="459" w:author="NACT" w:date="2024-04-04T15:07:00Z">
        <w:r w:rsidR="00AF5570">
          <w:t xml:space="preserve"> operating conditions</w:t>
        </w:r>
      </w:ins>
      <w:ins w:id="460" w:author="NACT" w:date="2024-04-04T15:08:00Z">
        <w:r w:rsidR="00AF5570">
          <w:t xml:space="preserve"> </w:t>
        </w:r>
      </w:ins>
      <w:ins w:id="461" w:author="NACT" w:date="2024-04-04T15:07:00Z">
        <w:r w:rsidR="00AF5570">
          <w:t>discussed above</w:t>
        </w:r>
      </w:ins>
      <w:r w:rsidRPr="006C5573">
        <w:t xml:space="preserve"> are shown in Table A2.2.</w:t>
      </w:r>
    </w:p>
    <w:p w14:paraId="1E73AC01" w14:textId="77777777" w:rsidR="000D43EF" w:rsidRPr="006C5573" w:rsidRDefault="000D43EF" w:rsidP="000D43EF">
      <w:pPr>
        <w:pStyle w:val="TableNo"/>
        <w:rPr>
          <w:szCs w:val="24"/>
        </w:rPr>
      </w:pPr>
      <w:r w:rsidRPr="006C5573">
        <w:rPr>
          <w:szCs w:val="24"/>
        </w:rPr>
        <w:t>TABLE A2.2</w:t>
      </w:r>
    </w:p>
    <w:p w14:paraId="569A59F6" w14:textId="77777777" w:rsidR="000D43EF" w:rsidRPr="006C5573" w:rsidRDefault="000D43EF" w:rsidP="000D43EF">
      <w:pPr>
        <w:pStyle w:val="Tabletitle"/>
      </w:pPr>
      <w:r w:rsidRPr="006C5573">
        <w:t>Summary of Results per Sensor</w:t>
      </w:r>
    </w:p>
    <w:tbl>
      <w:tblPr>
        <w:tblW w:w="5000" w:type="pct"/>
        <w:jc w:val="center"/>
        <w:tblCellMar>
          <w:left w:w="57" w:type="dxa"/>
          <w:right w:w="57" w:type="dxa"/>
        </w:tblCellMar>
        <w:tblLook w:val="04A0" w:firstRow="1" w:lastRow="0" w:firstColumn="1" w:lastColumn="0" w:noHBand="0" w:noVBand="1"/>
      </w:tblPr>
      <w:tblGrid>
        <w:gridCol w:w="1554"/>
        <w:gridCol w:w="816"/>
        <w:gridCol w:w="1450"/>
        <w:gridCol w:w="1022"/>
        <w:gridCol w:w="1734"/>
        <w:gridCol w:w="1144"/>
        <w:gridCol w:w="1630"/>
      </w:tblGrid>
      <w:tr w:rsidR="000D43EF" w:rsidRPr="001754E1" w14:paraId="3A3C8785" w14:textId="77777777" w:rsidTr="007D7BB5">
        <w:trPr>
          <w:tblHeader/>
          <w:jc w:val="center"/>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A03A9" w14:textId="77777777" w:rsidR="000D43EF" w:rsidRPr="001754E1" w:rsidRDefault="000D43EF" w:rsidP="007D7BB5">
            <w:pPr>
              <w:pStyle w:val="Tablehead"/>
              <w:rPr>
                <w:sz w:val="18"/>
                <w:szCs w:val="18"/>
              </w:rPr>
            </w:pPr>
            <w:bookmarkStart w:id="462" w:name="_Hlk114137402"/>
            <w:r w:rsidRPr="001754E1">
              <w:rPr>
                <w:sz w:val="18"/>
                <w:szCs w:val="18"/>
              </w:rPr>
              <w:t>Sensor (RS.1861)</w:t>
            </w:r>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35EB6DAB" w14:textId="77777777" w:rsidR="000D43EF" w:rsidRPr="001754E1" w:rsidRDefault="000D43EF" w:rsidP="007D7BB5">
            <w:pPr>
              <w:pStyle w:val="Tablehead"/>
              <w:rPr>
                <w:sz w:val="18"/>
                <w:szCs w:val="18"/>
              </w:rPr>
            </w:pPr>
            <w:r w:rsidRPr="001754E1">
              <w:rPr>
                <w:sz w:val="18"/>
                <w:szCs w:val="18"/>
              </w:rPr>
              <w:t>EESS antenna gain (</w:t>
            </w:r>
            <w:proofErr w:type="spellStart"/>
            <w:r w:rsidRPr="001754E1">
              <w:rPr>
                <w:sz w:val="18"/>
                <w:szCs w:val="18"/>
              </w:rPr>
              <w:t>dBi</w:t>
            </w:r>
            <w:proofErr w:type="spellEnd"/>
            <w:r w:rsidRPr="001754E1">
              <w:rPr>
                <w:sz w:val="18"/>
                <w:szCs w:val="18"/>
              </w:rPr>
              <w:t>)</w:t>
            </w:r>
          </w:p>
        </w:tc>
        <w:tc>
          <w:tcPr>
            <w:tcW w:w="816" w:type="pct"/>
            <w:tcBorders>
              <w:top w:val="single" w:sz="4" w:space="0" w:color="auto"/>
              <w:left w:val="nil"/>
              <w:bottom w:val="single" w:sz="4" w:space="0" w:color="auto"/>
              <w:right w:val="single" w:sz="4" w:space="0" w:color="auto"/>
            </w:tcBorders>
            <w:shd w:val="clear" w:color="auto" w:fill="auto"/>
            <w:vAlign w:val="center"/>
            <w:hideMark/>
          </w:tcPr>
          <w:p w14:paraId="23DB1BF4" w14:textId="77777777" w:rsidR="000D43EF" w:rsidRPr="001754E1" w:rsidRDefault="000D43EF" w:rsidP="007D7BB5">
            <w:pPr>
              <w:pStyle w:val="Tablehead"/>
              <w:rPr>
                <w:sz w:val="18"/>
                <w:szCs w:val="18"/>
              </w:rPr>
            </w:pPr>
            <w:r w:rsidRPr="001754E1">
              <w:rPr>
                <w:sz w:val="18"/>
                <w:szCs w:val="18"/>
              </w:rPr>
              <w:t>Elevation angle from ground to EESS sensor (</w:t>
            </w:r>
            <w:proofErr w:type="spellStart"/>
            <w:r w:rsidRPr="001754E1">
              <w:rPr>
                <w:sz w:val="18"/>
                <w:szCs w:val="18"/>
              </w:rPr>
              <w:t>deg</w:t>
            </w:r>
            <w:proofErr w:type="spellEnd"/>
            <w:r w:rsidRPr="001754E1">
              <w:rPr>
                <w:sz w:val="18"/>
                <w:szCs w:val="18"/>
              </w:rPr>
              <w:t>)</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27CC2986" w14:textId="77777777" w:rsidR="000D43EF" w:rsidRPr="001754E1" w:rsidRDefault="000D43EF" w:rsidP="007D7BB5">
            <w:pPr>
              <w:pStyle w:val="Tablehead"/>
              <w:rPr>
                <w:sz w:val="18"/>
                <w:szCs w:val="18"/>
              </w:rPr>
            </w:pPr>
            <w:r w:rsidRPr="001754E1">
              <w:rPr>
                <w:sz w:val="18"/>
                <w:szCs w:val="18"/>
              </w:rPr>
              <w:t>EESS IFOV (km</w:t>
            </w:r>
            <w:r w:rsidRPr="001754E1">
              <w:rPr>
                <w:sz w:val="18"/>
                <w:szCs w:val="18"/>
                <w:vertAlign w:val="superscript"/>
              </w:rPr>
              <w:t>2</w:t>
            </w:r>
            <w:r w:rsidRPr="001754E1">
              <w:rPr>
                <w:sz w:val="18"/>
                <w:szCs w:val="18"/>
              </w:rPr>
              <w:t>)</w:t>
            </w:r>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5E61B0E6" w14:textId="77777777" w:rsidR="000D43EF" w:rsidRPr="001754E1" w:rsidRDefault="000D43EF" w:rsidP="007D7BB5">
            <w:pPr>
              <w:pStyle w:val="Tablehead"/>
              <w:rPr>
                <w:sz w:val="18"/>
                <w:szCs w:val="18"/>
              </w:rPr>
            </w:pPr>
            <w:r w:rsidRPr="001754E1">
              <w:rPr>
                <w:sz w:val="18"/>
                <w:szCs w:val="18"/>
              </w:rPr>
              <w:t>Total ISM devices in IFOV (simulated ISM antenna gain reduction of the isotropic antenna randomized in azimuth angle)</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64CC62BC" w14:textId="77777777" w:rsidR="000D43EF" w:rsidRPr="001754E1" w:rsidRDefault="000D43EF" w:rsidP="007D7BB5">
            <w:pPr>
              <w:pStyle w:val="Tablehead"/>
              <w:rPr>
                <w:sz w:val="18"/>
                <w:szCs w:val="18"/>
              </w:rPr>
            </w:pPr>
            <w:r w:rsidRPr="001754E1">
              <w:rPr>
                <w:sz w:val="18"/>
                <w:szCs w:val="18"/>
              </w:rPr>
              <w:t>Density using IFOV area (devices/km</w:t>
            </w:r>
            <w:r w:rsidRPr="001754E1">
              <w:rPr>
                <w:sz w:val="18"/>
                <w:szCs w:val="18"/>
                <w:vertAlign w:val="superscript"/>
              </w:rPr>
              <w:t>2</w:t>
            </w:r>
            <w:r w:rsidRPr="001754E1">
              <w:rPr>
                <w:sz w:val="18"/>
                <w:szCs w:val="18"/>
              </w:rPr>
              <w:t>)</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0FF4B7D1" w14:textId="77777777" w:rsidR="000D43EF" w:rsidRPr="001754E1" w:rsidRDefault="000D43EF" w:rsidP="007D7BB5">
            <w:pPr>
              <w:pStyle w:val="Tablehead"/>
              <w:rPr>
                <w:sz w:val="18"/>
                <w:szCs w:val="18"/>
              </w:rPr>
            </w:pPr>
            <w:r w:rsidRPr="001754E1">
              <w:rPr>
                <w:sz w:val="18"/>
                <w:szCs w:val="18"/>
              </w:rPr>
              <w:t>ISM device density using 200 km</w:t>
            </w:r>
            <w:r w:rsidRPr="001754E1">
              <w:rPr>
                <w:sz w:val="18"/>
                <w:szCs w:val="18"/>
                <w:vertAlign w:val="superscript"/>
              </w:rPr>
              <w:t>2</w:t>
            </w:r>
            <w:r w:rsidRPr="001754E1">
              <w:rPr>
                <w:sz w:val="18"/>
                <w:szCs w:val="18"/>
              </w:rPr>
              <w:t xml:space="preserve"> area (devices/km</w:t>
            </w:r>
            <w:r w:rsidRPr="001754E1">
              <w:rPr>
                <w:sz w:val="18"/>
                <w:szCs w:val="18"/>
                <w:vertAlign w:val="superscript"/>
              </w:rPr>
              <w:t>2</w:t>
            </w:r>
            <w:r w:rsidRPr="001754E1">
              <w:rPr>
                <w:sz w:val="18"/>
                <w:szCs w:val="18"/>
              </w:rPr>
              <w:t>)</w:t>
            </w:r>
          </w:p>
        </w:tc>
      </w:tr>
      <w:tr w:rsidR="000D43EF" w:rsidRPr="001754E1" w14:paraId="485796D4"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F27D4CE" w14:textId="77777777" w:rsidR="000D43EF" w:rsidRPr="001754E1" w:rsidRDefault="000D43EF" w:rsidP="007D7BB5">
            <w:pPr>
              <w:pStyle w:val="Tabletext"/>
              <w:rPr>
                <w:b/>
                <w:bCs/>
                <w:sz w:val="18"/>
                <w:szCs w:val="18"/>
              </w:rPr>
            </w:pPr>
            <w:r w:rsidRPr="001754E1">
              <w:rPr>
                <w:b/>
                <w:bCs/>
                <w:sz w:val="18"/>
                <w:szCs w:val="18"/>
              </w:rPr>
              <w:t>F1</w:t>
            </w:r>
          </w:p>
        </w:tc>
        <w:tc>
          <w:tcPr>
            <w:tcW w:w="477" w:type="pct"/>
            <w:tcBorders>
              <w:top w:val="nil"/>
              <w:left w:val="nil"/>
              <w:bottom w:val="single" w:sz="4" w:space="0" w:color="auto"/>
              <w:right w:val="single" w:sz="4" w:space="0" w:color="auto"/>
            </w:tcBorders>
            <w:shd w:val="clear" w:color="000000" w:fill="92D050"/>
            <w:noWrap/>
            <w:vAlign w:val="center"/>
            <w:hideMark/>
          </w:tcPr>
          <w:p w14:paraId="761BB45B" w14:textId="77777777" w:rsidR="000D43EF" w:rsidRPr="001754E1" w:rsidRDefault="000D43EF" w:rsidP="007D7BB5">
            <w:pPr>
              <w:pStyle w:val="Tabletext"/>
              <w:jc w:val="center"/>
              <w:rPr>
                <w:sz w:val="18"/>
                <w:szCs w:val="18"/>
              </w:rPr>
            </w:pPr>
            <w:r w:rsidRPr="001754E1">
              <w:rPr>
                <w:sz w:val="18"/>
                <w:szCs w:val="18"/>
              </w:rPr>
              <w:t>40</w:t>
            </w:r>
          </w:p>
        </w:tc>
        <w:tc>
          <w:tcPr>
            <w:tcW w:w="816" w:type="pct"/>
            <w:tcBorders>
              <w:top w:val="nil"/>
              <w:left w:val="nil"/>
              <w:bottom w:val="single" w:sz="4" w:space="0" w:color="auto"/>
              <w:right w:val="single" w:sz="4" w:space="0" w:color="auto"/>
            </w:tcBorders>
            <w:shd w:val="clear" w:color="000000" w:fill="92D050"/>
            <w:noWrap/>
            <w:vAlign w:val="center"/>
            <w:hideMark/>
          </w:tcPr>
          <w:p w14:paraId="1FE2F8E1" w14:textId="77777777" w:rsidR="000D43EF" w:rsidRPr="001754E1" w:rsidRDefault="000D43EF" w:rsidP="007D7BB5">
            <w:pPr>
              <w:pStyle w:val="Tabletext"/>
              <w:jc w:val="center"/>
              <w:rPr>
                <w:sz w:val="18"/>
                <w:szCs w:val="18"/>
              </w:rPr>
            </w:pPr>
            <w:r w:rsidRPr="001754E1">
              <w:rPr>
                <w:sz w:val="18"/>
                <w:szCs w:val="18"/>
              </w:rPr>
              <w:t>37.74</w:t>
            </w:r>
          </w:p>
        </w:tc>
        <w:tc>
          <w:tcPr>
            <w:tcW w:w="587" w:type="pct"/>
            <w:tcBorders>
              <w:top w:val="nil"/>
              <w:left w:val="nil"/>
              <w:bottom w:val="single" w:sz="4" w:space="0" w:color="auto"/>
              <w:right w:val="single" w:sz="4" w:space="0" w:color="auto"/>
            </w:tcBorders>
            <w:shd w:val="clear" w:color="000000" w:fill="92D050"/>
            <w:noWrap/>
            <w:vAlign w:val="center"/>
            <w:hideMark/>
          </w:tcPr>
          <w:p w14:paraId="61727FEA" w14:textId="77777777" w:rsidR="000D43EF" w:rsidRPr="001754E1" w:rsidRDefault="000D43EF" w:rsidP="007D7BB5">
            <w:pPr>
              <w:pStyle w:val="Tabletext"/>
              <w:jc w:val="center"/>
              <w:rPr>
                <w:sz w:val="18"/>
                <w:szCs w:val="18"/>
              </w:rPr>
            </w:pPr>
            <w:r w:rsidRPr="001754E1">
              <w:rPr>
                <w:sz w:val="18"/>
                <w:szCs w:val="18"/>
              </w:rPr>
              <w:t>1 880.2</w:t>
            </w:r>
          </w:p>
        </w:tc>
        <w:tc>
          <w:tcPr>
            <w:tcW w:w="968" w:type="pct"/>
            <w:tcBorders>
              <w:top w:val="nil"/>
              <w:left w:val="nil"/>
              <w:bottom w:val="single" w:sz="4" w:space="0" w:color="auto"/>
              <w:right w:val="single" w:sz="4" w:space="0" w:color="auto"/>
            </w:tcBorders>
            <w:shd w:val="clear" w:color="000000" w:fill="92D050"/>
            <w:noWrap/>
            <w:vAlign w:val="center"/>
            <w:hideMark/>
          </w:tcPr>
          <w:p w14:paraId="00A22C59" w14:textId="77777777" w:rsidR="000D43EF" w:rsidRPr="001754E1" w:rsidRDefault="000D43EF" w:rsidP="007D7BB5">
            <w:pPr>
              <w:pStyle w:val="Tabletext"/>
              <w:jc w:val="center"/>
              <w:rPr>
                <w:sz w:val="18"/>
                <w:szCs w:val="18"/>
              </w:rPr>
            </w:pPr>
            <w:r w:rsidRPr="001754E1">
              <w:rPr>
                <w:sz w:val="18"/>
                <w:szCs w:val="18"/>
              </w:rPr>
              <w:t>248 577</w:t>
            </w:r>
          </w:p>
        </w:tc>
        <w:tc>
          <w:tcPr>
            <w:tcW w:w="577" w:type="pct"/>
            <w:tcBorders>
              <w:top w:val="nil"/>
              <w:left w:val="nil"/>
              <w:bottom w:val="single" w:sz="4" w:space="0" w:color="auto"/>
              <w:right w:val="single" w:sz="4" w:space="0" w:color="auto"/>
            </w:tcBorders>
            <w:shd w:val="clear" w:color="000000" w:fill="92D050"/>
            <w:noWrap/>
            <w:vAlign w:val="center"/>
            <w:hideMark/>
          </w:tcPr>
          <w:p w14:paraId="688BFADE" w14:textId="77777777" w:rsidR="000D43EF" w:rsidRPr="001754E1" w:rsidRDefault="000D43EF" w:rsidP="007D7BB5">
            <w:pPr>
              <w:pStyle w:val="Tabletext"/>
              <w:jc w:val="center"/>
              <w:rPr>
                <w:sz w:val="18"/>
                <w:szCs w:val="18"/>
              </w:rPr>
            </w:pPr>
            <w:r w:rsidRPr="001754E1">
              <w:rPr>
                <w:sz w:val="18"/>
                <w:szCs w:val="18"/>
              </w:rPr>
              <w:t>132</w:t>
            </w:r>
          </w:p>
        </w:tc>
        <w:tc>
          <w:tcPr>
            <w:tcW w:w="913" w:type="pct"/>
            <w:tcBorders>
              <w:top w:val="nil"/>
              <w:left w:val="nil"/>
              <w:bottom w:val="single" w:sz="4" w:space="0" w:color="auto"/>
              <w:right w:val="single" w:sz="4" w:space="0" w:color="auto"/>
            </w:tcBorders>
            <w:shd w:val="clear" w:color="000000" w:fill="92D050"/>
            <w:noWrap/>
            <w:vAlign w:val="center"/>
            <w:hideMark/>
          </w:tcPr>
          <w:p w14:paraId="5D23FAC1" w14:textId="77777777" w:rsidR="000D43EF" w:rsidRPr="001754E1" w:rsidRDefault="000D43EF" w:rsidP="007D7BB5">
            <w:pPr>
              <w:pStyle w:val="Tabletext"/>
              <w:jc w:val="center"/>
              <w:rPr>
                <w:sz w:val="18"/>
                <w:szCs w:val="18"/>
              </w:rPr>
            </w:pPr>
            <w:r w:rsidRPr="001754E1">
              <w:rPr>
                <w:sz w:val="18"/>
                <w:szCs w:val="18"/>
              </w:rPr>
              <w:t>1 243</w:t>
            </w:r>
          </w:p>
        </w:tc>
      </w:tr>
      <w:tr w:rsidR="000D43EF" w:rsidRPr="001754E1" w14:paraId="4E5A9548"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3421F40" w14:textId="77777777" w:rsidR="000D43EF" w:rsidRPr="001754E1" w:rsidRDefault="000D43EF" w:rsidP="007D7BB5">
            <w:pPr>
              <w:pStyle w:val="Tabletext"/>
              <w:rPr>
                <w:b/>
                <w:bCs/>
                <w:sz w:val="18"/>
                <w:szCs w:val="18"/>
              </w:rPr>
            </w:pPr>
            <w:r w:rsidRPr="001754E1">
              <w:rPr>
                <w:b/>
                <w:bCs/>
                <w:sz w:val="18"/>
                <w:szCs w:val="18"/>
              </w:rPr>
              <w:t>F4 (Outer)</w:t>
            </w:r>
          </w:p>
        </w:tc>
        <w:tc>
          <w:tcPr>
            <w:tcW w:w="477" w:type="pct"/>
            <w:tcBorders>
              <w:top w:val="nil"/>
              <w:left w:val="nil"/>
              <w:bottom w:val="single" w:sz="4" w:space="0" w:color="auto"/>
              <w:right w:val="single" w:sz="4" w:space="0" w:color="auto"/>
            </w:tcBorders>
            <w:shd w:val="clear" w:color="auto" w:fill="auto"/>
            <w:noWrap/>
            <w:vAlign w:val="center"/>
            <w:hideMark/>
          </w:tcPr>
          <w:p w14:paraId="7AB5CB17" w14:textId="77777777" w:rsidR="000D43EF" w:rsidRPr="001754E1" w:rsidRDefault="000D43EF" w:rsidP="007D7BB5">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2B3D2053" w14:textId="77777777" w:rsidR="000D43EF" w:rsidRPr="001754E1" w:rsidRDefault="000D43EF" w:rsidP="007D7BB5">
            <w:pPr>
              <w:pStyle w:val="Tabletext"/>
              <w:jc w:val="center"/>
              <w:rPr>
                <w:sz w:val="18"/>
                <w:szCs w:val="18"/>
              </w:rPr>
            </w:pPr>
            <w:r w:rsidRPr="001754E1">
              <w:rPr>
                <w:sz w:val="18"/>
                <w:szCs w:val="18"/>
              </w:rPr>
              <w:t>32.37</w:t>
            </w:r>
          </w:p>
        </w:tc>
        <w:tc>
          <w:tcPr>
            <w:tcW w:w="587" w:type="pct"/>
            <w:tcBorders>
              <w:top w:val="nil"/>
              <w:left w:val="nil"/>
              <w:bottom w:val="single" w:sz="4" w:space="0" w:color="auto"/>
              <w:right w:val="single" w:sz="4" w:space="0" w:color="auto"/>
            </w:tcBorders>
            <w:shd w:val="clear" w:color="auto" w:fill="auto"/>
            <w:noWrap/>
            <w:vAlign w:val="center"/>
            <w:hideMark/>
          </w:tcPr>
          <w:p w14:paraId="630DEA70" w14:textId="77777777" w:rsidR="000D43EF" w:rsidRPr="001754E1" w:rsidRDefault="000D43EF" w:rsidP="007D7BB5">
            <w:pPr>
              <w:pStyle w:val="Tabletext"/>
              <w:jc w:val="center"/>
              <w:rPr>
                <w:sz w:val="18"/>
                <w:szCs w:val="18"/>
              </w:rPr>
            </w:pPr>
            <w:r w:rsidRPr="001754E1">
              <w:rPr>
                <w:sz w:val="18"/>
                <w:szCs w:val="18"/>
              </w:rPr>
              <w:t>9 298.0</w:t>
            </w:r>
          </w:p>
        </w:tc>
        <w:tc>
          <w:tcPr>
            <w:tcW w:w="968" w:type="pct"/>
            <w:tcBorders>
              <w:top w:val="nil"/>
              <w:left w:val="nil"/>
              <w:bottom w:val="single" w:sz="4" w:space="0" w:color="auto"/>
              <w:right w:val="single" w:sz="4" w:space="0" w:color="auto"/>
            </w:tcBorders>
            <w:shd w:val="clear" w:color="auto" w:fill="auto"/>
            <w:noWrap/>
            <w:vAlign w:val="center"/>
            <w:hideMark/>
          </w:tcPr>
          <w:p w14:paraId="27E7C62C" w14:textId="77777777" w:rsidR="000D43EF" w:rsidRPr="001754E1" w:rsidRDefault="000D43EF" w:rsidP="007D7BB5">
            <w:pPr>
              <w:pStyle w:val="Tabletext"/>
              <w:jc w:val="center"/>
              <w:rPr>
                <w:sz w:val="18"/>
                <w:szCs w:val="18"/>
              </w:rPr>
            </w:pPr>
            <w:r w:rsidRPr="001754E1">
              <w:rPr>
                <w:sz w:val="18"/>
                <w:szCs w:val="18"/>
              </w:rPr>
              <w:t>761,503</w:t>
            </w:r>
          </w:p>
        </w:tc>
        <w:tc>
          <w:tcPr>
            <w:tcW w:w="577" w:type="pct"/>
            <w:tcBorders>
              <w:top w:val="nil"/>
              <w:left w:val="nil"/>
              <w:bottom w:val="single" w:sz="4" w:space="0" w:color="auto"/>
              <w:right w:val="single" w:sz="4" w:space="0" w:color="auto"/>
            </w:tcBorders>
            <w:shd w:val="clear" w:color="auto" w:fill="auto"/>
            <w:noWrap/>
            <w:vAlign w:val="center"/>
            <w:hideMark/>
          </w:tcPr>
          <w:p w14:paraId="01AA46A7" w14:textId="77777777" w:rsidR="000D43EF" w:rsidRPr="001754E1" w:rsidRDefault="000D43EF" w:rsidP="007D7BB5">
            <w:pPr>
              <w:pStyle w:val="Tabletext"/>
              <w:jc w:val="center"/>
              <w:rPr>
                <w:sz w:val="18"/>
                <w:szCs w:val="18"/>
              </w:rPr>
            </w:pPr>
            <w:r w:rsidRPr="001754E1">
              <w:rPr>
                <w:sz w:val="18"/>
                <w:szCs w:val="18"/>
              </w:rPr>
              <w:t>82</w:t>
            </w:r>
          </w:p>
        </w:tc>
        <w:tc>
          <w:tcPr>
            <w:tcW w:w="913" w:type="pct"/>
            <w:tcBorders>
              <w:top w:val="nil"/>
              <w:left w:val="nil"/>
              <w:bottom w:val="single" w:sz="4" w:space="0" w:color="auto"/>
              <w:right w:val="single" w:sz="4" w:space="0" w:color="auto"/>
            </w:tcBorders>
            <w:shd w:val="clear" w:color="auto" w:fill="auto"/>
            <w:noWrap/>
            <w:vAlign w:val="center"/>
            <w:hideMark/>
          </w:tcPr>
          <w:p w14:paraId="7C651EC6" w14:textId="77777777" w:rsidR="000D43EF" w:rsidRPr="001754E1" w:rsidRDefault="000D43EF" w:rsidP="007D7BB5">
            <w:pPr>
              <w:pStyle w:val="Tabletext"/>
              <w:jc w:val="center"/>
              <w:rPr>
                <w:sz w:val="18"/>
                <w:szCs w:val="18"/>
              </w:rPr>
            </w:pPr>
            <w:r w:rsidRPr="001754E1">
              <w:rPr>
                <w:sz w:val="18"/>
                <w:szCs w:val="18"/>
              </w:rPr>
              <w:t>3 807</w:t>
            </w:r>
          </w:p>
        </w:tc>
      </w:tr>
      <w:tr w:rsidR="000D43EF" w:rsidRPr="001754E1" w14:paraId="67BB688C"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041DBA0F" w14:textId="77777777" w:rsidR="000D43EF" w:rsidRPr="001754E1" w:rsidRDefault="000D43EF" w:rsidP="007D7BB5">
            <w:pPr>
              <w:pStyle w:val="Tabletext"/>
              <w:rPr>
                <w:b/>
                <w:bCs/>
                <w:sz w:val="18"/>
                <w:szCs w:val="18"/>
              </w:rPr>
            </w:pPr>
            <w:r w:rsidRPr="001754E1">
              <w:rPr>
                <w:b/>
                <w:bCs/>
                <w:sz w:val="18"/>
                <w:szCs w:val="18"/>
              </w:rPr>
              <w:t>F4 (Nadir)</w:t>
            </w:r>
          </w:p>
        </w:tc>
        <w:tc>
          <w:tcPr>
            <w:tcW w:w="477" w:type="pct"/>
            <w:tcBorders>
              <w:top w:val="nil"/>
              <w:left w:val="nil"/>
              <w:bottom w:val="single" w:sz="4" w:space="0" w:color="auto"/>
              <w:right w:val="single" w:sz="4" w:space="0" w:color="auto"/>
            </w:tcBorders>
            <w:shd w:val="clear" w:color="auto" w:fill="auto"/>
            <w:noWrap/>
            <w:vAlign w:val="center"/>
            <w:hideMark/>
          </w:tcPr>
          <w:p w14:paraId="03778F32" w14:textId="77777777" w:rsidR="000D43EF" w:rsidRPr="001754E1" w:rsidRDefault="000D43EF" w:rsidP="007D7BB5">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1CBD180E"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auto" w:fill="auto"/>
            <w:noWrap/>
            <w:vAlign w:val="center"/>
            <w:hideMark/>
          </w:tcPr>
          <w:p w14:paraId="1D508EFB" w14:textId="77777777" w:rsidR="000D43EF" w:rsidRPr="001754E1" w:rsidRDefault="000D43EF" w:rsidP="007D7BB5">
            <w:pPr>
              <w:pStyle w:val="Tabletext"/>
              <w:jc w:val="center"/>
              <w:rPr>
                <w:sz w:val="18"/>
                <w:szCs w:val="18"/>
              </w:rPr>
            </w:pPr>
            <w:r w:rsidRPr="001754E1">
              <w:rPr>
                <w:sz w:val="18"/>
                <w:szCs w:val="18"/>
              </w:rPr>
              <w:t>1 847.5</w:t>
            </w:r>
          </w:p>
        </w:tc>
        <w:tc>
          <w:tcPr>
            <w:tcW w:w="968" w:type="pct"/>
            <w:tcBorders>
              <w:top w:val="nil"/>
              <w:left w:val="nil"/>
              <w:bottom w:val="single" w:sz="4" w:space="0" w:color="auto"/>
              <w:right w:val="single" w:sz="4" w:space="0" w:color="auto"/>
            </w:tcBorders>
            <w:shd w:val="clear" w:color="auto" w:fill="auto"/>
            <w:noWrap/>
            <w:vAlign w:val="center"/>
            <w:hideMark/>
          </w:tcPr>
          <w:p w14:paraId="3689E802" w14:textId="77777777" w:rsidR="000D43EF" w:rsidRPr="001754E1" w:rsidRDefault="000D43EF" w:rsidP="007D7BB5">
            <w:pPr>
              <w:pStyle w:val="Tabletext"/>
              <w:jc w:val="center"/>
              <w:rPr>
                <w:sz w:val="18"/>
                <w:szCs w:val="18"/>
              </w:rPr>
            </w:pPr>
            <w:r w:rsidRPr="001754E1">
              <w:rPr>
                <w:sz w:val="18"/>
                <w:szCs w:val="18"/>
              </w:rPr>
              <w:t>&gt; 70 million</w:t>
            </w:r>
          </w:p>
        </w:tc>
        <w:tc>
          <w:tcPr>
            <w:tcW w:w="577" w:type="pct"/>
            <w:tcBorders>
              <w:top w:val="nil"/>
              <w:left w:val="nil"/>
              <w:bottom w:val="single" w:sz="4" w:space="0" w:color="auto"/>
              <w:right w:val="single" w:sz="4" w:space="0" w:color="auto"/>
            </w:tcBorders>
            <w:shd w:val="clear" w:color="auto" w:fill="auto"/>
            <w:noWrap/>
            <w:vAlign w:val="center"/>
            <w:hideMark/>
          </w:tcPr>
          <w:p w14:paraId="639670BD" w14:textId="77777777" w:rsidR="000D43EF" w:rsidRPr="001754E1" w:rsidRDefault="000D43EF" w:rsidP="007D7BB5">
            <w:pPr>
              <w:pStyle w:val="Tabletext"/>
              <w:jc w:val="center"/>
              <w:rPr>
                <w:sz w:val="18"/>
                <w:szCs w:val="18"/>
              </w:rPr>
            </w:pPr>
            <w:r w:rsidRPr="001754E1">
              <w:rPr>
                <w:sz w:val="18"/>
                <w:szCs w:val="18"/>
              </w:rPr>
              <w:t>&gt;37 900</w:t>
            </w:r>
          </w:p>
        </w:tc>
        <w:tc>
          <w:tcPr>
            <w:tcW w:w="913" w:type="pct"/>
            <w:tcBorders>
              <w:top w:val="nil"/>
              <w:left w:val="nil"/>
              <w:bottom w:val="single" w:sz="4" w:space="0" w:color="auto"/>
              <w:right w:val="single" w:sz="4" w:space="0" w:color="auto"/>
            </w:tcBorders>
            <w:shd w:val="clear" w:color="auto" w:fill="auto"/>
            <w:noWrap/>
            <w:vAlign w:val="center"/>
            <w:hideMark/>
          </w:tcPr>
          <w:p w14:paraId="1D6FDE99" w14:textId="77777777" w:rsidR="000D43EF" w:rsidRPr="001754E1" w:rsidRDefault="000D43EF" w:rsidP="007D7BB5">
            <w:pPr>
              <w:pStyle w:val="Tabletext"/>
              <w:jc w:val="center"/>
              <w:rPr>
                <w:sz w:val="18"/>
                <w:szCs w:val="18"/>
              </w:rPr>
            </w:pPr>
            <w:r w:rsidRPr="001754E1">
              <w:rPr>
                <w:sz w:val="18"/>
                <w:szCs w:val="18"/>
              </w:rPr>
              <w:t>&gt;350 000</w:t>
            </w:r>
          </w:p>
        </w:tc>
      </w:tr>
      <w:tr w:rsidR="000D43EF" w:rsidRPr="001754E1" w14:paraId="3E335C7D"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1BA6C251" w14:textId="77777777" w:rsidR="000D43EF" w:rsidRPr="001754E1" w:rsidRDefault="000D43EF" w:rsidP="007D7BB5">
            <w:pPr>
              <w:pStyle w:val="Tabletext"/>
              <w:rPr>
                <w:b/>
                <w:bCs/>
                <w:sz w:val="18"/>
                <w:szCs w:val="18"/>
              </w:rPr>
            </w:pPr>
            <w:r w:rsidRPr="001754E1">
              <w:rPr>
                <w:b/>
                <w:bCs/>
                <w:sz w:val="18"/>
                <w:szCs w:val="18"/>
              </w:rPr>
              <w:t>F5 (Outer)</w:t>
            </w:r>
          </w:p>
        </w:tc>
        <w:tc>
          <w:tcPr>
            <w:tcW w:w="477" w:type="pct"/>
            <w:tcBorders>
              <w:top w:val="nil"/>
              <w:left w:val="nil"/>
              <w:bottom w:val="single" w:sz="4" w:space="0" w:color="auto"/>
              <w:right w:val="single" w:sz="4" w:space="0" w:color="auto"/>
            </w:tcBorders>
            <w:shd w:val="clear" w:color="000000" w:fill="92D050"/>
            <w:noWrap/>
            <w:vAlign w:val="center"/>
            <w:hideMark/>
          </w:tcPr>
          <w:p w14:paraId="67794FC7" w14:textId="77777777" w:rsidR="000D43EF" w:rsidRPr="001754E1" w:rsidRDefault="000D43EF" w:rsidP="007D7BB5">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33F66188" w14:textId="77777777" w:rsidR="000D43EF" w:rsidRPr="001754E1" w:rsidRDefault="000D43EF" w:rsidP="007D7BB5">
            <w:pPr>
              <w:pStyle w:val="Tabletext"/>
              <w:jc w:val="center"/>
              <w:rPr>
                <w:sz w:val="18"/>
                <w:szCs w:val="18"/>
              </w:rPr>
            </w:pPr>
            <w:r w:rsidRPr="001754E1">
              <w:rPr>
                <w:sz w:val="18"/>
                <w:szCs w:val="18"/>
              </w:rPr>
              <w:t>26.02</w:t>
            </w:r>
          </w:p>
        </w:tc>
        <w:tc>
          <w:tcPr>
            <w:tcW w:w="587" w:type="pct"/>
            <w:tcBorders>
              <w:top w:val="nil"/>
              <w:left w:val="nil"/>
              <w:bottom w:val="single" w:sz="4" w:space="0" w:color="auto"/>
              <w:right w:val="single" w:sz="4" w:space="0" w:color="auto"/>
            </w:tcBorders>
            <w:shd w:val="clear" w:color="000000" w:fill="92D050"/>
            <w:noWrap/>
            <w:vAlign w:val="center"/>
            <w:hideMark/>
          </w:tcPr>
          <w:p w14:paraId="0E0868E3" w14:textId="77777777" w:rsidR="000D43EF" w:rsidRPr="001754E1" w:rsidRDefault="000D43EF" w:rsidP="007D7BB5">
            <w:pPr>
              <w:pStyle w:val="Tabletext"/>
              <w:jc w:val="center"/>
              <w:rPr>
                <w:sz w:val="18"/>
                <w:szCs w:val="18"/>
              </w:rPr>
            </w:pPr>
            <w:r w:rsidRPr="001754E1">
              <w:rPr>
                <w:sz w:val="18"/>
                <w:szCs w:val="18"/>
              </w:rPr>
              <w:t>35 982.7</w:t>
            </w:r>
          </w:p>
        </w:tc>
        <w:tc>
          <w:tcPr>
            <w:tcW w:w="968" w:type="pct"/>
            <w:tcBorders>
              <w:top w:val="nil"/>
              <w:left w:val="nil"/>
              <w:bottom w:val="single" w:sz="4" w:space="0" w:color="auto"/>
              <w:right w:val="single" w:sz="4" w:space="0" w:color="auto"/>
            </w:tcBorders>
            <w:shd w:val="clear" w:color="000000" w:fill="92D050"/>
            <w:noWrap/>
            <w:vAlign w:val="center"/>
            <w:hideMark/>
          </w:tcPr>
          <w:p w14:paraId="73AC9511" w14:textId="77777777" w:rsidR="000D43EF" w:rsidRPr="001754E1" w:rsidRDefault="000D43EF" w:rsidP="007D7BB5">
            <w:pPr>
              <w:pStyle w:val="Tabletext"/>
              <w:jc w:val="center"/>
              <w:rPr>
                <w:sz w:val="18"/>
                <w:szCs w:val="18"/>
              </w:rPr>
            </w:pPr>
            <w:r w:rsidRPr="001754E1">
              <w:rPr>
                <w:sz w:val="18"/>
                <w:szCs w:val="18"/>
              </w:rPr>
              <w:t>2,162,096</w:t>
            </w:r>
          </w:p>
        </w:tc>
        <w:tc>
          <w:tcPr>
            <w:tcW w:w="577" w:type="pct"/>
            <w:tcBorders>
              <w:top w:val="nil"/>
              <w:left w:val="nil"/>
              <w:bottom w:val="single" w:sz="4" w:space="0" w:color="auto"/>
              <w:right w:val="single" w:sz="4" w:space="0" w:color="auto"/>
            </w:tcBorders>
            <w:shd w:val="clear" w:color="000000" w:fill="92D050"/>
            <w:noWrap/>
            <w:vAlign w:val="center"/>
            <w:hideMark/>
          </w:tcPr>
          <w:p w14:paraId="3EDFADC1" w14:textId="77777777" w:rsidR="000D43EF" w:rsidRPr="001754E1" w:rsidRDefault="000D43EF" w:rsidP="007D7BB5">
            <w:pPr>
              <w:pStyle w:val="Tabletext"/>
              <w:jc w:val="center"/>
              <w:rPr>
                <w:sz w:val="18"/>
                <w:szCs w:val="18"/>
              </w:rPr>
            </w:pPr>
            <w:r w:rsidRPr="001754E1">
              <w:rPr>
                <w:sz w:val="18"/>
                <w:szCs w:val="18"/>
              </w:rPr>
              <w:t>60</w:t>
            </w:r>
          </w:p>
        </w:tc>
        <w:tc>
          <w:tcPr>
            <w:tcW w:w="913" w:type="pct"/>
            <w:tcBorders>
              <w:top w:val="nil"/>
              <w:left w:val="nil"/>
              <w:bottom w:val="single" w:sz="4" w:space="0" w:color="auto"/>
              <w:right w:val="single" w:sz="4" w:space="0" w:color="auto"/>
            </w:tcBorders>
            <w:shd w:val="clear" w:color="000000" w:fill="92D050"/>
            <w:noWrap/>
            <w:vAlign w:val="center"/>
            <w:hideMark/>
          </w:tcPr>
          <w:p w14:paraId="26199344" w14:textId="77777777" w:rsidR="000D43EF" w:rsidRPr="001754E1" w:rsidRDefault="000D43EF" w:rsidP="007D7BB5">
            <w:pPr>
              <w:pStyle w:val="Tabletext"/>
              <w:jc w:val="center"/>
              <w:rPr>
                <w:sz w:val="18"/>
                <w:szCs w:val="18"/>
              </w:rPr>
            </w:pPr>
            <w:r w:rsidRPr="001754E1">
              <w:rPr>
                <w:sz w:val="18"/>
                <w:szCs w:val="18"/>
              </w:rPr>
              <w:t>10 810</w:t>
            </w:r>
          </w:p>
        </w:tc>
      </w:tr>
      <w:tr w:rsidR="000D43EF" w:rsidRPr="001754E1" w14:paraId="048D37A8"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536FF782" w14:textId="77777777" w:rsidR="000D43EF" w:rsidRPr="001754E1" w:rsidRDefault="000D43EF" w:rsidP="007D7BB5">
            <w:pPr>
              <w:pStyle w:val="Tabletext"/>
              <w:rPr>
                <w:b/>
                <w:bCs/>
                <w:sz w:val="18"/>
                <w:szCs w:val="18"/>
              </w:rPr>
            </w:pPr>
            <w:r w:rsidRPr="001754E1">
              <w:rPr>
                <w:b/>
                <w:bCs/>
                <w:sz w:val="18"/>
                <w:szCs w:val="18"/>
              </w:rPr>
              <w:t>F5 (Nadir)</w:t>
            </w:r>
          </w:p>
        </w:tc>
        <w:tc>
          <w:tcPr>
            <w:tcW w:w="477" w:type="pct"/>
            <w:tcBorders>
              <w:top w:val="nil"/>
              <w:left w:val="nil"/>
              <w:bottom w:val="single" w:sz="4" w:space="0" w:color="auto"/>
              <w:right w:val="single" w:sz="4" w:space="0" w:color="auto"/>
            </w:tcBorders>
            <w:shd w:val="clear" w:color="000000" w:fill="92D050"/>
            <w:noWrap/>
            <w:vAlign w:val="center"/>
            <w:hideMark/>
          </w:tcPr>
          <w:p w14:paraId="097716BD" w14:textId="77777777" w:rsidR="000D43EF" w:rsidRPr="001754E1" w:rsidRDefault="000D43EF" w:rsidP="007D7BB5">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38B00257"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5356877D" w14:textId="77777777" w:rsidR="000D43EF" w:rsidRPr="001754E1" w:rsidRDefault="000D43EF" w:rsidP="007D7BB5">
            <w:pPr>
              <w:pStyle w:val="Tabletext"/>
              <w:jc w:val="center"/>
              <w:rPr>
                <w:sz w:val="18"/>
                <w:szCs w:val="18"/>
              </w:rPr>
            </w:pPr>
            <w:r w:rsidRPr="001754E1">
              <w:rPr>
                <w:sz w:val="18"/>
                <w:szCs w:val="18"/>
              </w:rPr>
              <w:t>4 394.6</w:t>
            </w:r>
          </w:p>
        </w:tc>
        <w:tc>
          <w:tcPr>
            <w:tcW w:w="968" w:type="pct"/>
            <w:tcBorders>
              <w:top w:val="nil"/>
              <w:left w:val="nil"/>
              <w:bottom w:val="single" w:sz="4" w:space="0" w:color="auto"/>
              <w:right w:val="single" w:sz="4" w:space="0" w:color="auto"/>
            </w:tcBorders>
            <w:shd w:val="clear" w:color="000000" w:fill="92D050"/>
            <w:noWrap/>
            <w:vAlign w:val="center"/>
            <w:hideMark/>
          </w:tcPr>
          <w:p w14:paraId="3998B5FB" w14:textId="77777777" w:rsidR="000D43EF" w:rsidRPr="001754E1" w:rsidRDefault="000D43EF" w:rsidP="007D7BB5">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328A236B" w14:textId="77777777" w:rsidR="000D43EF" w:rsidRPr="001754E1" w:rsidRDefault="000D43EF" w:rsidP="007D7BB5">
            <w:pPr>
              <w:pStyle w:val="Tabletext"/>
              <w:jc w:val="center"/>
              <w:rPr>
                <w:sz w:val="18"/>
                <w:szCs w:val="18"/>
              </w:rPr>
            </w:pPr>
            <w:r w:rsidRPr="001754E1">
              <w:rPr>
                <w:sz w:val="18"/>
                <w:szCs w:val="18"/>
              </w:rPr>
              <w:t>&gt;13 600</w:t>
            </w:r>
          </w:p>
        </w:tc>
        <w:tc>
          <w:tcPr>
            <w:tcW w:w="913" w:type="pct"/>
            <w:tcBorders>
              <w:top w:val="nil"/>
              <w:left w:val="nil"/>
              <w:bottom w:val="single" w:sz="4" w:space="0" w:color="auto"/>
              <w:right w:val="single" w:sz="4" w:space="0" w:color="auto"/>
            </w:tcBorders>
            <w:shd w:val="clear" w:color="000000" w:fill="92D050"/>
            <w:noWrap/>
            <w:vAlign w:val="center"/>
            <w:hideMark/>
          </w:tcPr>
          <w:p w14:paraId="787D936A" w14:textId="77777777" w:rsidR="000D43EF" w:rsidRPr="001754E1" w:rsidRDefault="000D43EF" w:rsidP="007D7BB5">
            <w:pPr>
              <w:pStyle w:val="Tabletext"/>
              <w:jc w:val="center"/>
              <w:rPr>
                <w:sz w:val="18"/>
                <w:szCs w:val="18"/>
              </w:rPr>
            </w:pPr>
            <w:r w:rsidRPr="001754E1">
              <w:rPr>
                <w:sz w:val="18"/>
                <w:szCs w:val="18"/>
              </w:rPr>
              <w:t>&gt;300 000</w:t>
            </w:r>
          </w:p>
        </w:tc>
      </w:tr>
      <w:tr w:rsidR="000D43EF" w:rsidRPr="001754E1" w14:paraId="45D6822E"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389CDBF5" w14:textId="77777777" w:rsidR="000D43EF" w:rsidRPr="001754E1" w:rsidRDefault="000D43EF" w:rsidP="007D7BB5">
            <w:pPr>
              <w:pStyle w:val="Tabletext"/>
              <w:rPr>
                <w:b/>
                <w:bCs/>
                <w:sz w:val="18"/>
                <w:szCs w:val="18"/>
              </w:rPr>
            </w:pPr>
            <w:r w:rsidRPr="001754E1">
              <w:rPr>
                <w:b/>
                <w:bCs/>
                <w:sz w:val="18"/>
                <w:szCs w:val="18"/>
              </w:rPr>
              <w:t>F6</w:t>
            </w:r>
          </w:p>
        </w:tc>
        <w:tc>
          <w:tcPr>
            <w:tcW w:w="477" w:type="pct"/>
            <w:tcBorders>
              <w:top w:val="nil"/>
              <w:left w:val="nil"/>
              <w:bottom w:val="single" w:sz="4" w:space="0" w:color="auto"/>
              <w:right w:val="single" w:sz="4" w:space="0" w:color="auto"/>
            </w:tcBorders>
            <w:shd w:val="clear" w:color="auto" w:fill="auto"/>
            <w:noWrap/>
            <w:vAlign w:val="center"/>
            <w:hideMark/>
          </w:tcPr>
          <w:p w14:paraId="74AF1B1F" w14:textId="77777777" w:rsidR="000D43EF" w:rsidRPr="001754E1" w:rsidRDefault="000D43EF" w:rsidP="007D7BB5">
            <w:pPr>
              <w:pStyle w:val="Tabletext"/>
              <w:jc w:val="center"/>
              <w:rPr>
                <w:sz w:val="18"/>
                <w:szCs w:val="18"/>
              </w:rPr>
            </w:pPr>
            <w:r w:rsidRPr="001754E1">
              <w:rPr>
                <w:sz w:val="18"/>
                <w:szCs w:val="18"/>
              </w:rPr>
              <w:t>40.8</w:t>
            </w:r>
          </w:p>
        </w:tc>
        <w:tc>
          <w:tcPr>
            <w:tcW w:w="816" w:type="pct"/>
            <w:tcBorders>
              <w:top w:val="nil"/>
              <w:left w:val="nil"/>
              <w:bottom w:val="single" w:sz="4" w:space="0" w:color="auto"/>
              <w:right w:val="single" w:sz="4" w:space="0" w:color="auto"/>
            </w:tcBorders>
            <w:shd w:val="clear" w:color="auto" w:fill="auto"/>
            <w:noWrap/>
            <w:vAlign w:val="center"/>
            <w:hideMark/>
          </w:tcPr>
          <w:p w14:paraId="7CB05B49" w14:textId="77777777" w:rsidR="000D43EF" w:rsidRPr="001754E1" w:rsidRDefault="000D43EF" w:rsidP="007D7BB5">
            <w:pPr>
              <w:pStyle w:val="Tabletext"/>
              <w:jc w:val="center"/>
              <w:rPr>
                <w:sz w:val="18"/>
                <w:szCs w:val="18"/>
              </w:rPr>
            </w:pPr>
            <w:r w:rsidRPr="001754E1">
              <w:rPr>
                <w:sz w:val="18"/>
                <w:szCs w:val="18"/>
              </w:rPr>
              <w:t>24.93</w:t>
            </w:r>
          </w:p>
        </w:tc>
        <w:tc>
          <w:tcPr>
            <w:tcW w:w="587" w:type="pct"/>
            <w:tcBorders>
              <w:top w:val="nil"/>
              <w:left w:val="nil"/>
              <w:bottom w:val="single" w:sz="4" w:space="0" w:color="auto"/>
              <w:right w:val="single" w:sz="4" w:space="0" w:color="auto"/>
            </w:tcBorders>
            <w:shd w:val="clear" w:color="auto" w:fill="auto"/>
            <w:noWrap/>
            <w:vAlign w:val="center"/>
            <w:hideMark/>
          </w:tcPr>
          <w:p w14:paraId="14AAF66F" w14:textId="77777777" w:rsidR="000D43EF" w:rsidRPr="001754E1" w:rsidRDefault="000D43EF" w:rsidP="007D7BB5">
            <w:pPr>
              <w:pStyle w:val="Tabletext"/>
              <w:jc w:val="center"/>
              <w:rPr>
                <w:sz w:val="18"/>
                <w:szCs w:val="18"/>
              </w:rPr>
            </w:pPr>
            <w:r w:rsidRPr="001754E1">
              <w:rPr>
                <w:sz w:val="18"/>
                <w:szCs w:val="18"/>
              </w:rPr>
              <w:t>3 411.0</w:t>
            </w:r>
          </w:p>
        </w:tc>
        <w:tc>
          <w:tcPr>
            <w:tcW w:w="968" w:type="pct"/>
            <w:tcBorders>
              <w:top w:val="nil"/>
              <w:left w:val="nil"/>
              <w:bottom w:val="single" w:sz="4" w:space="0" w:color="auto"/>
              <w:right w:val="single" w:sz="4" w:space="0" w:color="auto"/>
            </w:tcBorders>
            <w:shd w:val="clear" w:color="auto" w:fill="auto"/>
            <w:noWrap/>
            <w:vAlign w:val="center"/>
            <w:hideMark/>
          </w:tcPr>
          <w:p w14:paraId="7DBCBDFD" w14:textId="77777777" w:rsidR="000D43EF" w:rsidRPr="001754E1" w:rsidRDefault="000D43EF" w:rsidP="007D7BB5">
            <w:pPr>
              <w:pStyle w:val="Tabletext"/>
              <w:jc w:val="center"/>
              <w:rPr>
                <w:sz w:val="18"/>
                <w:szCs w:val="18"/>
              </w:rPr>
            </w:pPr>
            <w:r w:rsidRPr="001754E1">
              <w:rPr>
                <w:sz w:val="18"/>
                <w:szCs w:val="18"/>
              </w:rPr>
              <w:t>211 353</w:t>
            </w:r>
          </w:p>
        </w:tc>
        <w:tc>
          <w:tcPr>
            <w:tcW w:w="577" w:type="pct"/>
            <w:tcBorders>
              <w:top w:val="nil"/>
              <w:left w:val="nil"/>
              <w:bottom w:val="single" w:sz="4" w:space="0" w:color="auto"/>
              <w:right w:val="single" w:sz="4" w:space="0" w:color="auto"/>
            </w:tcBorders>
            <w:shd w:val="clear" w:color="auto" w:fill="auto"/>
            <w:noWrap/>
            <w:vAlign w:val="center"/>
            <w:hideMark/>
          </w:tcPr>
          <w:p w14:paraId="4CD17F8E" w14:textId="77777777" w:rsidR="000D43EF" w:rsidRPr="001754E1" w:rsidRDefault="000D43EF" w:rsidP="007D7BB5">
            <w:pPr>
              <w:pStyle w:val="Tabletext"/>
              <w:jc w:val="center"/>
              <w:rPr>
                <w:sz w:val="18"/>
                <w:szCs w:val="18"/>
              </w:rPr>
            </w:pPr>
            <w:r w:rsidRPr="001754E1">
              <w:rPr>
                <w:sz w:val="18"/>
                <w:szCs w:val="18"/>
              </w:rPr>
              <w:t>62</w:t>
            </w:r>
          </w:p>
        </w:tc>
        <w:tc>
          <w:tcPr>
            <w:tcW w:w="913" w:type="pct"/>
            <w:tcBorders>
              <w:top w:val="nil"/>
              <w:left w:val="nil"/>
              <w:bottom w:val="single" w:sz="4" w:space="0" w:color="auto"/>
              <w:right w:val="single" w:sz="4" w:space="0" w:color="auto"/>
            </w:tcBorders>
            <w:shd w:val="clear" w:color="auto" w:fill="auto"/>
            <w:noWrap/>
            <w:vAlign w:val="center"/>
            <w:hideMark/>
          </w:tcPr>
          <w:p w14:paraId="1C1752F7" w14:textId="77777777" w:rsidR="000D43EF" w:rsidRPr="001754E1" w:rsidRDefault="000D43EF" w:rsidP="007D7BB5">
            <w:pPr>
              <w:pStyle w:val="Tabletext"/>
              <w:jc w:val="center"/>
              <w:rPr>
                <w:sz w:val="18"/>
                <w:szCs w:val="18"/>
              </w:rPr>
            </w:pPr>
            <w:r w:rsidRPr="001754E1">
              <w:rPr>
                <w:sz w:val="18"/>
                <w:szCs w:val="18"/>
              </w:rPr>
              <w:t>1 057</w:t>
            </w:r>
          </w:p>
        </w:tc>
      </w:tr>
      <w:tr w:rsidR="000D43EF" w:rsidRPr="001754E1" w14:paraId="6D8DAB20"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14CFE3E" w14:textId="77777777" w:rsidR="000D43EF" w:rsidRPr="001754E1" w:rsidRDefault="000D43EF" w:rsidP="007D7BB5">
            <w:pPr>
              <w:pStyle w:val="Tabletext"/>
              <w:rPr>
                <w:b/>
                <w:bCs/>
                <w:sz w:val="18"/>
                <w:szCs w:val="18"/>
              </w:rPr>
            </w:pPr>
            <w:r w:rsidRPr="001754E1">
              <w:rPr>
                <w:b/>
                <w:bCs/>
                <w:sz w:val="18"/>
                <w:szCs w:val="18"/>
              </w:rPr>
              <w:t>F8</w:t>
            </w:r>
          </w:p>
        </w:tc>
        <w:tc>
          <w:tcPr>
            <w:tcW w:w="477" w:type="pct"/>
            <w:tcBorders>
              <w:top w:val="nil"/>
              <w:left w:val="nil"/>
              <w:bottom w:val="single" w:sz="4" w:space="0" w:color="auto"/>
              <w:right w:val="single" w:sz="4" w:space="0" w:color="auto"/>
            </w:tcBorders>
            <w:shd w:val="clear" w:color="auto" w:fill="auto"/>
            <w:noWrap/>
            <w:vAlign w:val="center"/>
            <w:hideMark/>
          </w:tcPr>
          <w:p w14:paraId="11C28112" w14:textId="77777777" w:rsidR="000D43EF" w:rsidRPr="001754E1" w:rsidRDefault="000D43EF" w:rsidP="007D7BB5">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auto" w:fill="auto"/>
            <w:noWrap/>
            <w:vAlign w:val="center"/>
            <w:hideMark/>
          </w:tcPr>
          <w:p w14:paraId="6DDE3C45" w14:textId="77777777" w:rsidR="000D43EF" w:rsidRPr="001754E1" w:rsidRDefault="000D43EF" w:rsidP="007D7BB5">
            <w:pPr>
              <w:pStyle w:val="Tabletext"/>
              <w:jc w:val="center"/>
              <w:rPr>
                <w:sz w:val="18"/>
                <w:szCs w:val="18"/>
              </w:rPr>
            </w:pPr>
            <w:r w:rsidRPr="001754E1">
              <w:rPr>
                <w:sz w:val="18"/>
                <w:szCs w:val="18"/>
              </w:rPr>
              <w:t>35.09</w:t>
            </w:r>
          </w:p>
        </w:tc>
        <w:tc>
          <w:tcPr>
            <w:tcW w:w="587" w:type="pct"/>
            <w:tcBorders>
              <w:top w:val="nil"/>
              <w:left w:val="nil"/>
              <w:bottom w:val="single" w:sz="4" w:space="0" w:color="auto"/>
              <w:right w:val="single" w:sz="4" w:space="0" w:color="auto"/>
            </w:tcBorders>
            <w:shd w:val="clear" w:color="auto" w:fill="auto"/>
            <w:noWrap/>
            <w:vAlign w:val="center"/>
            <w:hideMark/>
          </w:tcPr>
          <w:p w14:paraId="01BB0DC5" w14:textId="77777777" w:rsidR="000D43EF" w:rsidRPr="001754E1" w:rsidRDefault="000D43EF" w:rsidP="007D7BB5">
            <w:pPr>
              <w:pStyle w:val="Tabletext"/>
              <w:jc w:val="center"/>
              <w:rPr>
                <w:sz w:val="18"/>
                <w:szCs w:val="18"/>
              </w:rPr>
            </w:pPr>
            <w:r w:rsidRPr="001754E1">
              <w:rPr>
                <w:sz w:val="18"/>
                <w:szCs w:val="18"/>
              </w:rPr>
              <w:t>306.3</w:t>
            </w:r>
          </w:p>
        </w:tc>
        <w:tc>
          <w:tcPr>
            <w:tcW w:w="968" w:type="pct"/>
            <w:tcBorders>
              <w:top w:val="nil"/>
              <w:left w:val="nil"/>
              <w:bottom w:val="single" w:sz="4" w:space="0" w:color="auto"/>
              <w:right w:val="single" w:sz="4" w:space="0" w:color="auto"/>
            </w:tcBorders>
            <w:shd w:val="clear" w:color="auto" w:fill="auto"/>
            <w:noWrap/>
            <w:vAlign w:val="center"/>
            <w:hideMark/>
          </w:tcPr>
          <w:p w14:paraId="000BE4DC" w14:textId="77777777" w:rsidR="000D43EF" w:rsidRPr="001754E1" w:rsidRDefault="000D43EF" w:rsidP="007D7BB5">
            <w:pPr>
              <w:pStyle w:val="Tabletext"/>
              <w:jc w:val="center"/>
              <w:rPr>
                <w:sz w:val="18"/>
                <w:szCs w:val="18"/>
              </w:rPr>
            </w:pPr>
            <w:r w:rsidRPr="001754E1">
              <w:rPr>
                <w:sz w:val="18"/>
                <w:szCs w:val="18"/>
              </w:rPr>
              <w:t>22 552</w:t>
            </w:r>
          </w:p>
        </w:tc>
        <w:tc>
          <w:tcPr>
            <w:tcW w:w="577" w:type="pct"/>
            <w:tcBorders>
              <w:top w:val="nil"/>
              <w:left w:val="nil"/>
              <w:bottom w:val="single" w:sz="4" w:space="0" w:color="auto"/>
              <w:right w:val="single" w:sz="4" w:space="0" w:color="auto"/>
            </w:tcBorders>
            <w:shd w:val="clear" w:color="auto" w:fill="auto"/>
            <w:noWrap/>
            <w:vAlign w:val="center"/>
            <w:hideMark/>
          </w:tcPr>
          <w:p w14:paraId="6357786E" w14:textId="77777777" w:rsidR="000D43EF" w:rsidRPr="001754E1" w:rsidRDefault="000D43EF" w:rsidP="007D7BB5">
            <w:pPr>
              <w:pStyle w:val="Tabletext"/>
              <w:jc w:val="center"/>
              <w:rPr>
                <w:sz w:val="18"/>
                <w:szCs w:val="18"/>
              </w:rPr>
            </w:pPr>
            <w:r w:rsidRPr="001754E1">
              <w:rPr>
                <w:sz w:val="18"/>
                <w:szCs w:val="18"/>
              </w:rPr>
              <w:t>73</w:t>
            </w:r>
          </w:p>
        </w:tc>
        <w:tc>
          <w:tcPr>
            <w:tcW w:w="913" w:type="pct"/>
            <w:tcBorders>
              <w:top w:val="nil"/>
              <w:left w:val="nil"/>
              <w:bottom w:val="single" w:sz="4" w:space="0" w:color="auto"/>
              <w:right w:val="single" w:sz="4" w:space="0" w:color="auto"/>
            </w:tcBorders>
            <w:shd w:val="clear" w:color="auto" w:fill="auto"/>
            <w:noWrap/>
            <w:vAlign w:val="center"/>
            <w:hideMark/>
          </w:tcPr>
          <w:p w14:paraId="2DB400C1" w14:textId="77777777" w:rsidR="000D43EF" w:rsidRPr="001754E1" w:rsidRDefault="000D43EF" w:rsidP="007D7BB5">
            <w:pPr>
              <w:pStyle w:val="Tabletext"/>
              <w:jc w:val="center"/>
              <w:rPr>
                <w:sz w:val="18"/>
                <w:szCs w:val="18"/>
              </w:rPr>
            </w:pPr>
            <w:r w:rsidRPr="001754E1">
              <w:rPr>
                <w:sz w:val="18"/>
                <w:szCs w:val="18"/>
              </w:rPr>
              <w:t>113</w:t>
            </w:r>
          </w:p>
        </w:tc>
      </w:tr>
      <w:tr w:rsidR="000D43EF" w:rsidRPr="001754E1" w14:paraId="75D1740D"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6EEAE19C" w14:textId="77777777" w:rsidR="000D43EF" w:rsidRPr="001754E1" w:rsidRDefault="000D43EF" w:rsidP="007D7BB5">
            <w:pPr>
              <w:pStyle w:val="Tabletext"/>
              <w:rPr>
                <w:b/>
                <w:bCs/>
                <w:sz w:val="18"/>
                <w:szCs w:val="18"/>
              </w:rPr>
            </w:pPr>
            <w:r w:rsidRPr="001754E1">
              <w:rPr>
                <w:b/>
                <w:bCs/>
                <w:sz w:val="18"/>
                <w:szCs w:val="18"/>
              </w:rPr>
              <w:t>F9 (MWS) (Outer)</w:t>
            </w:r>
          </w:p>
        </w:tc>
        <w:tc>
          <w:tcPr>
            <w:tcW w:w="477" w:type="pct"/>
            <w:tcBorders>
              <w:top w:val="nil"/>
              <w:left w:val="nil"/>
              <w:bottom w:val="single" w:sz="4" w:space="0" w:color="auto"/>
              <w:right w:val="single" w:sz="4" w:space="0" w:color="auto"/>
            </w:tcBorders>
            <w:shd w:val="clear" w:color="000000" w:fill="92D050"/>
            <w:noWrap/>
            <w:vAlign w:val="center"/>
            <w:hideMark/>
          </w:tcPr>
          <w:p w14:paraId="43DE0898" w14:textId="77777777" w:rsidR="000D43EF" w:rsidRPr="001754E1" w:rsidRDefault="000D43EF" w:rsidP="007D7BB5">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37FC90DA" w14:textId="77777777" w:rsidR="000D43EF" w:rsidRPr="001754E1" w:rsidRDefault="000D43EF" w:rsidP="007D7BB5">
            <w:pPr>
              <w:pStyle w:val="Tabletext"/>
              <w:jc w:val="center"/>
              <w:rPr>
                <w:sz w:val="18"/>
                <w:szCs w:val="18"/>
              </w:rPr>
            </w:pPr>
            <w:r w:rsidRPr="001754E1">
              <w:rPr>
                <w:sz w:val="18"/>
                <w:szCs w:val="18"/>
              </w:rPr>
              <w:t>31.42</w:t>
            </w:r>
          </w:p>
        </w:tc>
        <w:tc>
          <w:tcPr>
            <w:tcW w:w="587" w:type="pct"/>
            <w:tcBorders>
              <w:top w:val="nil"/>
              <w:left w:val="nil"/>
              <w:bottom w:val="single" w:sz="4" w:space="0" w:color="auto"/>
              <w:right w:val="single" w:sz="4" w:space="0" w:color="auto"/>
            </w:tcBorders>
            <w:shd w:val="clear" w:color="000000" w:fill="92D050"/>
            <w:noWrap/>
            <w:vAlign w:val="center"/>
            <w:hideMark/>
          </w:tcPr>
          <w:p w14:paraId="6F4DC8AB" w14:textId="77777777" w:rsidR="000D43EF" w:rsidRPr="001754E1" w:rsidRDefault="000D43EF" w:rsidP="007D7BB5">
            <w:pPr>
              <w:pStyle w:val="Tabletext"/>
              <w:jc w:val="center"/>
              <w:rPr>
                <w:sz w:val="18"/>
                <w:szCs w:val="18"/>
              </w:rPr>
            </w:pPr>
            <w:r w:rsidRPr="001754E1">
              <w:rPr>
                <w:sz w:val="18"/>
                <w:szCs w:val="18"/>
              </w:rPr>
              <w:t>7 153.4</w:t>
            </w:r>
          </w:p>
        </w:tc>
        <w:tc>
          <w:tcPr>
            <w:tcW w:w="968" w:type="pct"/>
            <w:tcBorders>
              <w:top w:val="nil"/>
              <w:left w:val="nil"/>
              <w:bottom w:val="single" w:sz="4" w:space="0" w:color="auto"/>
              <w:right w:val="single" w:sz="4" w:space="0" w:color="auto"/>
            </w:tcBorders>
            <w:shd w:val="clear" w:color="000000" w:fill="92D050"/>
            <w:noWrap/>
            <w:vAlign w:val="center"/>
            <w:hideMark/>
          </w:tcPr>
          <w:p w14:paraId="16184148" w14:textId="77777777" w:rsidR="000D43EF" w:rsidRPr="001754E1" w:rsidRDefault="000D43EF" w:rsidP="007D7BB5">
            <w:pPr>
              <w:pStyle w:val="Tabletext"/>
              <w:jc w:val="center"/>
              <w:rPr>
                <w:sz w:val="18"/>
                <w:szCs w:val="18"/>
              </w:rPr>
            </w:pPr>
            <w:r w:rsidRPr="001754E1">
              <w:rPr>
                <w:sz w:val="18"/>
                <w:szCs w:val="18"/>
              </w:rPr>
              <w:t>424 454</w:t>
            </w:r>
          </w:p>
        </w:tc>
        <w:tc>
          <w:tcPr>
            <w:tcW w:w="577" w:type="pct"/>
            <w:tcBorders>
              <w:top w:val="nil"/>
              <w:left w:val="nil"/>
              <w:bottom w:val="single" w:sz="4" w:space="0" w:color="auto"/>
              <w:right w:val="single" w:sz="4" w:space="0" w:color="auto"/>
            </w:tcBorders>
            <w:shd w:val="clear" w:color="000000" w:fill="92D050"/>
            <w:noWrap/>
            <w:vAlign w:val="center"/>
            <w:hideMark/>
          </w:tcPr>
          <w:p w14:paraId="3B8D360E" w14:textId="77777777" w:rsidR="000D43EF" w:rsidRPr="001754E1" w:rsidRDefault="000D43EF" w:rsidP="007D7BB5">
            <w:pPr>
              <w:pStyle w:val="Tabletext"/>
              <w:jc w:val="center"/>
              <w:rPr>
                <w:sz w:val="18"/>
                <w:szCs w:val="18"/>
              </w:rPr>
            </w:pPr>
            <w:r w:rsidRPr="001754E1">
              <w:rPr>
                <w:sz w:val="18"/>
                <w:szCs w:val="18"/>
              </w:rPr>
              <w:t>59</w:t>
            </w:r>
          </w:p>
        </w:tc>
        <w:tc>
          <w:tcPr>
            <w:tcW w:w="913" w:type="pct"/>
            <w:tcBorders>
              <w:top w:val="nil"/>
              <w:left w:val="nil"/>
              <w:bottom w:val="single" w:sz="4" w:space="0" w:color="auto"/>
              <w:right w:val="single" w:sz="4" w:space="0" w:color="auto"/>
            </w:tcBorders>
            <w:shd w:val="clear" w:color="000000" w:fill="92D050"/>
            <w:noWrap/>
            <w:vAlign w:val="center"/>
            <w:hideMark/>
          </w:tcPr>
          <w:p w14:paraId="335F9B31" w14:textId="77777777" w:rsidR="000D43EF" w:rsidRPr="001754E1" w:rsidRDefault="000D43EF" w:rsidP="007D7BB5">
            <w:pPr>
              <w:pStyle w:val="Tabletext"/>
              <w:jc w:val="center"/>
              <w:rPr>
                <w:sz w:val="18"/>
                <w:szCs w:val="18"/>
              </w:rPr>
            </w:pPr>
            <w:r w:rsidRPr="001754E1">
              <w:rPr>
                <w:sz w:val="18"/>
                <w:szCs w:val="18"/>
              </w:rPr>
              <w:t>2 122</w:t>
            </w:r>
          </w:p>
        </w:tc>
      </w:tr>
      <w:tr w:rsidR="000D43EF" w:rsidRPr="001754E1" w14:paraId="2BCA8070"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F5DFAF9" w14:textId="77777777" w:rsidR="000D43EF" w:rsidRPr="001754E1" w:rsidRDefault="000D43EF" w:rsidP="007D7BB5">
            <w:pPr>
              <w:pStyle w:val="Tabletext"/>
              <w:rPr>
                <w:b/>
                <w:bCs/>
                <w:sz w:val="18"/>
                <w:szCs w:val="18"/>
              </w:rPr>
            </w:pPr>
            <w:r w:rsidRPr="001754E1">
              <w:rPr>
                <w:b/>
                <w:bCs/>
                <w:sz w:val="18"/>
                <w:szCs w:val="18"/>
              </w:rPr>
              <w:t>F9 (MWS) (Nadir)</w:t>
            </w:r>
          </w:p>
        </w:tc>
        <w:tc>
          <w:tcPr>
            <w:tcW w:w="477" w:type="pct"/>
            <w:tcBorders>
              <w:top w:val="nil"/>
              <w:left w:val="nil"/>
              <w:bottom w:val="single" w:sz="4" w:space="0" w:color="auto"/>
              <w:right w:val="single" w:sz="4" w:space="0" w:color="auto"/>
            </w:tcBorders>
            <w:shd w:val="clear" w:color="000000" w:fill="92D050"/>
            <w:noWrap/>
            <w:vAlign w:val="center"/>
            <w:hideMark/>
          </w:tcPr>
          <w:p w14:paraId="53722402" w14:textId="77777777" w:rsidR="000D43EF" w:rsidRPr="001754E1" w:rsidRDefault="000D43EF" w:rsidP="007D7BB5">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5CDC3CD0"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0815DA79" w14:textId="77777777" w:rsidR="000D43EF" w:rsidRPr="001754E1" w:rsidRDefault="000D43EF" w:rsidP="007D7BB5">
            <w:pPr>
              <w:pStyle w:val="Tabletext"/>
              <w:jc w:val="center"/>
              <w:rPr>
                <w:sz w:val="18"/>
                <w:szCs w:val="18"/>
              </w:rPr>
            </w:pPr>
            <w:r w:rsidRPr="001754E1">
              <w:rPr>
                <w:sz w:val="18"/>
                <w:szCs w:val="18"/>
              </w:rPr>
              <w:t>1 288.2</w:t>
            </w:r>
          </w:p>
        </w:tc>
        <w:tc>
          <w:tcPr>
            <w:tcW w:w="968" w:type="pct"/>
            <w:tcBorders>
              <w:top w:val="nil"/>
              <w:left w:val="nil"/>
              <w:bottom w:val="single" w:sz="4" w:space="0" w:color="auto"/>
              <w:right w:val="single" w:sz="4" w:space="0" w:color="auto"/>
            </w:tcBorders>
            <w:shd w:val="clear" w:color="000000" w:fill="92D050"/>
            <w:noWrap/>
            <w:vAlign w:val="center"/>
            <w:hideMark/>
          </w:tcPr>
          <w:p w14:paraId="496AFE71" w14:textId="77777777" w:rsidR="000D43EF" w:rsidRPr="001754E1" w:rsidRDefault="000D43EF" w:rsidP="007D7BB5">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28B00E84" w14:textId="77777777" w:rsidR="000D43EF" w:rsidRPr="001754E1" w:rsidRDefault="000D43EF" w:rsidP="007D7BB5">
            <w:pPr>
              <w:pStyle w:val="Tabletext"/>
              <w:jc w:val="center"/>
              <w:rPr>
                <w:sz w:val="18"/>
                <w:szCs w:val="18"/>
              </w:rPr>
            </w:pPr>
            <w:r w:rsidRPr="001754E1">
              <w:rPr>
                <w:sz w:val="18"/>
                <w:szCs w:val="18"/>
              </w:rPr>
              <w:t>&gt; 46 500</w:t>
            </w:r>
          </w:p>
        </w:tc>
        <w:tc>
          <w:tcPr>
            <w:tcW w:w="913" w:type="pct"/>
            <w:tcBorders>
              <w:top w:val="nil"/>
              <w:left w:val="nil"/>
              <w:bottom w:val="single" w:sz="4" w:space="0" w:color="auto"/>
              <w:right w:val="single" w:sz="4" w:space="0" w:color="auto"/>
            </w:tcBorders>
            <w:shd w:val="clear" w:color="000000" w:fill="92D050"/>
            <w:noWrap/>
            <w:vAlign w:val="center"/>
            <w:hideMark/>
          </w:tcPr>
          <w:p w14:paraId="0529B327" w14:textId="77777777" w:rsidR="000D43EF" w:rsidRPr="001754E1" w:rsidRDefault="000D43EF" w:rsidP="007D7BB5">
            <w:pPr>
              <w:pStyle w:val="Tabletext"/>
              <w:jc w:val="center"/>
              <w:rPr>
                <w:sz w:val="18"/>
                <w:szCs w:val="18"/>
              </w:rPr>
            </w:pPr>
            <w:r w:rsidRPr="001754E1">
              <w:rPr>
                <w:sz w:val="18"/>
                <w:szCs w:val="18"/>
              </w:rPr>
              <w:t>&gt; 300 000</w:t>
            </w:r>
          </w:p>
        </w:tc>
      </w:tr>
      <w:tr w:rsidR="000D43EF" w:rsidRPr="001754E1" w14:paraId="3A5B155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2AE150B" w14:textId="77777777" w:rsidR="000D43EF" w:rsidRPr="001754E1" w:rsidRDefault="000D43EF" w:rsidP="007D7BB5">
            <w:pPr>
              <w:pStyle w:val="Tabletext"/>
              <w:rPr>
                <w:b/>
                <w:bCs/>
                <w:sz w:val="18"/>
                <w:szCs w:val="18"/>
              </w:rPr>
            </w:pPr>
            <w:r w:rsidRPr="001754E1">
              <w:rPr>
                <w:b/>
                <w:bCs/>
                <w:sz w:val="18"/>
                <w:szCs w:val="18"/>
              </w:rPr>
              <w:t>F10 (MWI)</w:t>
            </w:r>
          </w:p>
        </w:tc>
        <w:tc>
          <w:tcPr>
            <w:tcW w:w="477" w:type="pct"/>
            <w:tcBorders>
              <w:top w:val="nil"/>
              <w:left w:val="nil"/>
              <w:bottom w:val="single" w:sz="4" w:space="0" w:color="auto"/>
              <w:right w:val="single" w:sz="4" w:space="0" w:color="auto"/>
            </w:tcBorders>
            <w:shd w:val="clear" w:color="auto" w:fill="auto"/>
            <w:noWrap/>
            <w:vAlign w:val="center"/>
            <w:hideMark/>
          </w:tcPr>
          <w:p w14:paraId="3B69FDFE" w14:textId="77777777" w:rsidR="000D43EF" w:rsidRPr="001754E1" w:rsidRDefault="000D43EF" w:rsidP="007D7BB5">
            <w:pPr>
              <w:pStyle w:val="Tabletext"/>
              <w:jc w:val="center"/>
              <w:rPr>
                <w:sz w:val="18"/>
                <w:szCs w:val="18"/>
              </w:rPr>
            </w:pPr>
            <w:r w:rsidRPr="001754E1">
              <w:rPr>
                <w:sz w:val="18"/>
                <w:szCs w:val="18"/>
              </w:rPr>
              <w:t>41.5</w:t>
            </w:r>
          </w:p>
        </w:tc>
        <w:tc>
          <w:tcPr>
            <w:tcW w:w="816" w:type="pct"/>
            <w:tcBorders>
              <w:top w:val="nil"/>
              <w:left w:val="nil"/>
              <w:bottom w:val="single" w:sz="4" w:space="0" w:color="auto"/>
              <w:right w:val="single" w:sz="4" w:space="0" w:color="auto"/>
            </w:tcBorders>
            <w:shd w:val="clear" w:color="auto" w:fill="auto"/>
            <w:noWrap/>
            <w:vAlign w:val="center"/>
            <w:hideMark/>
          </w:tcPr>
          <w:p w14:paraId="6C41DF8C" w14:textId="77777777" w:rsidR="000D43EF" w:rsidRPr="001754E1" w:rsidRDefault="000D43EF" w:rsidP="007D7BB5">
            <w:pPr>
              <w:pStyle w:val="Tabletext"/>
              <w:jc w:val="center"/>
              <w:rPr>
                <w:sz w:val="18"/>
                <w:szCs w:val="18"/>
              </w:rPr>
            </w:pPr>
            <w:r w:rsidRPr="001754E1">
              <w:rPr>
                <w:sz w:val="18"/>
                <w:szCs w:val="18"/>
              </w:rPr>
              <w:t>36.65</w:t>
            </w:r>
          </w:p>
        </w:tc>
        <w:tc>
          <w:tcPr>
            <w:tcW w:w="587" w:type="pct"/>
            <w:tcBorders>
              <w:top w:val="nil"/>
              <w:left w:val="nil"/>
              <w:bottom w:val="single" w:sz="4" w:space="0" w:color="auto"/>
              <w:right w:val="single" w:sz="4" w:space="0" w:color="auto"/>
            </w:tcBorders>
            <w:shd w:val="clear" w:color="auto" w:fill="auto"/>
            <w:noWrap/>
            <w:vAlign w:val="center"/>
            <w:hideMark/>
          </w:tcPr>
          <w:p w14:paraId="3629FBBD" w14:textId="77777777" w:rsidR="000D43EF" w:rsidRPr="001754E1" w:rsidRDefault="000D43EF" w:rsidP="007D7BB5">
            <w:pPr>
              <w:pStyle w:val="Tabletext"/>
              <w:jc w:val="center"/>
              <w:rPr>
                <w:sz w:val="18"/>
                <w:szCs w:val="18"/>
              </w:rPr>
            </w:pPr>
            <w:r w:rsidRPr="001754E1">
              <w:rPr>
                <w:sz w:val="18"/>
                <w:szCs w:val="18"/>
              </w:rPr>
              <w:t>1 801.7</w:t>
            </w:r>
          </w:p>
        </w:tc>
        <w:tc>
          <w:tcPr>
            <w:tcW w:w="968" w:type="pct"/>
            <w:tcBorders>
              <w:top w:val="nil"/>
              <w:left w:val="nil"/>
              <w:bottom w:val="single" w:sz="4" w:space="0" w:color="auto"/>
              <w:right w:val="single" w:sz="4" w:space="0" w:color="auto"/>
            </w:tcBorders>
            <w:shd w:val="clear" w:color="auto" w:fill="auto"/>
            <w:noWrap/>
            <w:vAlign w:val="center"/>
            <w:hideMark/>
          </w:tcPr>
          <w:p w14:paraId="03AB617F" w14:textId="77777777" w:rsidR="000D43EF" w:rsidRPr="001754E1" w:rsidRDefault="000D43EF" w:rsidP="007D7BB5">
            <w:pPr>
              <w:pStyle w:val="Tabletext"/>
              <w:jc w:val="center"/>
              <w:rPr>
                <w:sz w:val="18"/>
                <w:szCs w:val="18"/>
              </w:rPr>
            </w:pPr>
            <w:r w:rsidRPr="001754E1">
              <w:rPr>
                <w:sz w:val="18"/>
                <w:szCs w:val="18"/>
              </w:rPr>
              <w:t>163 443</w:t>
            </w:r>
          </w:p>
        </w:tc>
        <w:tc>
          <w:tcPr>
            <w:tcW w:w="577" w:type="pct"/>
            <w:tcBorders>
              <w:top w:val="nil"/>
              <w:left w:val="nil"/>
              <w:bottom w:val="single" w:sz="4" w:space="0" w:color="auto"/>
              <w:right w:val="single" w:sz="4" w:space="0" w:color="auto"/>
            </w:tcBorders>
            <w:shd w:val="clear" w:color="auto" w:fill="auto"/>
            <w:noWrap/>
            <w:vAlign w:val="center"/>
            <w:hideMark/>
          </w:tcPr>
          <w:p w14:paraId="60C804D3" w14:textId="77777777" w:rsidR="000D43EF" w:rsidRPr="001754E1" w:rsidRDefault="000D43EF" w:rsidP="007D7BB5">
            <w:pPr>
              <w:pStyle w:val="Tabletext"/>
              <w:jc w:val="center"/>
              <w:rPr>
                <w:sz w:val="18"/>
                <w:szCs w:val="18"/>
              </w:rPr>
            </w:pPr>
            <w:r w:rsidRPr="001754E1">
              <w:rPr>
                <w:sz w:val="18"/>
                <w:szCs w:val="18"/>
              </w:rPr>
              <w:t>91</w:t>
            </w:r>
          </w:p>
        </w:tc>
        <w:tc>
          <w:tcPr>
            <w:tcW w:w="913" w:type="pct"/>
            <w:tcBorders>
              <w:top w:val="nil"/>
              <w:left w:val="nil"/>
              <w:bottom w:val="single" w:sz="4" w:space="0" w:color="auto"/>
              <w:right w:val="single" w:sz="4" w:space="0" w:color="auto"/>
            </w:tcBorders>
            <w:shd w:val="clear" w:color="auto" w:fill="auto"/>
            <w:noWrap/>
            <w:vAlign w:val="center"/>
            <w:hideMark/>
          </w:tcPr>
          <w:p w14:paraId="746DFBA0" w14:textId="77777777" w:rsidR="000D43EF" w:rsidRPr="001754E1" w:rsidRDefault="000D43EF" w:rsidP="007D7BB5">
            <w:pPr>
              <w:pStyle w:val="Tabletext"/>
              <w:jc w:val="center"/>
              <w:rPr>
                <w:sz w:val="18"/>
                <w:szCs w:val="18"/>
              </w:rPr>
            </w:pPr>
            <w:r w:rsidRPr="001754E1">
              <w:rPr>
                <w:sz w:val="18"/>
                <w:szCs w:val="18"/>
              </w:rPr>
              <w:t>817</w:t>
            </w:r>
          </w:p>
        </w:tc>
      </w:tr>
      <w:tr w:rsidR="000D43EF" w:rsidRPr="001754E1" w14:paraId="342FCD9A"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34DCFB7" w14:textId="77777777" w:rsidR="000D43EF" w:rsidRPr="001754E1" w:rsidRDefault="000D43EF" w:rsidP="007D7BB5">
            <w:pPr>
              <w:pStyle w:val="Tabletext"/>
              <w:rPr>
                <w:b/>
                <w:bCs/>
                <w:sz w:val="18"/>
                <w:szCs w:val="18"/>
              </w:rPr>
            </w:pPr>
            <w:r w:rsidRPr="001754E1">
              <w:rPr>
                <w:b/>
                <w:bCs/>
                <w:sz w:val="18"/>
                <w:szCs w:val="18"/>
              </w:rPr>
              <w:t>F11 (AMR)</w:t>
            </w:r>
          </w:p>
        </w:tc>
        <w:tc>
          <w:tcPr>
            <w:tcW w:w="477" w:type="pct"/>
            <w:tcBorders>
              <w:top w:val="nil"/>
              <w:left w:val="nil"/>
              <w:bottom w:val="single" w:sz="4" w:space="0" w:color="auto"/>
              <w:right w:val="single" w:sz="4" w:space="0" w:color="auto"/>
            </w:tcBorders>
            <w:shd w:val="clear" w:color="auto" w:fill="auto"/>
            <w:noWrap/>
            <w:vAlign w:val="center"/>
            <w:hideMark/>
          </w:tcPr>
          <w:p w14:paraId="6B269305" w14:textId="77777777" w:rsidR="000D43EF" w:rsidRPr="001754E1" w:rsidRDefault="000D43EF" w:rsidP="007D7BB5">
            <w:pPr>
              <w:pStyle w:val="Tabletext"/>
              <w:jc w:val="center"/>
              <w:rPr>
                <w:sz w:val="18"/>
                <w:szCs w:val="18"/>
              </w:rPr>
            </w:pPr>
            <w:r w:rsidRPr="001754E1">
              <w:rPr>
                <w:sz w:val="18"/>
                <w:szCs w:val="18"/>
              </w:rPr>
              <w:t>42.3</w:t>
            </w:r>
          </w:p>
        </w:tc>
        <w:tc>
          <w:tcPr>
            <w:tcW w:w="816" w:type="pct"/>
            <w:tcBorders>
              <w:top w:val="nil"/>
              <w:left w:val="nil"/>
              <w:bottom w:val="single" w:sz="4" w:space="0" w:color="auto"/>
              <w:right w:val="single" w:sz="4" w:space="0" w:color="auto"/>
            </w:tcBorders>
            <w:shd w:val="clear" w:color="auto" w:fill="auto"/>
            <w:noWrap/>
            <w:vAlign w:val="center"/>
            <w:hideMark/>
          </w:tcPr>
          <w:p w14:paraId="41E3041A" w14:textId="77777777" w:rsidR="000D43EF" w:rsidRPr="001754E1" w:rsidRDefault="000D43EF" w:rsidP="007D7BB5">
            <w:pPr>
              <w:pStyle w:val="Tabletext"/>
              <w:jc w:val="center"/>
              <w:rPr>
                <w:sz w:val="18"/>
                <w:szCs w:val="18"/>
              </w:rPr>
            </w:pPr>
            <w:r w:rsidRPr="001754E1">
              <w:rPr>
                <w:sz w:val="18"/>
                <w:szCs w:val="18"/>
              </w:rPr>
              <w:t>86.79</w:t>
            </w:r>
          </w:p>
        </w:tc>
        <w:tc>
          <w:tcPr>
            <w:tcW w:w="587" w:type="pct"/>
            <w:tcBorders>
              <w:top w:val="nil"/>
              <w:left w:val="nil"/>
              <w:bottom w:val="single" w:sz="4" w:space="0" w:color="auto"/>
              <w:right w:val="single" w:sz="4" w:space="0" w:color="auto"/>
            </w:tcBorders>
            <w:shd w:val="clear" w:color="auto" w:fill="auto"/>
            <w:noWrap/>
            <w:vAlign w:val="center"/>
            <w:hideMark/>
          </w:tcPr>
          <w:p w14:paraId="3D2138D4" w14:textId="77777777" w:rsidR="000D43EF" w:rsidRPr="001754E1" w:rsidRDefault="000D43EF" w:rsidP="007D7BB5">
            <w:pPr>
              <w:pStyle w:val="Tabletext"/>
              <w:jc w:val="center"/>
              <w:rPr>
                <w:sz w:val="18"/>
                <w:szCs w:val="18"/>
              </w:rPr>
            </w:pPr>
            <w:r w:rsidRPr="001754E1">
              <w:rPr>
                <w:sz w:val="18"/>
                <w:szCs w:val="18"/>
              </w:rPr>
              <w:t>855.3</w:t>
            </w:r>
          </w:p>
        </w:tc>
        <w:tc>
          <w:tcPr>
            <w:tcW w:w="968" w:type="pct"/>
            <w:tcBorders>
              <w:top w:val="nil"/>
              <w:left w:val="nil"/>
              <w:bottom w:val="single" w:sz="4" w:space="0" w:color="auto"/>
              <w:right w:val="single" w:sz="4" w:space="0" w:color="auto"/>
            </w:tcBorders>
            <w:shd w:val="clear" w:color="auto" w:fill="auto"/>
            <w:noWrap/>
            <w:vAlign w:val="center"/>
            <w:hideMark/>
          </w:tcPr>
          <w:p w14:paraId="3E8DFF9F" w14:textId="77777777" w:rsidR="000D43EF" w:rsidRPr="001754E1" w:rsidRDefault="000D43EF" w:rsidP="007D7BB5">
            <w:pPr>
              <w:pStyle w:val="Tabletext"/>
              <w:jc w:val="center"/>
              <w:rPr>
                <w:sz w:val="18"/>
                <w:szCs w:val="18"/>
              </w:rPr>
            </w:pPr>
            <w:r w:rsidRPr="001754E1">
              <w:rPr>
                <w:sz w:val="18"/>
                <w:szCs w:val="18"/>
              </w:rPr>
              <w:t>3 170 860</w:t>
            </w:r>
          </w:p>
        </w:tc>
        <w:tc>
          <w:tcPr>
            <w:tcW w:w="577" w:type="pct"/>
            <w:tcBorders>
              <w:top w:val="nil"/>
              <w:left w:val="nil"/>
              <w:bottom w:val="single" w:sz="4" w:space="0" w:color="auto"/>
              <w:right w:val="single" w:sz="4" w:space="0" w:color="auto"/>
            </w:tcBorders>
            <w:shd w:val="clear" w:color="auto" w:fill="auto"/>
            <w:noWrap/>
            <w:vAlign w:val="center"/>
            <w:hideMark/>
          </w:tcPr>
          <w:p w14:paraId="68945219" w14:textId="77777777" w:rsidR="000D43EF" w:rsidRPr="001754E1" w:rsidRDefault="000D43EF" w:rsidP="007D7BB5">
            <w:pPr>
              <w:pStyle w:val="Tabletext"/>
              <w:jc w:val="center"/>
              <w:rPr>
                <w:sz w:val="18"/>
                <w:szCs w:val="18"/>
              </w:rPr>
            </w:pPr>
            <w:r w:rsidRPr="001754E1">
              <w:rPr>
                <w:sz w:val="18"/>
                <w:szCs w:val="18"/>
              </w:rPr>
              <w:t>3 707</w:t>
            </w:r>
          </w:p>
        </w:tc>
        <w:tc>
          <w:tcPr>
            <w:tcW w:w="913" w:type="pct"/>
            <w:tcBorders>
              <w:top w:val="nil"/>
              <w:left w:val="nil"/>
              <w:bottom w:val="single" w:sz="4" w:space="0" w:color="auto"/>
              <w:right w:val="single" w:sz="4" w:space="0" w:color="auto"/>
            </w:tcBorders>
            <w:shd w:val="clear" w:color="auto" w:fill="auto"/>
            <w:noWrap/>
            <w:vAlign w:val="center"/>
            <w:hideMark/>
          </w:tcPr>
          <w:p w14:paraId="1D1E7308" w14:textId="77777777" w:rsidR="000D43EF" w:rsidRPr="001754E1" w:rsidRDefault="000D43EF" w:rsidP="007D7BB5">
            <w:pPr>
              <w:pStyle w:val="Tabletext"/>
              <w:jc w:val="center"/>
              <w:rPr>
                <w:sz w:val="18"/>
                <w:szCs w:val="18"/>
              </w:rPr>
            </w:pPr>
            <w:r w:rsidRPr="001754E1">
              <w:rPr>
                <w:sz w:val="18"/>
                <w:szCs w:val="18"/>
              </w:rPr>
              <w:t>15 854</w:t>
            </w:r>
          </w:p>
        </w:tc>
      </w:tr>
      <w:tr w:rsidR="000D43EF" w:rsidRPr="001754E1" w14:paraId="7FF1AA7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8EF62AA" w14:textId="77777777" w:rsidR="000D43EF" w:rsidRPr="001754E1" w:rsidRDefault="000D43EF" w:rsidP="007D7BB5">
            <w:pPr>
              <w:pStyle w:val="Tabletext"/>
              <w:rPr>
                <w:b/>
                <w:bCs/>
                <w:sz w:val="18"/>
                <w:szCs w:val="18"/>
              </w:rPr>
            </w:pPr>
            <w:r w:rsidRPr="001754E1">
              <w:rPr>
                <w:b/>
                <w:bCs/>
                <w:sz w:val="18"/>
                <w:szCs w:val="18"/>
              </w:rPr>
              <w:t>F12 (MWR)</w:t>
            </w:r>
          </w:p>
        </w:tc>
        <w:tc>
          <w:tcPr>
            <w:tcW w:w="477" w:type="pct"/>
            <w:tcBorders>
              <w:top w:val="nil"/>
              <w:left w:val="nil"/>
              <w:bottom w:val="single" w:sz="4" w:space="0" w:color="auto"/>
              <w:right w:val="single" w:sz="4" w:space="0" w:color="auto"/>
            </w:tcBorders>
            <w:shd w:val="clear" w:color="auto" w:fill="auto"/>
            <w:noWrap/>
            <w:vAlign w:val="center"/>
            <w:hideMark/>
          </w:tcPr>
          <w:p w14:paraId="02A8E5CF" w14:textId="77777777" w:rsidR="000D43EF" w:rsidRPr="001754E1" w:rsidRDefault="000D43EF" w:rsidP="007D7BB5">
            <w:pPr>
              <w:pStyle w:val="Tabletext"/>
              <w:jc w:val="center"/>
              <w:rPr>
                <w:sz w:val="18"/>
                <w:szCs w:val="18"/>
              </w:rPr>
            </w:pPr>
            <w:r w:rsidRPr="001754E1">
              <w:rPr>
                <w:sz w:val="18"/>
                <w:szCs w:val="18"/>
              </w:rPr>
              <w:t>41</w:t>
            </w:r>
          </w:p>
        </w:tc>
        <w:tc>
          <w:tcPr>
            <w:tcW w:w="816" w:type="pct"/>
            <w:tcBorders>
              <w:top w:val="nil"/>
              <w:left w:val="nil"/>
              <w:bottom w:val="single" w:sz="4" w:space="0" w:color="auto"/>
              <w:right w:val="single" w:sz="4" w:space="0" w:color="auto"/>
            </w:tcBorders>
            <w:shd w:val="clear" w:color="auto" w:fill="auto"/>
            <w:noWrap/>
            <w:vAlign w:val="center"/>
            <w:hideMark/>
          </w:tcPr>
          <w:p w14:paraId="2484E5B5" w14:textId="77777777" w:rsidR="000D43EF" w:rsidRPr="001754E1" w:rsidRDefault="000D43EF" w:rsidP="007D7BB5">
            <w:pPr>
              <w:pStyle w:val="Tabletext"/>
              <w:jc w:val="center"/>
              <w:rPr>
                <w:sz w:val="18"/>
                <w:szCs w:val="18"/>
              </w:rPr>
            </w:pPr>
            <w:r w:rsidRPr="001754E1">
              <w:rPr>
                <w:sz w:val="18"/>
                <w:szCs w:val="18"/>
              </w:rPr>
              <w:t>87.86</w:t>
            </w:r>
          </w:p>
        </w:tc>
        <w:tc>
          <w:tcPr>
            <w:tcW w:w="587" w:type="pct"/>
            <w:tcBorders>
              <w:top w:val="nil"/>
              <w:left w:val="nil"/>
              <w:bottom w:val="single" w:sz="4" w:space="0" w:color="auto"/>
              <w:right w:val="single" w:sz="4" w:space="0" w:color="auto"/>
            </w:tcBorders>
            <w:shd w:val="clear" w:color="auto" w:fill="auto"/>
            <w:noWrap/>
            <w:vAlign w:val="center"/>
            <w:hideMark/>
          </w:tcPr>
          <w:p w14:paraId="196D0A61" w14:textId="77777777" w:rsidR="000D43EF" w:rsidRPr="001754E1" w:rsidRDefault="000D43EF" w:rsidP="007D7BB5">
            <w:pPr>
              <w:pStyle w:val="Tabletext"/>
              <w:jc w:val="center"/>
              <w:rPr>
                <w:sz w:val="18"/>
                <w:szCs w:val="18"/>
              </w:rPr>
            </w:pPr>
            <w:r w:rsidRPr="001754E1">
              <w:rPr>
                <w:sz w:val="18"/>
                <w:szCs w:val="18"/>
              </w:rPr>
              <w:t>490.9</w:t>
            </w:r>
          </w:p>
        </w:tc>
        <w:tc>
          <w:tcPr>
            <w:tcW w:w="968" w:type="pct"/>
            <w:tcBorders>
              <w:top w:val="nil"/>
              <w:left w:val="nil"/>
              <w:bottom w:val="single" w:sz="4" w:space="0" w:color="auto"/>
              <w:right w:val="single" w:sz="4" w:space="0" w:color="auto"/>
            </w:tcBorders>
            <w:shd w:val="clear" w:color="auto" w:fill="auto"/>
            <w:noWrap/>
            <w:vAlign w:val="center"/>
            <w:hideMark/>
          </w:tcPr>
          <w:p w14:paraId="0733E982" w14:textId="77777777" w:rsidR="000D43EF" w:rsidRPr="001754E1" w:rsidRDefault="000D43EF" w:rsidP="007D7BB5">
            <w:pPr>
              <w:pStyle w:val="Tabletext"/>
              <w:jc w:val="center"/>
              <w:rPr>
                <w:sz w:val="18"/>
                <w:szCs w:val="18"/>
              </w:rPr>
            </w:pPr>
            <w:r w:rsidRPr="001754E1">
              <w:rPr>
                <w:sz w:val="18"/>
                <w:szCs w:val="18"/>
              </w:rPr>
              <w:t>2 801 872</w:t>
            </w:r>
          </w:p>
        </w:tc>
        <w:tc>
          <w:tcPr>
            <w:tcW w:w="577" w:type="pct"/>
            <w:tcBorders>
              <w:top w:val="nil"/>
              <w:left w:val="nil"/>
              <w:bottom w:val="single" w:sz="4" w:space="0" w:color="auto"/>
              <w:right w:val="single" w:sz="4" w:space="0" w:color="auto"/>
            </w:tcBorders>
            <w:shd w:val="clear" w:color="auto" w:fill="auto"/>
            <w:noWrap/>
            <w:vAlign w:val="center"/>
            <w:hideMark/>
          </w:tcPr>
          <w:p w14:paraId="6D91D187" w14:textId="77777777" w:rsidR="000D43EF" w:rsidRPr="001754E1" w:rsidRDefault="000D43EF" w:rsidP="007D7BB5">
            <w:pPr>
              <w:pStyle w:val="Tabletext"/>
              <w:jc w:val="center"/>
              <w:rPr>
                <w:sz w:val="18"/>
                <w:szCs w:val="18"/>
              </w:rPr>
            </w:pPr>
            <w:r w:rsidRPr="001754E1">
              <w:rPr>
                <w:sz w:val="18"/>
                <w:szCs w:val="18"/>
              </w:rPr>
              <w:t>5 708</w:t>
            </w:r>
          </w:p>
        </w:tc>
        <w:tc>
          <w:tcPr>
            <w:tcW w:w="913" w:type="pct"/>
            <w:tcBorders>
              <w:top w:val="nil"/>
              <w:left w:val="nil"/>
              <w:bottom w:val="single" w:sz="4" w:space="0" w:color="auto"/>
              <w:right w:val="single" w:sz="4" w:space="0" w:color="auto"/>
            </w:tcBorders>
            <w:shd w:val="clear" w:color="auto" w:fill="auto"/>
            <w:noWrap/>
            <w:vAlign w:val="center"/>
            <w:hideMark/>
          </w:tcPr>
          <w:p w14:paraId="0E2015D1" w14:textId="77777777" w:rsidR="000D43EF" w:rsidRPr="001754E1" w:rsidRDefault="000D43EF" w:rsidP="007D7BB5">
            <w:pPr>
              <w:pStyle w:val="Tabletext"/>
              <w:jc w:val="center"/>
              <w:rPr>
                <w:sz w:val="18"/>
                <w:szCs w:val="18"/>
              </w:rPr>
            </w:pPr>
            <w:r w:rsidRPr="001754E1">
              <w:rPr>
                <w:sz w:val="18"/>
                <w:szCs w:val="18"/>
              </w:rPr>
              <w:t>14 009</w:t>
            </w:r>
          </w:p>
        </w:tc>
      </w:tr>
      <w:tr w:rsidR="000D43EF" w:rsidRPr="001754E1" w14:paraId="08390F3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524C81A" w14:textId="77777777" w:rsidR="000D43EF" w:rsidRPr="001754E1" w:rsidRDefault="000D43EF" w:rsidP="007D7BB5">
            <w:pPr>
              <w:pStyle w:val="Tabletext"/>
              <w:rPr>
                <w:b/>
                <w:bCs/>
                <w:sz w:val="18"/>
                <w:szCs w:val="18"/>
              </w:rPr>
            </w:pPr>
            <w:r w:rsidRPr="001754E1">
              <w:rPr>
                <w:b/>
                <w:bCs/>
                <w:sz w:val="18"/>
                <w:szCs w:val="18"/>
              </w:rPr>
              <w:t>F13</w:t>
            </w:r>
          </w:p>
        </w:tc>
        <w:tc>
          <w:tcPr>
            <w:tcW w:w="477" w:type="pct"/>
            <w:tcBorders>
              <w:top w:val="nil"/>
              <w:left w:val="nil"/>
              <w:bottom w:val="single" w:sz="4" w:space="0" w:color="auto"/>
              <w:right w:val="single" w:sz="4" w:space="0" w:color="auto"/>
            </w:tcBorders>
            <w:shd w:val="clear" w:color="auto" w:fill="auto"/>
            <w:noWrap/>
            <w:vAlign w:val="center"/>
            <w:hideMark/>
          </w:tcPr>
          <w:p w14:paraId="1F1D94D8" w14:textId="77777777" w:rsidR="000D43EF" w:rsidRPr="001754E1" w:rsidRDefault="000D43EF" w:rsidP="007D7BB5">
            <w:pPr>
              <w:pStyle w:val="Tabletext"/>
              <w:jc w:val="center"/>
              <w:rPr>
                <w:sz w:val="18"/>
                <w:szCs w:val="18"/>
              </w:rPr>
            </w:pPr>
            <w:r w:rsidRPr="001754E1">
              <w:rPr>
                <w:sz w:val="18"/>
                <w:szCs w:val="18"/>
              </w:rPr>
              <w:t>45.7</w:t>
            </w:r>
          </w:p>
        </w:tc>
        <w:tc>
          <w:tcPr>
            <w:tcW w:w="816" w:type="pct"/>
            <w:tcBorders>
              <w:top w:val="nil"/>
              <w:left w:val="nil"/>
              <w:bottom w:val="single" w:sz="4" w:space="0" w:color="auto"/>
              <w:right w:val="single" w:sz="4" w:space="0" w:color="auto"/>
            </w:tcBorders>
            <w:shd w:val="clear" w:color="auto" w:fill="auto"/>
            <w:noWrap/>
            <w:vAlign w:val="center"/>
            <w:hideMark/>
          </w:tcPr>
          <w:p w14:paraId="4CE3DEA3" w14:textId="77777777" w:rsidR="000D43EF" w:rsidRPr="001754E1" w:rsidRDefault="000D43EF" w:rsidP="007D7BB5">
            <w:pPr>
              <w:pStyle w:val="Tabletext"/>
              <w:jc w:val="center"/>
              <w:rPr>
                <w:sz w:val="18"/>
                <w:szCs w:val="18"/>
              </w:rPr>
            </w:pPr>
            <w:r w:rsidRPr="001754E1">
              <w:rPr>
                <w:sz w:val="18"/>
                <w:szCs w:val="18"/>
              </w:rPr>
              <w:t>25.01</w:t>
            </w:r>
          </w:p>
        </w:tc>
        <w:tc>
          <w:tcPr>
            <w:tcW w:w="587" w:type="pct"/>
            <w:tcBorders>
              <w:top w:val="nil"/>
              <w:left w:val="nil"/>
              <w:bottom w:val="single" w:sz="4" w:space="0" w:color="auto"/>
              <w:right w:val="single" w:sz="4" w:space="0" w:color="auto"/>
            </w:tcBorders>
            <w:shd w:val="clear" w:color="auto" w:fill="auto"/>
            <w:noWrap/>
            <w:vAlign w:val="center"/>
            <w:hideMark/>
          </w:tcPr>
          <w:p w14:paraId="5CE0E795" w14:textId="77777777" w:rsidR="000D43EF" w:rsidRPr="001754E1" w:rsidRDefault="000D43EF" w:rsidP="007D7BB5">
            <w:pPr>
              <w:pStyle w:val="Tabletext"/>
              <w:jc w:val="center"/>
              <w:rPr>
                <w:sz w:val="18"/>
                <w:szCs w:val="18"/>
              </w:rPr>
            </w:pPr>
            <w:r w:rsidRPr="001754E1">
              <w:rPr>
                <w:sz w:val="18"/>
                <w:szCs w:val="18"/>
              </w:rPr>
              <w:t>1 548.8</w:t>
            </w:r>
          </w:p>
        </w:tc>
        <w:tc>
          <w:tcPr>
            <w:tcW w:w="968" w:type="pct"/>
            <w:tcBorders>
              <w:top w:val="nil"/>
              <w:left w:val="nil"/>
              <w:bottom w:val="single" w:sz="4" w:space="0" w:color="auto"/>
              <w:right w:val="single" w:sz="4" w:space="0" w:color="auto"/>
            </w:tcBorders>
            <w:shd w:val="clear" w:color="auto" w:fill="auto"/>
            <w:noWrap/>
            <w:vAlign w:val="center"/>
            <w:hideMark/>
          </w:tcPr>
          <w:p w14:paraId="3B212D33" w14:textId="77777777" w:rsidR="000D43EF" w:rsidRPr="001754E1" w:rsidRDefault="000D43EF" w:rsidP="007D7BB5">
            <w:pPr>
              <w:pStyle w:val="Tabletext"/>
              <w:jc w:val="center"/>
              <w:rPr>
                <w:sz w:val="18"/>
                <w:szCs w:val="18"/>
              </w:rPr>
            </w:pPr>
            <w:r w:rsidRPr="001754E1">
              <w:rPr>
                <w:sz w:val="18"/>
                <w:szCs w:val="18"/>
              </w:rPr>
              <w:t>66 980</w:t>
            </w:r>
          </w:p>
        </w:tc>
        <w:tc>
          <w:tcPr>
            <w:tcW w:w="577" w:type="pct"/>
            <w:tcBorders>
              <w:top w:val="nil"/>
              <w:left w:val="nil"/>
              <w:bottom w:val="single" w:sz="4" w:space="0" w:color="auto"/>
              <w:right w:val="single" w:sz="4" w:space="0" w:color="auto"/>
            </w:tcBorders>
            <w:shd w:val="clear" w:color="auto" w:fill="auto"/>
            <w:noWrap/>
            <w:vAlign w:val="center"/>
            <w:hideMark/>
          </w:tcPr>
          <w:p w14:paraId="02CFD0DA" w14:textId="77777777" w:rsidR="000D43EF" w:rsidRPr="001754E1" w:rsidRDefault="000D43EF" w:rsidP="007D7BB5">
            <w:pPr>
              <w:pStyle w:val="Tabletext"/>
              <w:jc w:val="center"/>
              <w:rPr>
                <w:sz w:val="18"/>
                <w:szCs w:val="18"/>
              </w:rPr>
            </w:pPr>
            <w:r w:rsidRPr="001754E1">
              <w:rPr>
                <w:sz w:val="18"/>
                <w:szCs w:val="18"/>
              </w:rPr>
              <w:t>43</w:t>
            </w:r>
          </w:p>
        </w:tc>
        <w:tc>
          <w:tcPr>
            <w:tcW w:w="913" w:type="pct"/>
            <w:tcBorders>
              <w:top w:val="nil"/>
              <w:left w:val="nil"/>
              <w:bottom w:val="single" w:sz="4" w:space="0" w:color="auto"/>
              <w:right w:val="single" w:sz="4" w:space="0" w:color="auto"/>
            </w:tcBorders>
            <w:shd w:val="clear" w:color="auto" w:fill="auto"/>
            <w:noWrap/>
            <w:vAlign w:val="center"/>
            <w:hideMark/>
          </w:tcPr>
          <w:p w14:paraId="798BEE12" w14:textId="77777777" w:rsidR="000D43EF" w:rsidRPr="001754E1" w:rsidRDefault="000D43EF" w:rsidP="007D7BB5">
            <w:pPr>
              <w:pStyle w:val="Tabletext"/>
              <w:jc w:val="center"/>
              <w:rPr>
                <w:sz w:val="18"/>
                <w:szCs w:val="18"/>
              </w:rPr>
            </w:pPr>
            <w:r w:rsidRPr="001754E1">
              <w:rPr>
                <w:sz w:val="18"/>
                <w:szCs w:val="18"/>
              </w:rPr>
              <w:t>335</w:t>
            </w:r>
          </w:p>
        </w:tc>
      </w:tr>
      <w:tr w:rsidR="000D43EF" w:rsidRPr="001754E1" w14:paraId="456A4D54"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008B5BA" w14:textId="77777777" w:rsidR="000D43EF" w:rsidRPr="001754E1" w:rsidRDefault="000D43EF" w:rsidP="007D7BB5">
            <w:pPr>
              <w:pStyle w:val="Tabletext"/>
              <w:rPr>
                <w:b/>
                <w:bCs/>
                <w:sz w:val="18"/>
                <w:szCs w:val="18"/>
              </w:rPr>
            </w:pPr>
            <w:r w:rsidRPr="001754E1">
              <w:rPr>
                <w:b/>
                <w:bCs/>
                <w:sz w:val="18"/>
                <w:szCs w:val="18"/>
              </w:rPr>
              <w:t>F14</w:t>
            </w:r>
          </w:p>
        </w:tc>
        <w:tc>
          <w:tcPr>
            <w:tcW w:w="477" w:type="pct"/>
            <w:tcBorders>
              <w:top w:val="nil"/>
              <w:left w:val="nil"/>
              <w:bottom w:val="single" w:sz="4" w:space="0" w:color="auto"/>
              <w:right w:val="single" w:sz="4" w:space="0" w:color="auto"/>
            </w:tcBorders>
            <w:shd w:val="clear" w:color="auto" w:fill="auto"/>
            <w:noWrap/>
            <w:vAlign w:val="center"/>
            <w:hideMark/>
          </w:tcPr>
          <w:p w14:paraId="39305BC4" w14:textId="77777777" w:rsidR="000D43EF" w:rsidRPr="001754E1" w:rsidRDefault="000D43EF" w:rsidP="007D7BB5">
            <w:pPr>
              <w:pStyle w:val="Tabletext"/>
              <w:jc w:val="center"/>
              <w:rPr>
                <w:sz w:val="18"/>
                <w:szCs w:val="18"/>
              </w:rPr>
            </w:pPr>
            <w:r w:rsidRPr="001754E1">
              <w:rPr>
                <w:sz w:val="18"/>
                <w:szCs w:val="18"/>
              </w:rPr>
              <w:t>46.5</w:t>
            </w:r>
          </w:p>
        </w:tc>
        <w:tc>
          <w:tcPr>
            <w:tcW w:w="816" w:type="pct"/>
            <w:tcBorders>
              <w:top w:val="nil"/>
              <w:left w:val="nil"/>
              <w:bottom w:val="single" w:sz="4" w:space="0" w:color="auto"/>
              <w:right w:val="single" w:sz="4" w:space="0" w:color="auto"/>
            </w:tcBorders>
            <w:shd w:val="clear" w:color="auto" w:fill="auto"/>
            <w:noWrap/>
            <w:vAlign w:val="center"/>
            <w:hideMark/>
          </w:tcPr>
          <w:p w14:paraId="0F3D34B7" w14:textId="77777777" w:rsidR="000D43EF" w:rsidRPr="001754E1" w:rsidRDefault="000D43EF" w:rsidP="007D7BB5">
            <w:pPr>
              <w:pStyle w:val="Tabletext"/>
              <w:jc w:val="center"/>
              <w:rPr>
                <w:sz w:val="18"/>
                <w:szCs w:val="18"/>
              </w:rPr>
            </w:pPr>
            <w:r w:rsidRPr="001754E1">
              <w:rPr>
                <w:sz w:val="18"/>
                <w:szCs w:val="18"/>
              </w:rPr>
              <w:t>37.06</w:t>
            </w:r>
          </w:p>
        </w:tc>
        <w:tc>
          <w:tcPr>
            <w:tcW w:w="587" w:type="pct"/>
            <w:tcBorders>
              <w:top w:val="nil"/>
              <w:left w:val="nil"/>
              <w:bottom w:val="single" w:sz="4" w:space="0" w:color="auto"/>
              <w:right w:val="single" w:sz="4" w:space="0" w:color="auto"/>
            </w:tcBorders>
            <w:shd w:val="clear" w:color="auto" w:fill="auto"/>
            <w:noWrap/>
            <w:vAlign w:val="center"/>
            <w:hideMark/>
          </w:tcPr>
          <w:p w14:paraId="3A1C0109" w14:textId="77777777" w:rsidR="000D43EF" w:rsidRPr="001754E1" w:rsidRDefault="000D43EF" w:rsidP="007D7BB5">
            <w:pPr>
              <w:pStyle w:val="Tabletext"/>
              <w:jc w:val="center"/>
              <w:rPr>
                <w:sz w:val="18"/>
                <w:szCs w:val="18"/>
              </w:rPr>
            </w:pPr>
            <w:r w:rsidRPr="001754E1">
              <w:rPr>
                <w:sz w:val="18"/>
                <w:szCs w:val="18"/>
              </w:rPr>
              <w:t>106.0</w:t>
            </w:r>
          </w:p>
        </w:tc>
        <w:tc>
          <w:tcPr>
            <w:tcW w:w="968" w:type="pct"/>
            <w:tcBorders>
              <w:top w:val="nil"/>
              <w:left w:val="nil"/>
              <w:bottom w:val="single" w:sz="4" w:space="0" w:color="auto"/>
              <w:right w:val="single" w:sz="4" w:space="0" w:color="auto"/>
            </w:tcBorders>
            <w:shd w:val="clear" w:color="auto" w:fill="auto"/>
            <w:noWrap/>
            <w:vAlign w:val="center"/>
            <w:hideMark/>
          </w:tcPr>
          <w:p w14:paraId="5F6084B8" w14:textId="77777777" w:rsidR="000D43EF" w:rsidRPr="001754E1" w:rsidRDefault="000D43EF" w:rsidP="007D7BB5">
            <w:pPr>
              <w:pStyle w:val="Tabletext"/>
              <w:jc w:val="center"/>
              <w:rPr>
                <w:sz w:val="18"/>
                <w:szCs w:val="18"/>
              </w:rPr>
            </w:pPr>
            <w:r w:rsidRPr="001754E1">
              <w:rPr>
                <w:sz w:val="18"/>
                <w:szCs w:val="18"/>
              </w:rPr>
              <w:t>13 751</w:t>
            </w:r>
          </w:p>
        </w:tc>
        <w:tc>
          <w:tcPr>
            <w:tcW w:w="577" w:type="pct"/>
            <w:tcBorders>
              <w:top w:val="nil"/>
              <w:left w:val="nil"/>
              <w:bottom w:val="single" w:sz="4" w:space="0" w:color="auto"/>
              <w:right w:val="single" w:sz="4" w:space="0" w:color="auto"/>
            </w:tcBorders>
            <w:shd w:val="clear" w:color="auto" w:fill="auto"/>
            <w:noWrap/>
            <w:vAlign w:val="center"/>
            <w:hideMark/>
          </w:tcPr>
          <w:p w14:paraId="14D06781" w14:textId="77777777" w:rsidR="000D43EF" w:rsidRPr="001754E1" w:rsidRDefault="000D43EF" w:rsidP="007D7BB5">
            <w:pPr>
              <w:pStyle w:val="Tabletext"/>
              <w:jc w:val="center"/>
              <w:rPr>
                <w:sz w:val="18"/>
                <w:szCs w:val="18"/>
              </w:rPr>
            </w:pPr>
            <w:r w:rsidRPr="001754E1">
              <w:rPr>
                <w:sz w:val="18"/>
                <w:szCs w:val="18"/>
              </w:rPr>
              <w:t>130</w:t>
            </w:r>
          </w:p>
        </w:tc>
        <w:tc>
          <w:tcPr>
            <w:tcW w:w="913" w:type="pct"/>
            <w:tcBorders>
              <w:top w:val="nil"/>
              <w:left w:val="nil"/>
              <w:bottom w:val="single" w:sz="4" w:space="0" w:color="auto"/>
              <w:right w:val="single" w:sz="4" w:space="0" w:color="auto"/>
            </w:tcBorders>
            <w:shd w:val="clear" w:color="auto" w:fill="auto"/>
            <w:noWrap/>
            <w:vAlign w:val="center"/>
            <w:hideMark/>
          </w:tcPr>
          <w:p w14:paraId="1A1F7F7B" w14:textId="77777777" w:rsidR="000D43EF" w:rsidRPr="001754E1" w:rsidRDefault="000D43EF" w:rsidP="007D7BB5">
            <w:pPr>
              <w:pStyle w:val="Tabletext"/>
              <w:jc w:val="center"/>
              <w:rPr>
                <w:sz w:val="18"/>
                <w:szCs w:val="18"/>
              </w:rPr>
            </w:pPr>
            <w:r w:rsidRPr="001754E1">
              <w:rPr>
                <w:sz w:val="18"/>
                <w:szCs w:val="18"/>
              </w:rPr>
              <w:t>69</w:t>
            </w:r>
          </w:p>
        </w:tc>
      </w:tr>
      <w:tr w:rsidR="000D43EF" w:rsidRPr="001754E1" w14:paraId="10501D11"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A255979" w14:textId="77777777" w:rsidR="000D43EF" w:rsidRPr="001754E1" w:rsidRDefault="000D43EF" w:rsidP="007D7BB5">
            <w:pPr>
              <w:pStyle w:val="Tabletext"/>
              <w:rPr>
                <w:b/>
                <w:bCs/>
                <w:sz w:val="18"/>
                <w:szCs w:val="18"/>
              </w:rPr>
            </w:pPr>
            <w:r w:rsidRPr="001754E1">
              <w:rPr>
                <w:b/>
                <w:bCs/>
                <w:sz w:val="18"/>
                <w:szCs w:val="18"/>
              </w:rPr>
              <w:t>F15</w:t>
            </w:r>
          </w:p>
        </w:tc>
        <w:tc>
          <w:tcPr>
            <w:tcW w:w="477" w:type="pct"/>
            <w:tcBorders>
              <w:top w:val="nil"/>
              <w:left w:val="nil"/>
              <w:bottom w:val="single" w:sz="4" w:space="0" w:color="auto"/>
              <w:right w:val="single" w:sz="4" w:space="0" w:color="auto"/>
            </w:tcBorders>
            <w:shd w:val="clear" w:color="auto" w:fill="auto"/>
            <w:noWrap/>
            <w:vAlign w:val="center"/>
            <w:hideMark/>
          </w:tcPr>
          <w:p w14:paraId="25E63526" w14:textId="77777777" w:rsidR="000D43EF" w:rsidRPr="001754E1" w:rsidRDefault="000D43EF" w:rsidP="007D7BB5">
            <w:pPr>
              <w:pStyle w:val="Tabletext"/>
              <w:jc w:val="center"/>
              <w:rPr>
                <w:sz w:val="18"/>
                <w:szCs w:val="18"/>
              </w:rPr>
            </w:pPr>
            <w:r w:rsidRPr="001754E1">
              <w:rPr>
                <w:sz w:val="18"/>
                <w:szCs w:val="18"/>
              </w:rPr>
              <w:t>46.6</w:t>
            </w:r>
          </w:p>
        </w:tc>
        <w:tc>
          <w:tcPr>
            <w:tcW w:w="816" w:type="pct"/>
            <w:tcBorders>
              <w:top w:val="nil"/>
              <w:left w:val="nil"/>
              <w:bottom w:val="single" w:sz="4" w:space="0" w:color="auto"/>
              <w:right w:val="single" w:sz="4" w:space="0" w:color="auto"/>
            </w:tcBorders>
            <w:shd w:val="clear" w:color="auto" w:fill="auto"/>
            <w:noWrap/>
            <w:vAlign w:val="center"/>
            <w:hideMark/>
          </w:tcPr>
          <w:p w14:paraId="0B91C382" w14:textId="77777777" w:rsidR="000D43EF" w:rsidRPr="001754E1" w:rsidRDefault="000D43EF" w:rsidP="007D7BB5">
            <w:pPr>
              <w:pStyle w:val="Tabletext"/>
              <w:jc w:val="center"/>
              <w:rPr>
                <w:sz w:val="18"/>
                <w:szCs w:val="18"/>
              </w:rPr>
            </w:pPr>
            <w:r w:rsidRPr="001754E1">
              <w:rPr>
                <w:sz w:val="18"/>
                <w:szCs w:val="18"/>
              </w:rPr>
              <w:t>37.17</w:t>
            </w:r>
          </w:p>
        </w:tc>
        <w:tc>
          <w:tcPr>
            <w:tcW w:w="587" w:type="pct"/>
            <w:tcBorders>
              <w:top w:val="nil"/>
              <w:left w:val="nil"/>
              <w:bottom w:val="single" w:sz="4" w:space="0" w:color="auto"/>
              <w:right w:val="single" w:sz="4" w:space="0" w:color="auto"/>
            </w:tcBorders>
            <w:shd w:val="clear" w:color="auto" w:fill="auto"/>
            <w:noWrap/>
            <w:vAlign w:val="center"/>
            <w:hideMark/>
          </w:tcPr>
          <w:p w14:paraId="7205F763" w14:textId="77777777" w:rsidR="000D43EF" w:rsidRPr="001754E1" w:rsidRDefault="000D43EF" w:rsidP="007D7BB5">
            <w:pPr>
              <w:pStyle w:val="Tabletext"/>
              <w:jc w:val="center"/>
              <w:rPr>
                <w:sz w:val="18"/>
                <w:szCs w:val="18"/>
              </w:rPr>
            </w:pPr>
            <w:r w:rsidRPr="001754E1">
              <w:rPr>
                <w:sz w:val="18"/>
                <w:szCs w:val="18"/>
              </w:rPr>
              <w:t>121.9</w:t>
            </w:r>
          </w:p>
        </w:tc>
        <w:tc>
          <w:tcPr>
            <w:tcW w:w="968" w:type="pct"/>
            <w:tcBorders>
              <w:top w:val="nil"/>
              <w:left w:val="nil"/>
              <w:bottom w:val="single" w:sz="4" w:space="0" w:color="auto"/>
              <w:right w:val="single" w:sz="4" w:space="0" w:color="auto"/>
            </w:tcBorders>
            <w:shd w:val="clear" w:color="auto" w:fill="auto"/>
            <w:noWrap/>
            <w:vAlign w:val="center"/>
            <w:hideMark/>
          </w:tcPr>
          <w:p w14:paraId="69F094C3" w14:textId="77777777" w:rsidR="000D43EF" w:rsidRPr="001754E1" w:rsidRDefault="000D43EF" w:rsidP="007D7BB5">
            <w:pPr>
              <w:pStyle w:val="Tabletext"/>
              <w:jc w:val="center"/>
              <w:rPr>
                <w:sz w:val="18"/>
                <w:szCs w:val="18"/>
              </w:rPr>
            </w:pPr>
            <w:r w:rsidRPr="001754E1">
              <w:rPr>
                <w:sz w:val="18"/>
                <w:szCs w:val="18"/>
              </w:rPr>
              <w:t>13 421</w:t>
            </w:r>
          </w:p>
        </w:tc>
        <w:tc>
          <w:tcPr>
            <w:tcW w:w="577" w:type="pct"/>
            <w:tcBorders>
              <w:top w:val="nil"/>
              <w:left w:val="nil"/>
              <w:bottom w:val="single" w:sz="4" w:space="0" w:color="auto"/>
              <w:right w:val="single" w:sz="4" w:space="0" w:color="auto"/>
            </w:tcBorders>
            <w:shd w:val="clear" w:color="auto" w:fill="auto"/>
            <w:noWrap/>
            <w:vAlign w:val="center"/>
            <w:hideMark/>
          </w:tcPr>
          <w:p w14:paraId="4D87EA29" w14:textId="77777777" w:rsidR="000D43EF" w:rsidRPr="001754E1" w:rsidRDefault="000D43EF" w:rsidP="007D7BB5">
            <w:pPr>
              <w:pStyle w:val="Tabletext"/>
              <w:jc w:val="center"/>
              <w:rPr>
                <w:sz w:val="18"/>
                <w:szCs w:val="18"/>
              </w:rPr>
            </w:pPr>
            <w:r w:rsidRPr="001754E1">
              <w:rPr>
                <w:sz w:val="18"/>
                <w:szCs w:val="18"/>
              </w:rPr>
              <w:t>110</w:t>
            </w:r>
          </w:p>
        </w:tc>
        <w:tc>
          <w:tcPr>
            <w:tcW w:w="913" w:type="pct"/>
            <w:tcBorders>
              <w:top w:val="nil"/>
              <w:left w:val="nil"/>
              <w:bottom w:val="single" w:sz="4" w:space="0" w:color="auto"/>
              <w:right w:val="single" w:sz="4" w:space="0" w:color="auto"/>
            </w:tcBorders>
            <w:shd w:val="clear" w:color="auto" w:fill="auto"/>
            <w:noWrap/>
            <w:vAlign w:val="center"/>
            <w:hideMark/>
          </w:tcPr>
          <w:p w14:paraId="722F0141" w14:textId="77777777" w:rsidR="000D43EF" w:rsidRPr="001754E1" w:rsidRDefault="000D43EF" w:rsidP="007D7BB5">
            <w:pPr>
              <w:pStyle w:val="Tabletext"/>
              <w:jc w:val="center"/>
              <w:rPr>
                <w:sz w:val="18"/>
                <w:szCs w:val="18"/>
              </w:rPr>
            </w:pPr>
            <w:r w:rsidRPr="001754E1">
              <w:rPr>
                <w:sz w:val="18"/>
                <w:szCs w:val="18"/>
              </w:rPr>
              <w:t>67</w:t>
            </w:r>
          </w:p>
        </w:tc>
      </w:tr>
      <w:tr w:rsidR="000D43EF" w:rsidRPr="001754E1" w14:paraId="0EA794BA"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C77D1CA" w14:textId="77777777" w:rsidR="000D43EF" w:rsidRPr="001754E1" w:rsidRDefault="000D43EF" w:rsidP="007D7BB5">
            <w:pPr>
              <w:pStyle w:val="Tabletext"/>
              <w:rPr>
                <w:b/>
                <w:bCs/>
                <w:sz w:val="18"/>
                <w:szCs w:val="18"/>
              </w:rPr>
            </w:pPr>
            <w:r w:rsidRPr="001754E1">
              <w:rPr>
                <w:b/>
                <w:bCs/>
                <w:sz w:val="18"/>
                <w:szCs w:val="18"/>
              </w:rPr>
              <w:t>F16</w:t>
            </w:r>
          </w:p>
        </w:tc>
        <w:tc>
          <w:tcPr>
            <w:tcW w:w="477" w:type="pct"/>
            <w:tcBorders>
              <w:top w:val="nil"/>
              <w:left w:val="nil"/>
              <w:bottom w:val="single" w:sz="4" w:space="0" w:color="auto"/>
              <w:right w:val="single" w:sz="4" w:space="0" w:color="auto"/>
            </w:tcBorders>
            <w:shd w:val="clear" w:color="auto" w:fill="auto"/>
            <w:noWrap/>
            <w:vAlign w:val="center"/>
            <w:hideMark/>
          </w:tcPr>
          <w:p w14:paraId="4BB83090" w14:textId="77777777" w:rsidR="000D43EF" w:rsidRPr="001754E1" w:rsidRDefault="000D43EF" w:rsidP="007D7BB5">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742BD9A7" w14:textId="77777777" w:rsidR="000D43EF" w:rsidRPr="001754E1" w:rsidRDefault="000D43EF" w:rsidP="007D7BB5">
            <w:pPr>
              <w:pStyle w:val="Tabletext"/>
              <w:jc w:val="center"/>
              <w:rPr>
                <w:sz w:val="18"/>
                <w:szCs w:val="18"/>
              </w:rPr>
            </w:pPr>
            <w:r w:rsidRPr="001754E1">
              <w:rPr>
                <w:sz w:val="18"/>
                <w:szCs w:val="18"/>
              </w:rPr>
              <w:t>36.83</w:t>
            </w:r>
          </w:p>
        </w:tc>
        <w:tc>
          <w:tcPr>
            <w:tcW w:w="587" w:type="pct"/>
            <w:tcBorders>
              <w:top w:val="nil"/>
              <w:left w:val="nil"/>
              <w:bottom w:val="single" w:sz="4" w:space="0" w:color="auto"/>
              <w:right w:val="single" w:sz="4" w:space="0" w:color="auto"/>
            </w:tcBorders>
            <w:shd w:val="clear" w:color="auto" w:fill="auto"/>
            <w:noWrap/>
            <w:vAlign w:val="center"/>
            <w:hideMark/>
          </w:tcPr>
          <w:p w14:paraId="5149D799" w14:textId="77777777" w:rsidR="000D43EF" w:rsidRPr="001754E1" w:rsidRDefault="000D43EF" w:rsidP="007D7BB5">
            <w:pPr>
              <w:pStyle w:val="Tabletext"/>
              <w:jc w:val="center"/>
              <w:rPr>
                <w:sz w:val="18"/>
                <w:szCs w:val="18"/>
              </w:rPr>
            </w:pPr>
            <w:r w:rsidRPr="001754E1">
              <w:rPr>
                <w:sz w:val="18"/>
                <w:szCs w:val="18"/>
              </w:rPr>
              <w:t>933.1</w:t>
            </w:r>
          </w:p>
        </w:tc>
        <w:tc>
          <w:tcPr>
            <w:tcW w:w="968" w:type="pct"/>
            <w:tcBorders>
              <w:top w:val="nil"/>
              <w:left w:val="nil"/>
              <w:bottom w:val="single" w:sz="4" w:space="0" w:color="auto"/>
              <w:right w:val="single" w:sz="4" w:space="0" w:color="auto"/>
            </w:tcBorders>
            <w:shd w:val="clear" w:color="auto" w:fill="auto"/>
            <w:noWrap/>
            <w:vAlign w:val="center"/>
            <w:hideMark/>
          </w:tcPr>
          <w:p w14:paraId="18E0F30F" w14:textId="77777777" w:rsidR="000D43EF" w:rsidRPr="001754E1" w:rsidRDefault="000D43EF" w:rsidP="007D7BB5">
            <w:pPr>
              <w:pStyle w:val="Tabletext"/>
              <w:jc w:val="center"/>
              <w:rPr>
                <w:sz w:val="18"/>
                <w:szCs w:val="18"/>
              </w:rPr>
            </w:pPr>
            <w:r w:rsidRPr="001754E1">
              <w:rPr>
                <w:sz w:val="18"/>
                <w:szCs w:val="18"/>
              </w:rPr>
              <w:t>98 636</w:t>
            </w:r>
          </w:p>
        </w:tc>
        <w:tc>
          <w:tcPr>
            <w:tcW w:w="577" w:type="pct"/>
            <w:tcBorders>
              <w:top w:val="nil"/>
              <w:left w:val="nil"/>
              <w:bottom w:val="single" w:sz="4" w:space="0" w:color="auto"/>
              <w:right w:val="single" w:sz="4" w:space="0" w:color="auto"/>
            </w:tcBorders>
            <w:shd w:val="clear" w:color="auto" w:fill="auto"/>
            <w:noWrap/>
            <w:vAlign w:val="center"/>
            <w:hideMark/>
          </w:tcPr>
          <w:p w14:paraId="08D93E33" w14:textId="77777777" w:rsidR="000D43EF" w:rsidRPr="001754E1" w:rsidRDefault="000D43EF" w:rsidP="007D7BB5">
            <w:pPr>
              <w:pStyle w:val="Tabletext"/>
              <w:jc w:val="center"/>
              <w:rPr>
                <w:sz w:val="18"/>
                <w:szCs w:val="18"/>
              </w:rPr>
            </w:pPr>
            <w:r w:rsidRPr="001754E1">
              <w:rPr>
                <w:sz w:val="18"/>
                <w:szCs w:val="18"/>
              </w:rPr>
              <w:t>106</w:t>
            </w:r>
          </w:p>
        </w:tc>
        <w:tc>
          <w:tcPr>
            <w:tcW w:w="913" w:type="pct"/>
            <w:tcBorders>
              <w:top w:val="nil"/>
              <w:left w:val="nil"/>
              <w:bottom w:val="single" w:sz="4" w:space="0" w:color="auto"/>
              <w:right w:val="single" w:sz="4" w:space="0" w:color="auto"/>
            </w:tcBorders>
            <w:shd w:val="clear" w:color="auto" w:fill="auto"/>
            <w:noWrap/>
            <w:vAlign w:val="center"/>
            <w:hideMark/>
          </w:tcPr>
          <w:p w14:paraId="1133E367" w14:textId="77777777" w:rsidR="000D43EF" w:rsidRPr="001754E1" w:rsidRDefault="000D43EF" w:rsidP="007D7BB5">
            <w:pPr>
              <w:pStyle w:val="Tabletext"/>
              <w:jc w:val="center"/>
              <w:rPr>
                <w:sz w:val="18"/>
                <w:szCs w:val="18"/>
              </w:rPr>
            </w:pPr>
            <w:r w:rsidRPr="001754E1">
              <w:rPr>
                <w:sz w:val="18"/>
                <w:szCs w:val="18"/>
              </w:rPr>
              <w:t>493</w:t>
            </w:r>
          </w:p>
        </w:tc>
      </w:tr>
      <w:tr w:rsidR="000D43EF" w:rsidRPr="001754E1" w14:paraId="39DED565"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4E0160C9" w14:textId="77777777" w:rsidR="000D43EF" w:rsidRPr="001754E1" w:rsidRDefault="000D43EF" w:rsidP="007D7BB5">
            <w:pPr>
              <w:pStyle w:val="Tabletext"/>
              <w:rPr>
                <w:b/>
                <w:bCs/>
                <w:sz w:val="18"/>
                <w:szCs w:val="18"/>
              </w:rPr>
            </w:pPr>
            <w:r w:rsidRPr="001754E1">
              <w:rPr>
                <w:b/>
                <w:bCs/>
                <w:sz w:val="18"/>
                <w:szCs w:val="18"/>
              </w:rPr>
              <w:t>F17</w:t>
            </w:r>
          </w:p>
        </w:tc>
        <w:tc>
          <w:tcPr>
            <w:tcW w:w="477" w:type="pct"/>
            <w:tcBorders>
              <w:top w:val="nil"/>
              <w:left w:val="nil"/>
              <w:bottom w:val="single" w:sz="4" w:space="0" w:color="auto"/>
              <w:right w:val="single" w:sz="4" w:space="0" w:color="auto"/>
            </w:tcBorders>
            <w:shd w:val="clear" w:color="auto" w:fill="auto"/>
            <w:noWrap/>
            <w:vAlign w:val="center"/>
            <w:hideMark/>
          </w:tcPr>
          <w:p w14:paraId="25EAE839" w14:textId="77777777" w:rsidR="000D43EF" w:rsidRPr="001754E1" w:rsidRDefault="000D43EF" w:rsidP="007D7BB5">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3FDB8715" w14:textId="77777777" w:rsidR="000D43EF" w:rsidRPr="001754E1" w:rsidRDefault="000D43EF" w:rsidP="007D7BB5">
            <w:pPr>
              <w:pStyle w:val="Tabletext"/>
              <w:jc w:val="center"/>
              <w:rPr>
                <w:sz w:val="18"/>
                <w:szCs w:val="18"/>
              </w:rPr>
            </w:pPr>
            <w:r w:rsidRPr="001754E1">
              <w:rPr>
                <w:sz w:val="18"/>
                <w:szCs w:val="18"/>
              </w:rPr>
              <w:t>87.46</w:t>
            </w:r>
          </w:p>
        </w:tc>
        <w:tc>
          <w:tcPr>
            <w:tcW w:w="587" w:type="pct"/>
            <w:tcBorders>
              <w:top w:val="nil"/>
              <w:left w:val="nil"/>
              <w:bottom w:val="single" w:sz="4" w:space="0" w:color="auto"/>
              <w:right w:val="single" w:sz="4" w:space="0" w:color="auto"/>
            </w:tcBorders>
            <w:shd w:val="clear" w:color="auto" w:fill="auto"/>
            <w:noWrap/>
            <w:vAlign w:val="center"/>
            <w:hideMark/>
          </w:tcPr>
          <w:p w14:paraId="63DA0931" w14:textId="77777777" w:rsidR="000D43EF" w:rsidRPr="001754E1" w:rsidRDefault="000D43EF" w:rsidP="007D7BB5">
            <w:pPr>
              <w:pStyle w:val="Tabletext"/>
              <w:jc w:val="center"/>
              <w:rPr>
                <w:sz w:val="18"/>
                <w:szCs w:val="18"/>
              </w:rPr>
            </w:pPr>
            <w:r w:rsidRPr="001754E1">
              <w:rPr>
                <w:sz w:val="18"/>
                <w:szCs w:val="18"/>
              </w:rPr>
              <w:t>216.4</w:t>
            </w:r>
          </w:p>
        </w:tc>
        <w:tc>
          <w:tcPr>
            <w:tcW w:w="968" w:type="pct"/>
            <w:tcBorders>
              <w:top w:val="nil"/>
              <w:left w:val="nil"/>
              <w:bottom w:val="single" w:sz="4" w:space="0" w:color="auto"/>
              <w:right w:val="single" w:sz="4" w:space="0" w:color="auto"/>
            </w:tcBorders>
            <w:shd w:val="clear" w:color="auto" w:fill="auto"/>
            <w:noWrap/>
            <w:vAlign w:val="center"/>
            <w:hideMark/>
          </w:tcPr>
          <w:p w14:paraId="3E9F9177" w14:textId="77777777" w:rsidR="000D43EF" w:rsidRPr="001754E1" w:rsidRDefault="000D43EF" w:rsidP="007D7BB5">
            <w:pPr>
              <w:pStyle w:val="Tabletext"/>
              <w:jc w:val="center"/>
              <w:rPr>
                <w:sz w:val="18"/>
                <w:szCs w:val="18"/>
              </w:rPr>
            </w:pPr>
            <w:r w:rsidRPr="001754E1">
              <w:rPr>
                <w:sz w:val="18"/>
                <w:szCs w:val="18"/>
              </w:rPr>
              <w:t>1 230 572</w:t>
            </w:r>
          </w:p>
        </w:tc>
        <w:tc>
          <w:tcPr>
            <w:tcW w:w="577" w:type="pct"/>
            <w:tcBorders>
              <w:top w:val="nil"/>
              <w:left w:val="nil"/>
              <w:bottom w:val="single" w:sz="4" w:space="0" w:color="auto"/>
              <w:right w:val="single" w:sz="4" w:space="0" w:color="auto"/>
            </w:tcBorders>
            <w:shd w:val="clear" w:color="auto" w:fill="auto"/>
            <w:noWrap/>
            <w:vAlign w:val="center"/>
            <w:hideMark/>
          </w:tcPr>
          <w:p w14:paraId="0A9C54F4" w14:textId="77777777" w:rsidR="000D43EF" w:rsidRPr="001754E1" w:rsidRDefault="000D43EF" w:rsidP="007D7BB5">
            <w:pPr>
              <w:pStyle w:val="Tabletext"/>
              <w:jc w:val="center"/>
              <w:rPr>
                <w:sz w:val="18"/>
                <w:szCs w:val="18"/>
              </w:rPr>
            </w:pPr>
            <w:r w:rsidRPr="001754E1">
              <w:rPr>
                <w:sz w:val="18"/>
                <w:szCs w:val="18"/>
              </w:rPr>
              <w:t>5 686</w:t>
            </w:r>
          </w:p>
        </w:tc>
        <w:tc>
          <w:tcPr>
            <w:tcW w:w="913" w:type="pct"/>
            <w:tcBorders>
              <w:top w:val="nil"/>
              <w:left w:val="nil"/>
              <w:bottom w:val="single" w:sz="4" w:space="0" w:color="auto"/>
              <w:right w:val="single" w:sz="4" w:space="0" w:color="auto"/>
            </w:tcBorders>
            <w:shd w:val="clear" w:color="auto" w:fill="auto"/>
            <w:noWrap/>
            <w:vAlign w:val="center"/>
            <w:hideMark/>
          </w:tcPr>
          <w:p w14:paraId="2A73DC80" w14:textId="77777777" w:rsidR="000D43EF" w:rsidRPr="001754E1" w:rsidRDefault="000D43EF" w:rsidP="007D7BB5">
            <w:pPr>
              <w:pStyle w:val="Tabletext"/>
              <w:jc w:val="center"/>
              <w:rPr>
                <w:sz w:val="18"/>
                <w:szCs w:val="18"/>
              </w:rPr>
            </w:pPr>
            <w:r w:rsidRPr="001754E1">
              <w:rPr>
                <w:sz w:val="18"/>
                <w:szCs w:val="18"/>
              </w:rPr>
              <w:t>6 153</w:t>
            </w:r>
          </w:p>
        </w:tc>
      </w:tr>
      <w:tr w:rsidR="000D43EF" w:rsidRPr="001754E1" w14:paraId="256CF402"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4AD54B1" w14:textId="77777777" w:rsidR="000D43EF" w:rsidRPr="001754E1" w:rsidRDefault="000D43EF" w:rsidP="007D7BB5">
            <w:pPr>
              <w:pStyle w:val="Tabletext"/>
              <w:rPr>
                <w:b/>
                <w:bCs/>
                <w:sz w:val="18"/>
                <w:szCs w:val="18"/>
              </w:rPr>
            </w:pPr>
            <w:r w:rsidRPr="001754E1">
              <w:rPr>
                <w:b/>
                <w:bCs/>
                <w:sz w:val="18"/>
                <w:szCs w:val="18"/>
              </w:rPr>
              <w:t>F18</w:t>
            </w:r>
          </w:p>
        </w:tc>
        <w:tc>
          <w:tcPr>
            <w:tcW w:w="477" w:type="pct"/>
            <w:tcBorders>
              <w:top w:val="nil"/>
              <w:left w:val="nil"/>
              <w:bottom w:val="single" w:sz="4" w:space="0" w:color="auto"/>
              <w:right w:val="single" w:sz="4" w:space="0" w:color="auto"/>
            </w:tcBorders>
            <w:shd w:val="clear" w:color="000000" w:fill="92D050"/>
            <w:noWrap/>
            <w:vAlign w:val="center"/>
            <w:hideMark/>
          </w:tcPr>
          <w:p w14:paraId="7896CB56" w14:textId="77777777" w:rsidR="000D43EF" w:rsidRPr="001754E1" w:rsidRDefault="000D43EF" w:rsidP="007D7BB5">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000000" w:fill="92D050"/>
            <w:noWrap/>
            <w:vAlign w:val="center"/>
            <w:hideMark/>
          </w:tcPr>
          <w:p w14:paraId="4C03958E" w14:textId="77777777" w:rsidR="000D43EF" w:rsidRPr="001754E1" w:rsidRDefault="000D43EF" w:rsidP="007D7BB5">
            <w:pPr>
              <w:pStyle w:val="Tabletext"/>
              <w:jc w:val="center"/>
              <w:rPr>
                <w:sz w:val="18"/>
                <w:szCs w:val="18"/>
              </w:rPr>
            </w:pPr>
            <w:r w:rsidRPr="001754E1">
              <w:rPr>
                <w:sz w:val="18"/>
                <w:szCs w:val="18"/>
              </w:rPr>
              <w:t>35.22</w:t>
            </w:r>
          </w:p>
        </w:tc>
        <w:tc>
          <w:tcPr>
            <w:tcW w:w="587" w:type="pct"/>
            <w:tcBorders>
              <w:top w:val="nil"/>
              <w:left w:val="nil"/>
              <w:bottom w:val="single" w:sz="4" w:space="0" w:color="auto"/>
              <w:right w:val="single" w:sz="4" w:space="0" w:color="auto"/>
            </w:tcBorders>
            <w:shd w:val="clear" w:color="000000" w:fill="92D050"/>
            <w:noWrap/>
            <w:vAlign w:val="center"/>
            <w:hideMark/>
          </w:tcPr>
          <w:p w14:paraId="408D5768" w14:textId="77777777" w:rsidR="000D43EF" w:rsidRPr="001754E1" w:rsidRDefault="000D43EF" w:rsidP="007D7BB5">
            <w:pPr>
              <w:pStyle w:val="Tabletext"/>
              <w:jc w:val="center"/>
              <w:rPr>
                <w:sz w:val="18"/>
                <w:szCs w:val="18"/>
              </w:rPr>
            </w:pPr>
            <w:r w:rsidRPr="001754E1">
              <w:rPr>
                <w:sz w:val="18"/>
                <w:szCs w:val="18"/>
              </w:rPr>
              <w:t>263.9</w:t>
            </w:r>
          </w:p>
        </w:tc>
        <w:tc>
          <w:tcPr>
            <w:tcW w:w="968" w:type="pct"/>
            <w:tcBorders>
              <w:top w:val="nil"/>
              <w:left w:val="nil"/>
              <w:bottom w:val="single" w:sz="4" w:space="0" w:color="auto"/>
              <w:right w:val="single" w:sz="4" w:space="0" w:color="auto"/>
            </w:tcBorders>
            <w:shd w:val="clear" w:color="000000" w:fill="92D050"/>
            <w:noWrap/>
            <w:vAlign w:val="center"/>
            <w:hideMark/>
          </w:tcPr>
          <w:p w14:paraId="095EFD10" w14:textId="77777777" w:rsidR="000D43EF" w:rsidRPr="001754E1" w:rsidRDefault="000D43EF" w:rsidP="007D7BB5">
            <w:pPr>
              <w:pStyle w:val="Tabletext"/>
              <w:jc w:val="center"/>
              <w:rPr>
                <w:sz w:val="18"/>
                <w:szCs w:val="18"/>
              </w:rPr>
            </w:pPr>
            <w:r w:rsidRPr="001754E1">
              <w:rPr>
                <w:sz w:val="18"/>
                <w:szCs w:val="18"/>
              </w:rPr>
              <w:t>18 810</w:t>
            </w:r>
          </w:p>
        </w:tc>
        <w:tc>
          <w:tcPr>
            <w:tcW w:w="577" w:type="pct"/>
            <w:tcBorders>
              <w:top w:val="nil"/>
              <w:left w:val="nil"/>
              <w:bottom w:val="single" w:sz="4" w:space="0" w:color="auto"/>
              <w:right w:val="single" w:sz="4" w:space="0" w:color="auto"/>
            </w:tcBorders>
            <w:shd w:val="clear" w:color="000000" w:fill="92D050"/>
            <w:noWrap/>
            <w:vAlign w:val="center"/>
            <w:hideMark/>
          </w:tcPr>
          <w:p w14:paraId="1C1EFED8" w14:textId="77777777" w:rsidR="000D43EF" w:rsidRPr="001754E1" w:rsidRDefault="000D43EF" w:rsidP="007D7BB5">
            <w:pPr>
              <w:pStyle w:val="Tabletext"/>
              <w:jc w:val="center"/>
              <w:rPr>
                <w:sz w:val="18"/>
                <w:szCs w:val="18"/>
              </w:rPr>
            </w:pPr>
            <w:r w:rsidRPr="001754E1">
              <w:rPr>
                <w:sz w:val="18"/>
                <w:szCs w:val="18"/>
              </w:rPr>
              <w:t>71</w:t>
            </w:r>
          </w:p>
        </w:tc>
        <w:tc>
          <w:tcPr>
            <w:tcW w:w="913" w:type="pct"/>
            <w:tcBorders>
              <w:top w:val="nil"/>
              <w:left w:val="nil"/>
              <w:bottom w:val="single" w:sz="4" w:space="0" w:color="auto"/>
              <w:right w:val="single" w:sz="4" w:space="0" w:color="auto"/>
            </w:tcBorders>
            <w:shd w:val="clear" w:color="000000" w:fill="92D050"/>
            <w:noWrap/>
            <w:vAlign w:val="center"/>
            <w:hideMark/>
          </w:tcPr>
          <w:p w14:paraId="6C236880" w14:textId="77777777" w:rsidR="000D43EF" w:rsidRPr="001754E1" w:rsidRDefault="000D43EF" w:rsidP="007D7BB5">
            <w:pPr>
              <w:pStyle w:val="Tabletext"/>
              <w:jc w:val="center"/>
              <w:rPr>
                <w:sz w:val="18"/>
                <w:szCs w:val="18"/>
              </w:rPr>
            </w:pPr>
            <w:r w:rsidRPr="001754E1">
              <w:rPr>
                <w:sz w:val="18"/>
                <w:szCs w:val="18"/>
              </w:rPr>
              <w:t>94</w:t>
            </w:r>
          </w:p>
        </w:tc>
      </w:tr>
      <w:bookmarkEnd w:id="462"/>
    </w:tbl>
    <w:p w14:paraId="5FD9ADCB" w14:textId="77777777" w:rsidR="000D43EF" w:rsidRDefault="000D43EF" w:rsidP="000D43EF">
      <w:pPr>
        <w:pStyle w:val="Tablefin"/>
        <w:rPr>
          <w:highlight w:val="yellow"/>
        </w:rPr>
      </w:pPr>
    </w:p>
    <w:p w14:paraId="2386F6CC" w14:textId="01906D53" w:rsidR="00FB10EC" w:rsidDel="00EF332E" w:rsidRDefault="000D43EF" w:rsidP="008465FF">
      <w:pPr>
        <w:rPr>
          <w:del w:id="463" w:author="FCC" w:date="2024-04-11T15:44:00Z"/>
        </w:rPr>
      </w:pPr>
      <w:r w:rsidRPr="006C5573">
        <w:rPr>
          <w:highlight w:val="yellow"/>
        </w:rPr>
        <w:t>[</w:t>
      </w:r>
      <w:r w:rsidRPr="006C5573">
        <w:t>The ISM device density that is possible without harmful interference to the listed EESS(p) sensors ranges from &gt;350</w:t>
      </w:r>
      <w:r>
        <w:t> </w:t>
      </w:r>
      <w:r w:rsidRPr="006C5573">
        <w:t>000 to 67 devices/km</w:t>
      </w:r>
      <w:r w:rsidRPr="006C5573">
        <w:rPr>
          <w:vertAlign w:val="superscript"/>
        </w:rPr>
        <w:t>2</w:t>
      </w:r>
      <w:r w:rsidRPr="006C5573">
        <w:t xml:space="preserve"> under the conservative assumptions and the building entry loss model given in P.2109 which considered only building wall loss and does not consider additional losses for high elevation angle paths in multistory buildings</w:t>
      </w:r>
      <w:del w:id="464" w:author="NACT" w:date="2024-04-15T17:19:00Z">
        <w:r w:rsidRPr="006C5573" w:rsidDel="00BA5F2A">
          <w:delText>.</w:delText>
        </w:r>
      </w:del>
      <w:ins w:id="465" w:author="NACT" w:date="2024-04-15T17:27:00Z">
        <w:r w:rsidR="002836A6">
          <w:t xml:space="preserve">  This analysis does not consider the </w:t>
        </w:r>
        <w:r w:rsidR="002836A6" w:rsidRPr="000324CE">
          <w:t>aggregate effects from all interfering sources</w:t>
        </w:r>
        <w:r w:rsidR="002836A6">
          <w:t xml:space="preserve"> affecting the passive band, and makes a number of other assumptions related to building entry losses and predicted deployment density that are estimated and can also impact the results.  Considering this,</w:t>
        </w:r>
      </w:ins>
      <w:ins w:id="466" w:author="NACT" w:date="2024-04-15T17:28:00Z">
        <w:r w:rsidR="002836A6">
          <w:t xml:space="preserve"> administrations </w:t>
        </w:r>
      </w:ins>
      <w:ins w:id="467" w:author="NACT" w:date="2024-04-15T17:27:00Z">
        <w:r w:rsidR="002836A6">
          <w:t xml:space="preserve">implementing </w:t>
        </w:r>
        <w:r w:rsidR="002836A6" w:rsidRPr="003068A9">
          <w:t xml:space="preserve">24 GHz Beam WPT </w:t>
        </w:r>
        <w:r w:rsidR="002836A6">
          <w:t xml:space="preserve">should consider measures </w:t>
        </w:r>
      </w:ins>
      <w:ins w:id="468" w:author="NACT" w:date="2024-04-15T17:28:00Z">
        <w:r w:rsidR="002836A6">
          <w:t>to address the conditions studied</w:t>
        </w:r>
      </w:ins>
      <w:ins w:id="469" w:author="NACT" w:date="2024-04-15T17:29:00Z">
        <w:r w:rsidR="002836A6">
          <w:t xml:space="preserve">, such as </w:t>
        </w:r>
      </w:ins>
      <w:ins w:id="470" w:author="NACT" w:date="2024-04-15T17:27:00Z">
        <w:r w:rsidR="002836A6">
          <w:t xml:space="preserve">limiting the geographic density of users and </w:t>
        </w:r>
      </w:ins>
      <w:ins w:id="471" w:author="NACT" w:date="2024-04-15T17:30:00Z">
        <w:r w:rsidR="002836A6">
          <w:t xml:space="preserve">implementing </w:t>
        </w:r>
      </w:ins>
      <w:ins w:id="472" w:author="NACT" w:date="2024-04-15T17:27:00Z">
        <w:r w:rsidR="002836A6">
          <w:t>a</w:t>
        </w:r>
      </w:ins>
      <w:ins w:id="473" w:author="NACT" w:date="2024-04-15T17:29:00Z">
        <w:r w:rsidR="002836A6">
          <w:t>n effective</w:t>
        </w:r>
      </w:ins>
      <w:ins w:id="474" w:author="NACT" w:date="2024-04-15T17:27:00Z">
        <w:r w:rsidR="002836A6">
          <w:t xml:space="preserve"> means of ensuring that devices are used indoors, pointing downward </w:t>
        </w:r>
        <w:r w:rsidR="002836A6" w:rsidRPr="003068A9">
          <w:t xml:space="preserve">to assure that the protection of allocated service required by </w:t>
        </w:r>
        <w:r w:rsidR="002836A6" w:rsidRPr="003068A9">
          <w:rPr>
            <w:b/>
            <w:bCs/>
          </w:rPr>
          <w:t xml:space="preserve">15.13 </w:t>
        </w:r>
        <w:r w:rsidR="002836A6" w:rsidRPr="000324CE">
          <w:t>is met</w:t>
        </w:r>
        <w:r w:rsidR="002836A6">
          <w:t xml:space="preserve">. </w:t>
        </w:r>
      </w:ins>
      <w:ins w:id="475" w:author="michael marcus" w:date="2024-04-09T16:28:00Z">
        <w:del w:id="476" w:author="NACT" w:date="2024-04-15T17:19:00Z">
          <w:r w:rsidR="00FB10EC" w:rsidDel="00BA5F2A">
            <w:delText xml:space="preserve"> </w:delText>
          </w:r>
          <w:commentRangeStart w:id="477"/>
          <w:r w:rsidR="00FB10EC" w:rsidRPr="006E7AA5" w:rsidDel="00BA5F2A">
            <w:delText>In general</w:delText>
          </w:r>
        </w:del>
      </w:ins>
      <w:ins w:id="478" w:author="michael marcus" w:date="2024-04-11T13:24:00Z">
        <w:del w:id="479" w:author="NACT" w:date="2024-04-15T17:19:00Z">
          <w:r w:rsidR="003068A9" w:rsidDel="00BA5F2A">
            <w:delText>,</w:delText>
          </w:r>
        </w:del>
      </w:ins>
      <w:ins w:id="480" w:author="michael marcus" w:date="2024-04-09T16:28:00Z">
        <w:del w:id="481" w:author="NACT" w:date="2024-04-15T17:19:00Z">
          <w:r w:rsidR="00FB10EC" w:rsidRPr="006E7AA5" w:rsidDel="00BA5F2A">
            <w:delText xml:space="preserve"> high densitie</w:delText>
          </w:r>
        </w:del>
      </w:ins>
      <w:ins w:id="482" w:author="michael marcus" w:date="2024-04-09T16:29:00Z">
        <w:del w:id="483" w:author="NACT" w:date="2024-04-15T17:19:00Z">
          <w:r w:rsidR="00FB10EC" w:rsidRPr="006E7AA5" w:rsidDel="00BA5F2A">
            <w:delText xml:space="preserve">s of devices will be limited to multistory buildings </w:delText>
          </w:r>
        </w:del>
      </w:ins>
      <w:ins w:id="484" w:author="michael marcus" w:date="2024-04-11T13:00:00Z">
        <w:del w:id="485" w:author="NACT" w:date="2024-04-15T17:19:00Z">
          <w:r w:rsidR="006E7AA5" w:rsidRPr="006E7AA5" w:rsidDel="00BA5F2A">
            <w:rPr>
              <w:rPrChange w:id="486" w:author="michael marcus" w:date="2024-04-11T13:09:00Z">
                <w:rPr>
                  <w:highlight w:val="cyan"/>
                </w:rPr>
              </w:rPrChange>
            </w:rPr>
            <w:delText xml:space="preserve">in urbanized areas </w:delText>
          </w:r>
        </w:del>
      </w:ins>
      <w:ins w:id="487" w:author="michael marcus" w:date="2024-04-09T16:30:00Z">
        <w:del w:id="488" w:author="NACT" w:date="2024-04-15T17:19:00Z">
          <w:r w:rsidR="00FB10EC" w:rsidRPr="006E7AA5" w:rsidDel="00BA5F2A">
            <w:delText>where</w:delText>
          </w:r>
        </w:del>
      </w:ins>
      <w:ins w:id="489" w:author="michael marcus" w:date="2024-04-09T16:29:00Z">
        <w:del w:id="490" w:author="NACT" w:date="2024-04-15T17:19:00Z">
          <w:r w:rsidR="00FB10EC" w:rsidRPr="006E7AA5" w:rsidDel="00BA5F2A">
            <w:delText xml:space="preserve"> the </w:delText>
          </w:r>
        </w:del>
      </w:ins>
      <w:ins w:id="491" w:author="michael marcus" w:date="2024-04-09T16:30:00Z">
        <w:del w:id="492" w:author="NACT" w:date="2024-04-15T17:19:00Z">
          <w:r w:rsidR="00FB10EC" w:rsidRPr="006E7AA5" w:rsidDel="00BA5F2A">
            <w:delText>existing</w:delText>
          </w:r>
        </w:del>
      </w:ins>
      <w:ins w:id="493" w:author="michael marcus" w:date="2024-04-09T16:29:00Z">
        <w:del w:id="494" w:author="NACT" w:date="2024-04-15T17:19:00Z">
          <w:r w:rsidR="00FB10EC" w:rsidRPr="006E7AA5" w:rsidDel="00BA5F2A">
            <w:delText xml:space="preserve"> ITU-R propagation models</w:delText>
          </w:r>
        </w:del>
      </w:ins>
      <w:ins w:id="495" w:author="michael marcus" w:date="2024-04-09T16:30:00Z">
        <w:del w:id="496" w:author="NACT" w:date="2024-04-15T17:19:00Z">
          <w:r w:rsidR="00FB10EC" w:rsidRPr="006E7AA5" w:rsidDel="00BA5F2A">
            <w:delText xml:space="preserve"> do not address </w:delText>
          </w:r>
        </w:del>
      </w:ins>
      <w:ins w:id="497" w:author="michael marcus" w:date="2024-04-11T13:08:00Z">
        <w:del w:id="498" w:author="NACT" w:date="2024-04-15T17:19:00Z">
          <w:r w:rsidR="006E7AA5" w:rsidRPr="006E7AA5" w:rsidDel="00BA5F2A">
            <w:rPr>
              <w:rPrChange w:id="499" w:author="michael marcus" w:date="2024-04-11T13:09:00Z">
                <w:rPr>
                  <w:highlight w:val="cyan"/>
                </w:rPr>
              </w:rPrChange>
            </w:rPr>
            <w:delText xml:space="preserve">additional </w:delText>
          </w:r>
        </w:del>
      </w:ins>
      <w:ins w:id="500" w:author="michael marcus" w:date="2024-04-09T16:30:00Z">
        <w:del w:id="501" w:author="NACT" w:date="2024-04-15T17:19:00Z">
          <w:r w:rsidR="00FB10EC" w:rsidRPr="006E7AA5" w:rsidDel="00BA5F2A">
            <w:delText>los</w:delText>
          </w:r>
        </w:del>
      </w:ins>
      <w:ins w:id="502" w:author="michael marcus" w:date="2024-04-11T13:08:00Z">
        <w:del w:id="503" w:author="NACT" w:date="2024-04-15T17:19:00Z">
          <w:r w:rsidR="006E7AA5" w:rsidRPr="006E7AA5" w:rsidDel="00BA5F2A">
            <w:rPr>
              <w:rPrChange w:id="504" w:author="michael marcus" w:date="2024-04-11T13:09:00Z">
                <w:rPr>
                  <w:highlight w:val="cyan"/>
                </w:rPr>
              </w:rPrChange>
            </w:rPr>
            <w:delText>s</w:delText>
          </w:r>
        </w:del>
      </w:ins>
      <w:ins w:id="505" w:author="michael marcus" w:date="2024-04-09T16:30:00Z">
        <w:del w:id="506" w:author="NACT" w:date="2024-04-15T17:19:00Z">
          <w:r w:rsidR="00FB10EC" w:rsidRPr="006E7AA5" w:rsidDel="00BA5F2A">
            <w:delText>es due to paths that include multiple floors or roofs</w:delText>
          </w:r>
        </w:del>
      </w:ins>
      <w:ins w:id="507" w:author="michael marcus" w:date="2024-04-09T16:31:00Z">
        <w:del w:id="508" w:author="NACT" w:date="2024-04-15T17:19:00Z">
          <w:r w:rsidR="00FB10EC" w:rsidRPr="006E7AA5" w:rsidDel="00BA5F2A">
            <w:delText xml:space="preserve">, </w:delText>
          </w:r>
        </w:del>
      </w:ins>
      <w:ins w:id="509" w:author="michael marcus" w:date="2024-04-11T13:00:00Z">
        <w:del w:id="510" w:author="NACT" w:date="2024-04-15T17:19:00Z">
          <w:r w:rsidR="006E7AA5" w:rsidRPr="006E7AA5" w:rsidDel="00BA5F2A">
            <w:rPr>
              <w:rPrChange w:id="511" w:author="michael marcus" w:date="2024-04-11T13:09:00Z">
                <w:rPr>
                  <w:highlight w:val="cyan"/>
                </w:rPr>
              </w:rPrChange>
            </w:rPr>
            <w:delText>T</w:delText>
          </w:r>
        </w:del>
      </w:ins>
      <w:ins w:id="512" w:author="michael marcus" w:date="2024-04-09T16:35:00Z">
        <w:del w:id="513" w:author="NACT" w:date="2024-04-15T17:19:00Z">
          <w:r w:rsidR="00FB10EC" w:rsidRPr="006E7AA5" w:rsidDel="00BA5F2A">
            <w:delText>he</w:delText>
          </w:r>
        </w:del>
      </w:ins>
      <w:ins w:id="514" w:author="michael marcus" w:date="2024-04-09T16:31:00Z">
        <w:del w:id="515" w:author="NACT" w:date="2024-04-15T17:19:00Z">
          <w:r w:rsidR="00FB10EC" w:rsidRPr="006E7AA5" w:rsidDel="00BA5F2A">
            <w:delText xml:space="preserve"> </w:delText>
          </w:r>
        </w:del>
      </w:ins>
      <w:ins w:id="516" w:author="michael marcus" w:date="2024-04-09T16:35:00Z">
        <w:del w:id="517" w:author="NACT" w:date="2024-04-15T17:19:00Z">
          <w:r w:rsidR="00FB10EC" w:rsidRPr="006E7AA5" w:rsidDel="00BA5F2A">
            <w:delText>present</w:delText>
          </w:r>
        </w:del>
      </w:ins>
      <w:ins w:id="518" w:author="michael marcus" w:date="2024-04-09T16:31:00Z">
        <w:del w:id="519" w:author="NACT" w:date="2024-04-15T17:19:00Z">
          <w:r w:rsidR="00FB10EC" w:rsidRPr="006E7AA5" w:rsidDel="00BA5F2A">
            <w:delText xml:space="preserve"> models</w:delText>
          </w:r>
        </w:del>
      </w:ins>
      <w:ins w:id="520" w:author="michael marcus" w:date="2024-04-09T16:38:00Z">
        <w:del w:id="521" w:author="NACT" w:date="2024-04-15T17:19:00Z">
          <w:r w:rsidR="001E2118" w:rsidRPr="006E7AA5" w:rsidDel="00BA5F2A">
            <w:rPr>
              <w:rPrChange w:id="522" w:author="michael marcus" w:date="2024-04-11T13:09:00Z">
                <w:rPr>
                  <w:highlight w:val="cyan"/>
                </w:rPr>
              </w:rPrChange>
            </w:rPr>
            <w:delText xml:space="preserve"> </w:delText>
          </w:r>
        </w:del>
      </w:ins>
      <w:ins w:id="523" w:author="michael marcus" w:date="2024-04-09T16:31:00Z">
        <w:del w:id="524" w:author="NACT" w:date="2024-04-15T17:19:00Z">
          <w:r w:rsidR="00FB10EC" w:rsidRPr="006E7AA5" w:rsidDel="00BA5F2A">
            <w:delText>may underestimate path loss</w:delText>
          </w:r>
        </w:del>
      </w:ins>
      <w:ins w:id="525" w:author="michael marcus" w:date="2024-04-09T16:35:00Z">
        <w:del w:id="526" w:author="NACT" w:date="2024-04-15T17:19:00Z">
          <w:r w:rsidR="001E2118" w:rsidRPr="006E7AA5" w:rsidDel="00BA5F2A">
            <w:delText xml:space="preserve"> </w:delText>
          </w:r>
        </w:del>
      </w:ins>
      <w:ins w:id="527" w:author="michael marcus" w:date="2024-04-09T16:36:00Z">
        <w:del w:id="528" w:author="NACT" w:date="2024-04-15T17:19:00Z">
          <w:r w:rsidR="001E2118" w:rsidRPr="006E7AA5" w:rsidDel="00BA5F2A">
            <w:delText xml:space="preserve">and the resulting maximum </w:delText>
          </w:r>
        </w:del>
      </w:ins>
      <w:ins w:id="529" w:author="michael marcus" w:date="2024-04-09T16:38:00Z">
        <w:del w:id="530" w:author="NACT" w:date="2024-04-15T17:19:00Z">
          <w:r w:rsidR="001E2118" w:rsidRPr="006E7AA5" w:rsidDel="00BA5F2A">
            <w:rPr>
              <w:rPrChange w:id="531" w:author="michael marcus" w:date="2024-04-11T13:09:00Z">
                <w:rPr>
                  <w:highlight w:val="cyan"/>
                </w:rPr>
              </w:rPrChange>
            </w:rPr>
            <w:delText>number</w:delText>
          </w:r>
        </w:del>
      </w:ins>
      <w:ins w:id="532" w:author="michael marcus" w:date="2024-04-09T16:36:00Z">
        <w:del w:id="533" w:author="NACT" w:date="2024-04-15T17:19:00Z">
          <w:r w:rsidR="001E2118" w:rsidRPr="006E7AA5" w:rsidDel="00BA5F2A">
            <w:delText xml:space="preserve"> of Beam WPT </w:delText>
          </w:r>
        </w:del>
      </w:ins>
      <w:ins w:id="534" w:author="michael marcus" w:date="2024-04-09T16:38:00Z">
        <w:del w:id="535" w:author="NACT" w:date="2024-04-15T17:19:00Z">
          <w:r w:rsidR="001E2118" w:rsidRPr="006E7AA5" w:rsidDel="00BA5F2A">
            <w:rPr>
              <w:rPrChange w:id="536" w:author="michael marcus" w:date="2024-04-11T13:09:00Z">
                <w:rPr>
                  <w:highlight w:val="cyan"/>
                </w:rPr>
              </w:rPrChange>
            </w:rPr>
            <w:delText>devices</w:delText>
          </w:r>
        </w:del>
      </w:ins>
      <w:ins w:id="537" w:author="michael marcus" w:date="2024-04-09T16:37:00Z">
        <w:del w:id="538" w:author="NACT" w:date="2024-04-15T17:19:00Z">
          <w:r w:rsidR="001E2118" w:rsidRPr="006E7AA5" w:rsidDel="00BA5F2A">
            <w:delText xml:space="preserve"> possible without harmful interference to EESS(p) </w:delText>
          </w:r>
        </w:del>
      </w:ins>
      <w:ins w:id="539" w:author="michael marcus" w:date="2024-04-09T16:35:00Z">
        <w:del w:id="540" w:author="NACT" w:date="2024-04-15T17:19:00Z">
          <w:r w:rsidR="001E2118" w:rsidRPr="006E7AA5" w:rsidDel="00BA5F2A">
            <w:delText xml:space="preserve">for </w:delText>
          </w:r>
        </w:del>
      </w:ins>
      <w:ins w:id="541" w:author="michael marcus" w:date="2024-04-11T13:01:00Z">
        <w:del w:id="542" w:author="NACT" w:date="2024-04-15T17:19:00Z">
          <w:r w:rsidR="006E7AA5" w:rsidRPr="006E7AA5" w:rsidDel="00BA5F2A">
            <w:rPr>
              <w:rPrChange w:id="543" w:author="michael marcus" w:date="2024-04-11T13:09:00Z">
                <w:rPr>
                  <w:highlight w:val="cyan"/>
                </w:rPr>
              </w:rPrChange>
            </w:rPr>
            <w:delText xml:space="preserve">such </w:delText>
          </w:r>
        </w:del>
      </w:ins>
      <w:ins w:id="544" w:author="michael marcus" w:date="2024-04-09T16:35:00Z">
        <w:del w:id="545" w:author="NACT" w:date="2024-04-15T17:19:00Z">
          <w:r w:rsidR="001E2118" w:rsidRPr="006E7AA5" w:rsidDel="00BA5F2A">
            <w:delText>high device densities</w:delText>
          </w:r>
        </w:del>
      </w:ins>
      <w:ins w:id="546" w:author="michael marcus" w:date="2024-04-09T16:37:00Z">
        <w:del w:id="547" w:author="NACT" w:date="2024-04-15T17:19:00Z">
          <w:r w:rsidR="001E2118" w:rsidRPr="006E7AA5" w:rsidDel="00BA5F2A">
            <w:delText xml:space="preserve">. </w:delText>
          </w:r>
        </w:del>
      </w:ins>
      <w:ins w:id="548" w:author="michael marcus" w:date="2024-04-11T13:01:00Z">
        <w:del w:id="549" w:author="NACT" w:date="2024-04-15T17:19:00Z">
          <w:r w:rsidR="006E7AA5" w:rsidRPr="006E7AA5" w:rsidDel="00BA5F2A">
            <w:rPr>
              <w:rPrChange w:id="550" w:author="michael marcus" w:date="2024-04-11T13:09:00Z">
                <w:rPr>
                  <w:highlight w:val="cyan"/>
                </w:rPr>
              </w:rPrChange>
            </w:rPr>
            <w:delText xml:space="preserve"> </w:delText>
          </w:r>
        </w:del>
      </w:ins>
      <w:ins w:id="551" w:author="michael marcus" w:date="2024-04-11T13:02:00Z">
        <w:del w:id="552" w:author="NACT" w:date="2024-04-15T17:19:00Z">
          <w:r w:rsidR="006E7AA5" w:rsidRPr="006E7AA5" w:rsidDel="00BA5F2A">
            <w:rPr>
              <w:rPrChange w:id="553" w:author="michael marcus" w:date="2024-04-11T13:09:00Z">
                <w:rPr>
                  <w:highlight w:val="cyan"/>
                </w:rPr>
              </w:rPrChange>
            </w:rPr>
            <w:delText>The previous calculations assume a mix</w:delText>
          </w:r>
        </w:del>
      </w:ins>
      <w:ins w:id="554" w:author="michael marcus" w:date="2024-04-11T13:03:00Z">
        <w:del w:id="555" w:author="NACT" w:date="2024-04-15T17:19:00Z">
          <w:r w:rsidR="006E7AA5" w:rsidRPr="006E7AA5" w:rsidDel="00BA5F2A">
            <w:rPr>
              <w:rPrChange w:id="556" w:author="michael marcus" w:date="2024-04-11T13:09:00Z">
                <w:rPr>
                  <w:highlight w:val="cyan"/>
                </w:rPr>
              </w:rPrChange>
            </w:rPr>
            <w:delText xml:space="preserve"> </w:delText>
          </w:r>
        </w:del>
      </w:ins>
      <w:ins w:id="557" w:author="michael marcus" w:date="2024-04-11T13:02:00Z">
        <w:del w:id="558" w:author="NACT" w:date="2024-04-15T17:19:00Z">
          <w:r w:rsidR="006E7AA5" w:rsidRPr="006E7AA5" w:rsidDel="00BA5F2A">
            <w:rPr>
              <w:rPrChange w:id="559" w:author="michael marcus" w:date="2024-04-11T13:09:00Z">
                <w:rPr>
                  <w:highlight w:val="cyan"/>
                </w:rPr>
              </w:rPrChange>
            </w:rPr>
            <w:delText xml:space="preserve">of high efficiency and low efficiency </w:delText>
          </w:r>
        </w:del>
      </w:ins>
      <w:ins w:id="560" w:author="michael marcus" w:date="2024-04-11T13:03:00Z">
        <w:del w:id="561" w:author="NACT" w:date="2024-04-15T17:19:00Z">
          <w:r w:rsidR="006E7AA5" w:rsidRPr="006E7AA5" w:rsidDel="00BA5F2A">
            <w:rPr>
              <w:rPrChange w:id="562" w:author="michael marcus" w:date="2024-04-11T13:09:00Z">
                <w:rPr>
                  <w:highlight w:val="cyan"/>
                </w:rPr>
              </w:rPrChange>
            </w:rPr>
            <w:delText>buildings</w:delText>
          </w:r>
        </w:del>
      </w:ins>
      <w:ins w:id="563" w:author="michael marcus" w:date="2024-04-11T13:02:00Z">
        <w:del w:id="564" w:author="NACT" w:date="2024-04-15T17:19:00Z">
          <w:r w:rsidR="006E7AA5" w:rsidRPr="006E7AA5" w:rsidDel="00BA5F2A">
            <w:rPr>
              <w:rPrChange w:id="565" w:author="michael marcus" w:date="2024-04-11T13:09:00Z">
                <w:rPr>
                  <w:highlight w:val="cyan"/>
                </w:rPr>
              </w:rPrChange>
            </w:rPr>
            <w:delText xml:space="preserve"> </w:delText>
          </w:r>
        </w:del>
      </w:ins>
      <w:ins w:id="566" w:author="michael marcus" w:date="2024-04-11T13:03:00Z">
        <w:del w:id="567" w:author="NACT" w:date="2024-04-15T17:19:00Z">
          <w:r w:rsidR="006E7AA5" w:rsidRPr="006E7AA5" w:rsidDel="00BA5F2A">
            <w:rPr>
              <w:rPrChange w:id="568" w:author="michael marcus" w:date="2024-04-11T13:09:00Z">
                <w:rPr>
                  <w:highlight w:val="cyan"/>
                </w:rPr>
              </w:rPrChange>
            </w:rPr>
            <w:delText xml:space="preserve">with different penetration losses. </w:delText>
          </w:r>
        </w:del>
      </w:ins>
      <w:ins w:id="569" w:author="michael marcus" w:date="2024-04-11T13:01:00Z">
        <w:del w:id="570" w:author="NACT" w:date="2024-04-15T17:19:00Z">
          <w:r w:rsidR="006E7AA5" w:rsidRPr="006E7AA5" w:rsidDel="00BA5F2A">
            <w:rPr>
              <w:rPrChange w:id="571" w:author="michael marcus" w:date="2024-04-11T13:09:00Z">
                <w:rPr>
                  <w:highlight w:val="cyan"/>
                </w:rPr>
              </w:rPrChange>
            </w:rPr>
            <w:delText xml:space="preserve">High efficiency buildings are also more common in </w:delText>
          </w:r>
        </w:del>
      </w:ins>
      <w:ins w:id="572" w:author="michael marcus" w:date="2024-04-11T13:03:00Z">
        <w:del w:id="573" w:author="NACT" w:date="2024-04-15T17:19:00Z">
          <w:r w:rsidR="006E7AA5" w:rsidRPr="006E7AA5" w:rsidDel="00BA5F2A">
            <w:rPr>
              <w:rPrChange w:id="574" w:author="michael marcus" w:date="2024-04-11T13:09:00Z">
                <w:rPr>
                  <w:highlight w:val="cyan"/>
                </w:rPr>
              </w:rPrChange>
            </w:rPr>
            <w:delText xml:space="preserve">densely population </w:delText>
          </w:r>
        </w:del>
      </w:ins>
      <w:ins w:id="575" w:author="michael marcus" w:date="2024-04-11T13:01:00Z">
        <w:del w:id="576" w:author="NACT" w:date="2024-04-15T17:19:00Z">
          <w:r w:rsidR="006E7AA5" w:rsidRPr="006E7AA5" w:rsidDel="00BA5F2A">
            <w:rPr>
              <w:rPrChange w:id="577" w:author="michael marcus" w:date="2024-04-11T13:09:00Z">
                <w:rPr>
                  <w:highlight w:val="cyan"/>
                </w:rPr>
              </w:rPrChange>
            </w:rPr>
            <w:delText>urbanized areas</w:delText>
          </w:r>
        </w:del>
      </w:ins>
      <w:ins w:id="578" w:author="michael marcus" w:date="2024-04-11T13:04:00Z">
        <w:del w:id="579" w:author="NACT" w:date="2024-04-15T17:19:00Z">
          <w:r w:rsidR="006E7AA5" w:rsidRPr="006E7AA5" w:rsidDel="00BA5F2A">
            <w:rPr>
              <w:rPrChange w:id="580" w:author="michael marcus" w:date="2024-04-11T13:09:00Z">
                <w:rPr>
                  <w:highlight w:val="cyan"/>
                </w:rPr>
              </w:rPrChange>
            </w:rPr>
            <w:delText>.  For these reason</w:delText>
          </w:r>
        </w:del>
      </w:ins>
      <w:ins w:id="581" w:author="michael marcus" w:date="2024-04-11T13:05:00Z">
        <w:del w:id="582" w:author="NACT" w:date="2024-04-15T17:19:00Z">
          <w:r w:rsidR="006E7AA5" w:rsidRPr="006E7AA5" w:rsidDel="00BA5F2A">
            <w:rPr>
              <w:rPrChange w:id="583" w:author="michael marcus" w:date="2024-04-11T13:09:00Z">
                <w:rPr>
                  <w:highlight w:val="cyan"/>
                </w:rPr>
              </w:rPrChange>
            </w:rPr>
            <w:delText>s,</w:delText>
          </w:r>
        </w:del>
      </w:ins>
      <w:ins w:id="584" w:author="michael marcus" w:date="2024-04-11T13:04:00Z">
        <w:del w:id="585" w:author="NACT" w:date="2024-04-15T17:19:00Z">
          <w:r w:rsidR="006E7AA5" w:rsidRPr="006E7AA5" w:rsidDel="00BA5F2A">
            <w:rPr>
              <w:rPrChange w:id="586" w:author="michael marcus" w:date="2024-04-11T13:09:00Z">
                <w:rPr>
                  <w:highlight w:val="cyan"/>
                </w:rPr>
              </w:rPrChange>
            </w:rPr>
            <w:delText xml:space="preserve"> the estimated number of devices may be </w:delText>
          </w:r>
        </w:del>
      </w:ins>
      <w:ins w:id="587" w:author="michael marcus" w:date="2024-04-11T13:05:00Z">
        <w:del w:id="588" w:author="NACT" w:date="2024-04-15T17:19:00Z">
          <w:r w:rsidR="006E7AA5" w:rsidRPr="006E7AA5" w:rsidDel="00BA5F2A">
            <w:rPr>
              <w:rPrChange w:id="589" w:author="michael marcus" w:date="2024-04-11T13:09:00Z">
                <w:rPr>
                  <w:highlight w:val="cyan"/>
                </w:rPr>
              </w:rPrChange>
            </w:rPr>
            <w:delText>underestimated.</w:delText>
          </w:r>
        </w:del>
      </w:ins>
      <w:commentRangeEnd w:id="477"/>
      <w:r w:rsidR="002D09F3">
        <w:rPr>
          <w:rStyle w:val="CommentReference"/>
        </w:rPr>
        <w:commentReference w:id="477"/>
      </w:r>
      <w:ins w:id="590" w:author="michael marcus" w:date="2024-04-11T13:05:00Z">
        <w:r w:rsidR="006E7AA5" w:rsidRPr="006E7AA5">
          <w:rPr>
            <w:rPrChange w:id="591" w:author="michael marcus" w:date="2024-04-11T13:09:00Z">
              <w:rPr>
                <w:highlight w:val="cyan"/>
              </w:rPr>
            </w:rPrChange>
          </w:rPr>
          <w:t xml:space="preserve"> </w:t>
        </w:r>
      </w:ins>
      <w:ins w:id="592" w:author="michael marcus" w:date="2024-04-11T13:04:00Z">
        <w:r w:rsidR="006E7AA5" w:rsidRPr="006E7AA5">
          <w:rPr>
            <w:rPrChange w:id="593" w:author="michael marcus" w:date="2024-04-11T13:09:00Z">
              <w:rPr>
                <w:highlight w:val="cyan"/>
              </w:rPr>
            </w:rPrChange>
          </w:rPr>
          <w:t xml:space="preserve"> </w:t>
        </w:r>
      </w:ins>
      <w:ins w:id="594" w:author="michael marcus" w:date="2024-04-09T16:35:00Z">
        <w:del w:id="595" w:author="FCC" w:date="2024-04-11T15:44:00Z">
          <w:r w:rsidR="001E2118" w:rsidRPr="006E7AA5" w:rsidDel="008465FF">
            <w:delText>As</w:delText>
          </w:r>
        </w:del>
      </w:ins>
      <w:ins w:id="596" w:author="NACT" w:date="2024-04-04T15:08:00Z">
        <w:del w:id="597" w:author="FCC" w:date="2024-04-11T15:44:00Z">
          <w:r w:rsidR="00AF5570" w:rsidRPr="006E7AA5" w:rsidDel="008465FF">
            <w:delText xml:space="preserve"> noted earlier</w:delText>
          </w:r>
        </w:del>
      </w:ins>
      <w:ins w:id="598" w:author="NACT" w:date="2024-04-04T15:10:00Z">
        <w:del w:id="599" w:author="FCC" w:date="2024-04-11T15:44:00Z">
          <w:r w:rsidR="00AF5570" w:rsidRPr="006E7AA5" w:rsidDel="008465FF">
            <w:delText xml:space="preserve">, the </w:delText>
          </w:r>
        </w:del>
      </w:ins>
      <w:ins w:id="600" w:author="NACT" w:date="2024-04-04T15:11:00Z">
        <w:del w:id="601" w:author="FCC" w:date="2024-04-11T15:44:00Z">
          <w:r w:rsidR="00AF5570" w:rsidRPr="006E7AA5" w:rsidDel="008465FF">
            <w:delText xml:space="preserve">number of devices that could operate </w:delText>
          </w:r>
        </w:del>
      </w:ins>
      <w:ins w:id="602" w:author="NACT" w:date="2024-04-04T15:12:00Z">
        <w:del w:id="603" w:author="FCC" w:date="2024-04-11T15:44:00Z">
          <w:r w:rsidR="00AF5570" w:rsidRPr="006E7AA5" w:rsidDel="008465FF">
            <w:delText>in a given area</w:delText>
          </w:r>
          <w:r w:rsidR="00AF5570" w:rsidDel="008465FF">
            <w:delText xml:space="preserve"> could be reduced somewhat due to </w:delText>
          </w:r>
        </w:del>
      </w:ins>
      <w:ins w:id="604" w:author="NACT" w:date="2024-04-04T15:13:00Z">
        <w:del w:id="605" w:author="FCC" w:date="2024-04-11T15:44:00Z">
          <w:r w:rsidR="00AF5570" w:rsidRPr="001D0F49" w:rsidDel="008465FF">
            <w:delText>aggregate effects</w:delText>
          </w:r>
        </w:del>
      </w:ins>
      <w:ins w:id="606" w:author="NACT" w:date="2024-04-04T15:12:00Z">
        <w:del w:id="607" w:author="FCC" w:date="2024-04-11T15:44:00Z">
          <w:r w:rsidR="00AF5570" w:rsidDel="008465FF">
            <w:delText xml:space="preserve"> </w:delText>
          </w:r>
        </w:del>
      </w:ins>
      <w:ins w:id="608" w:author="NACT" w:date="2024-04-04T15:13:00Z">
        <w:del w:id="609" w:author="FCC" w:date="2024-04-11T15:44:00Z">
          <w:r w:rsidR="00AF5570" w:rsidDel="008465FF">
            <w:delText>co</w:delText>
          </w:r>
        </w:del>
      </w:ins>
      <w:ins w:id="610" w:author="NACT" w:date="2024-04-04T15:14:00Z">
        <w:del w:id="611" w:author="FCC" w:date="2024-04-11T15:44:00Z">
          <w:r w:rsidR="00AF5570" w:rsidDel="008465FF">
            <w:delText>ntributed by</w:delText>
          </w:r>
        </w:del>
      </w:ins>
      <w:ins w:id="612" w:author="NACT" w:date="2024-04-04T15:10:00Z">
        <w:del w:id="613" w:author="FCC" w:date="2024-04-11T15:44:00Z">
          <w:r w:rsidR="00AF5570" w:rsidDel="008465FF">
            <w:delText xml:space="preserve"> other </w:delText>
          </w:r>
        </w:del>
      </w:ins>
      <w:ins w:id="614" w:author="michael marcus" w:date="2024-04-11T13:24:00Z">
        <w:del w:id="615" w:author="FCC" w:date="2024-04-11T15:44:00Z">
          <w:r w:rsidR="003068A9" w:rsidDel="008465FF">
            <w:delText xml:space="preserve">OOBE </w:delText>
          </w:r>
        </w:del>
      </w:ins>
      <w:ins w:id="616" w:author="NACT" w:date="2024-04-04T15:10:00Z">
        <w:del w:id="617" w:author="FCC" w:date="2024-04-11T15:44:00Z">
          <w:r w:rsidR="00AF5570" w:rsidDel="008465FF">
            <w:delText>interference sources</w:delText>
          </w:r>
        </w:del>
      </w:ins>
      <w:ins w:id="618" w:author="michael marcus" w:date="2024-04-11T13:23:00Z">
        <w:del w:id="619" w:author="FCC" w:date="2024-04-11T15:44:00Z">
          <w:r w:rsidR="003068A9" w:rsidDel="008465FF">
            <w:delText xml:space="preserve"> that the administration </w:delText>
          </w:r>
        </w:del>
      </w:ins>
      <w:ins w:id="620" w:author="michael marcus" w:date="2024-04-11T13:24:00Z">
        <w:del w:id="621" w:author="FCC" w:date="2024-04-11T15:44:00Z">
          <w:r w:rsidR="003068A9" w:rsidDel="008465FF">
            <w:delText>may</w:delText>
          </w:r>
        </w:del>
      </w:ins>
      <w:ins w:id="622" w:author="michael marcus" w:date="2024-04-11T13:23:00Z">
        <w:del w:id="623" w:author="FCC" w:date="2024-04-11T15:44:00Z">
          <w:r w:rsidR="003068A9" w:rsidDel="008465FF">
            <w:delText xml:space="preserve"> </w:delText>
          </w:r>
        </w:del>
      </w:ins>
      <w:ins w:id="624" w:author="michael marcus" w:date="2024-04-11T13:24:00Z">
        <w:del w:id="625" w:author="FCC" w:date="2024-04-11T15:44:00Z">
          <w:r w:rsidR="003068A9" w:rsidDel="008465FF">
            <w:delText>authorize</w:delText>
          </w:r>
        </w:del>
      </w:ins>
      <w:ins w:id="626" w:author="NACT" w:date="2024-04-04T15:20:00Z">
        <w:del w:id="627" w:author="FCC" w:date="2024-04-11T15:44:00Z">
          <w:r w:rsidR="00161C9C" w:rsidDel="008465FF">
            <w:delText>, since aggregation is not considered in this analysis</w:delText>
          </w:r>
        </w:del>
      </w:ins>
      <w:ins w:id="628" w:author="NACT" w:date="2024-04-04T15:14:00Z">
        <w:del w:id="629" w:author="FCC" w:date="2024-04-11T15:44:00Z">
          <w:r w:rsidR="00AF5570" w:rsidDel="008465FF">
            <w:delText>.</w:delText>
          </w:r>
        </w:del>
      </w:ins>
    </w:p>
    <w:p w14:paraId="5BD99F9F" w14:textId="77777777" w:rsidR="00EF332E" w:rsidRDefault="00EF332E" w:rsidP="008465FF">
      <w:pPr>
        <w:rPr>
          <w:ins w:id="630" w:author="michael marcus" w:date="2024-05-01T09:40:00Z"/>
        </w:rPr>
      </w:pPr>
    </w:p>
    <w:p w14:paraId="07A41D5C" w14:textId="12F8A996" w:rsidR="00EF332E" w:rsidRPr="006C5573" w:rsidRDefault="00EF332E" w:rsidP="00EF332E">
      <w:pPr>
        <w:rPr>
          <w:ins w:id="631" w:author="michael marcus" w:date="2024-05-01T09:40:00Z"/>
        </w:rPr>
      </w:pPr>
      <w:ins w:id="632" w:author="michael marcus" w:date="2024-05-01T09:40:00Z">
        <w:r>
          <w:t>Administrations may also wish to consider the types of buildings</w:t>
        </w:r>
      </w:ins>
      <w:ins w:id="633" w:author="michael marcus" w:date="2024-05-01T09:42:00Z">
        <w:r>
          <w:t xml:space="preserve">, </w:t>
        </w:r>
        <w:r>
          <w:rPr>
            <w:i/>
            <w:iCs/>
          </w:rPr>
          <w:t xml:space="preserve">e.g. </w:t>
        </w:r>
        <w:r w:rsidRPr="00EF332E">
          <w:rPr>
            <w:rPrChange w:id="634" w:author="michael marcus" w:date="2024-05-01T09:43:00Z">
              <w:rPr>
                <w:i/>
                <w:iCs/>
              </w:rPr>
            </w:rPrChange>
          </w:rPr>
          <w:t xml:space="preserve">traditional vs </w:t>
        </w:r>
      </w:ins>
      <w:ins w:id="635" w:author="michael marcus" w:date="2024-05-01T09:43:00Z">
        <w:r>
          <w:t xml:space="preserve">thermally </w:t>
        </w:r>
      </w:ins>
      <w:ins w:id="636" w:author="michael marcus" w:date="2024-05-01T09:42:00Z">
        <w:r w:rsidRPr="00EF332E">
          <w:rPr>
            <w:rPrChange w:id="637" w:author="michael marcus" w:date="2024-05-01T09:43:00Z">
              <w:rPr>
                <w:i/>
                <w:iCs/>
              </w:rPr>
            </w:rPrChange>
          </w:rPr>
          <w:t>efficien</w:t>
        </w:r>
      </w:ins>
      <w:ins w:id="638" w:author="michael marcus" w:date="2024-05-01T09:44:00Z">
        <w:r>
          <w:t xml:space="preserve">t, </w:t>
        </w:r>
      </w:ins>
      <w:ins w:id="639" w:author="michael marcus" w:date="2024-05-01T09:40:00Z">
        <w:r>
          <w:t xml:space="preserve">used </w:t>
        </w:r>
      </w:ins>
      <w:ins w:id="640" w:author="michael marcus" w:date="2024-05-01T09:45:00Z">
        <w:r w:rsidR="00D32DA7">
          <w:t xml:space="preserve">in urbanized areas with a possible high density of 24 GHz Beam WPT devices </w:t>
        </w:r>
      </w:ins>
      <w:ins w:id="641" w:author="michael marcus" w:date="2024-05-01T09:40:00Z">
        <w:r>
          <w:t>in their jurisdiction and consider how to model the BEL for high elevation angle OOBE in multistory buildings in such areas</w:t>
        </w:r>
      </w:ins>
      <w:ins w:id="642" w:author="michael marcus" w:date="2024-05-01T09:41:00Z">
        <w:r>
          <w:t xml:space="preserve"> in deciding what emission limit for 24 GHz WPT is appropriate in</w:t>
        </w:r>
      </w:ins>
      <w:ins w:id="643" w:author="michael marcus" w:date="2024-05-01T09:42:00Z">
        <w:r>
          <w:t xml:space="preserve"> </w:t>
        </w:r>
      </w:ins>
      <w:ins w:id="644" w:author="michael marcus" w:date="2024-05-01T09:41:00Z">
        <w:r>
          <w:t>their jurisdiction</w:t>
        </w:r>
      </w:ins>
      <w:ins w:id="645" w:author="michael marcus" w:date="2024-05-01T09:42:00Z">
        <w:r>
          <w:t>s</w:t>
        </w:r>
      </w:ins>
      <w:ins w:id="646" w:author="michael marcus" w:date="2024-05-01T09:40:00Z">
        <w:r>
          <w:t>.</w:t>
        </w:r>
      </w:ins>
    </w:p>
    <w:p w14:paraId="54EC5885" w14:textId="77777777" w:rsidR="00EF332E" w:rsidRDefault="00EF332E" w:rsidP="008465FF">
      <w:pPr>
        <w:rPr>
          <w:ins w:id="647" w:author="michael marcus" w:date="2024-05-01T09:40:00Z"/>
        </w:rPr>
      </w:pPr>
    </w:p>
    <w:p w14:paraId="7960BB25" w14:textId="6FDF4591" w:rsidR="00FB10EC" w:rsidDel="008465FF" w:rsidRDefault="00FB10EC" w:rsidP="008465FF">
      <w:pPr>
        <w:rPr>
          <w:ins w:id="648" w:author="michael marcus" w:date="2024-04-09T16:28:00Z"/>
          <w:del w:id="649" w:author="FCC" w:date="2024-04-11T15:44:00Z"/>
        </w:rPr>
      </w:pPr>
    </w:p>
    <w:p w14:paraId="3CED2002" w14:textId="713BC389" w:rsidR="000D43EF" w:rsidRPr="006C5573" w:rsidRDefault="00AF5570" w:rsidP="008465FF">
      <w:ins w:id="650" w:author="NACT" w:date="2024-04-04T15:14:00Z">
        <w:del w:id="651" w:author="FCC" w:date="2024-04-11T15:44:00Z">
          <w:r w:rsidDel="008465FF">
            <w:delText xml:space="preserve"> </w:delText>
          </w:r>
          <w:r w:rsidRPr="006E7AA5" w:rsidDel="008465FF">
            <w:delText xml:space="preserve">Finally, administrations </w:delText>
          </w:r>
        </w:del>
      </w:ins>
      <w:ins w:id="652" w:author="NACT" w:date="2024-04-04T15:16:00Z">
        <w:del w:id="653" w:author="FCC" w:date="2024-04-11T15:44:00Z">
          <w:r w:rsidRPr="006E7AA5" w:rsidDel="008465FF">
            <w:delText>need to</w:delText>
          </w:r>
        </w:del>
      </w:ins>
      <w:ins w:id="654" w:author="NACT" w:date="2024-04-04T15:14:00Z">
        <w:del w:id="655" w:author="FCC" w:date="2024-04-11T15:44:00Z">
          <w:r w:rsidRPr="006E7AA5" w:rsidDel="008465FF">
            <w:delText xml:space="preserve"> impose an </w:delText>
          </w:r>
        </w:del>
      </w:ins>
      <w:ins w:id="656" w:author="NACT" w:date="2024-04-04T15:10:00Z">
        <w:del w:id="657" w:author="FCC" w:date="2024-04-11T15:44:00Z">
          <w:r w:rsidRPr="006E7AA5" w:rsidDel="008465FF">
            <w:delText>effective means of controlling the number of devices in a given area and</w:delText>
          </w:r>
        </w:del>
      </w:ins>
      <w:ins w:id="658" w:author="michael marcus" w:date="2024-04-11T13:07:00Z">
        <w:del w:id="659" w:author="FCC" w:date="2024-04-11T15:44:00Z">
          <w:r w:rsidR="006E7AA5" w:rsidDel="008465FF">
            <w:delText xml:space="preserve"> </w:delText>
          </w:r>
        </w:del>
      </w:ins>
      <w:ins w:id="660" w:author="michael marcus" w:date="2024-04-11T13:06:00Z">
        <w:del w:id="661" w:author="FCC" w:date="2024-04-11T15:44:00Z">
          <w:r w:rsidR="006E7AA5" w:rsidDel="008465FF">
            <w:delText>limiting the use of s</w:delText>
          </w:r>
        </w:del>
      </w:ins>
      <w:ins w:id="662" w:author="michael marcus" w:date="2024-04-11T13:07:00Z">
        <w:del w:id="663" w:author="FCC" w:date="2024-04-11T15:44:00Z">
          <w:r w:rsidR="006E7AA5" w:rsidDel="008465FF">
            <w:delText xml:space="preserve">uch devices </w:delText>
          </w:r>
        </w:del>
      </w:ins>
      <w:ins w:id="664" w:author="NACT" w:date="2024-04-04T15:10:00Z">
        <w:del w:id="665" w:author="FCC" w:date="2024-04-11T15:44:00Z">
          <w:r w:rsidRPr="006E7AA5" w:rsidDel="008465FF">
            <w:delText xml:space="preserve"> </w:delText>
          </w:r>
        </w:del>
      </w:ins>
      <w:ins w:id="666" w:author="michael marcus" w:date="2024-04-11T13:07:00Z">
        <w:del w:id="667" w:author="FCC" w:date="2024-04-11T15:44:00Z">
          <w:r w:rsidR="006E7AA5" w:rsidDel="008465FF">
            <w:delText xml:space="preserve">to </w:delText>
          </w:r>
        </w:del>
      </w:ins>
      <w:ins w:id="668" w:author="NACT" w:date="2024-04-04T15:10:00Z">
        <w:del w:id="669" w:author="FCC" w:date="2024-04-11T15:44:00Z">
          <w:r w:rsidRPr="006E7AA5" w:rsidDel="008465FF">
            <w:delText>the use of devices indoor</w:delText>
          </w:r>
        </w:del>
      </w:ins>
      <w:ins w:id="670" w:author="michael marcus" w:date="2024-04-11T13:07:00Z">
        <w:del w:id="671" w:author="FCC" w:date="2024-04-11T15:44:00Z">
          <w:r w:rsidR="006E7AA5" w:rsidDel="008465FF">
            <w:delText xml:space="preserve"> areas</w:delText>
          </w:r>
        </w:del>
      </w:ins>
      <w:ins w:id="672" w:author="NACT" w:date="2024-04-04T15:10:00Z">
        <w:del w:id="673" w:author="FCC" w:date="2024-04-11T15:44:00Z">
          <w:r w:rsidRPr="006E7AA5" w:rsidDel="008465FF">
            <w:delText>s</w:delText>
          </w:r>
        </w:del>
      </w:ins>
      <w:ins w:id="674" w:author="NACT" w:date="2024-04-04T15:15:00Z">
        <w:del w:id="675" w:author="FCC" w:date="2024-04-11T15:44:00Z">
          <w:r w:rsidRPr="006E7AA5" w:rsidDel="008465FF">
            <w:delText xml:space="preserve">, </w:delText>
          </w:r>
        </w:del>
      </w:ins>
      <w:ins w:id="676" w:author="NACT" w:date="2024-04-04T15:10:00Z">
        <w:del w:id="677" w:author="FCC" w:date="2024-04-11T15:44:00Z">
          <w:r w:rsidRPr="006E7AA5" w:rsidDel="008465FF">
            <w:delText>such as a licensing regime</w:delText>
          </w:r>
        </w:del>
      </w:ins>
      <w:ins w:id="678" w:author="NACT" w:date="2024-04-04T15:15:00Z">
        <w:del w:id="679" w:author="FCC" w:date="2024-04-11T15:44:00Z">
          <w:r w:rsidRPr="006E7AA5" w:rsidDel="008465FF">
            <w:delText xml:space="preserve">, in order to ensure </w:delText>
          </w:r>
        </w:del>
      </w:ins>
      <w:ins w:id="680" w:author="NACT" w:date="2024-04-04T15:21:00Z">
        <w:del w:id="681" w:author="FCC" w:date="2024-04-11T15:44:00Z">
          <w:r w:rsidR="00161C9C" w:rsidRPr="006E7AA5" w:rsidDel="008465FF">
            <w:delText>that</w:delText>
          </w:r>
        </w:del>
      </w:ins>
      <w:ins w:id="682" w:author="NACT" w:date="2024-04-04T15:17:00Z">
        <w:del w:id="683" w:author="FCC" w:date="2024-04-11T15:44:00Z">
          <w:r w:rsidRPr="006E7AA5" w:rsidDel="008465FF">
            <w:delText xml:space="preserve"> </w:delText>
          </w:r>
        </w:del>
      </w:ins>
      <w:ins w:id="684" w:author="NACT" w:date="2024-04-04T15:21:00Z">
        <w:del w:id="685" w:author="FCC" w:date="2024-04-11T15:44:00Z">
          <w:r w:rsidR="00161C9C" w:rsidRPr="006E7AA5" w:rsidDel="008465FF">
            <w:delText xml:space="preserve">operation of EESS passive sensors in the 23.6-24.0 GHz </w:delText>
          </w:r>
        </w:del>
      </w:ins>
      <w:ins w:id="686" w:author="NACT" w:date="2024-04-04T15:22:00Z">
        <w:del w:id="687" w:author="FCC" w:date="2024-04-11T15:44:00Z">
          <w:r w:rsidR="00161C9C" w:rsidRPr="006E7AA5" w:rsidDel="008465FF">
            <w:delText>(</w:delText>
          </w:r>
        </w:del>
      </w:ins>
      <w:ins w:id="688" w:author="NACT" w:date="2024-04-04T15:21:00Z">
        <w:del w:id="689" w:author="FCC" w:date="2024-04-11T15:44:00Z">
          <w:r w:rsidR="00161C9C" w:rsidRPr="006E7AA5" w:rsidDel="008465FF">
            <w:delText>RR5.340</w:delText>
          </w:r>
        </w:del>
      </w:ins>
      <w:ins w:id="690" w:author="NACT" w:date="2024-04-04T15:22:00Z">
        <w:del w:id="691" w:author="FCC" w:date="2024-04-11T15:44:00Z">
          <w:r w:rsidR="00161C9C" w:rsidRPr="006E7AA5" w:rsidDel="008465FF">
            <w:delText>)</w:delText>
          </w:r>
        </w:del>
      </w:ins>
      <w:ins w:id="692" w:author="NACT" w:date="2024-04-04T15:21:00Z">
        <w:del w:id="693" w:author="FCC" w:date="2024-04-11T15:44:00Z">
          <w:r w:rsidR="00161C9C" w:rsidRPr="006E7AA5" w:rsidDel="008465FF">
            <w:delText xml:space="preserve"> band </w:delText>
          </w:r>
        </w:del>
      </w:ins>
      <w:ins w:id="694" w:author="NACT" w:date="2024-04-04T15:17:00Z">
        <w:del w:id="695" w:author="FCC" w:date="2024-04-11T15:44:00Z">
          <w:r w:rsidRPr="006E7AA5" w:rsidDel="008465FF">
            <w:delText>is protected from harmful interference</w:delText>
          </w:r>
          <w:r w:rsidR="00E10BA8" w:rsidRPr="006E7AA5" w:rsidDel="008465FF">
            <w:delText>.</w:delText>
          </w:r>
        </w:del>
      </w:ins>
      <w:ins w:id="696" w:author="NACT" w:date="2024-04-04T15:08:00Z">
        <w:del w:id="697" w:author="FCC" w:date="2024-04-11T15:44:00Z">
          <w:r w:rsidRPr="006E7AA5" w:rsidDel="008465FF">
            <w:delText xml:space="preserve"> </w:delText>
          </w:r>
        </w:del>
      </w:ins>
      <w:del w:id="698" w:author="FCC" w:date="2024-04-11T15:44:00Z">
        <w:r w:rsidR="000D43EF" w:rsidRPr="006E7AA5" w:rsidDel="008465FF">
          <w:rPr>
            <w:rPrChange w:id="699" w:author="michael marcus" w:date="2024-04-11T13:06:00Z">
              <w:rPr>
                <w:highlight w:val="yellow"/>
              </w:rPr>
            </w:rPrChange>
          </w:rPr>
          <w:delText>]</w:delText>
        </w:r>
      </w:del>
    </w:p>
    <w:p w14:paraId="6FF1CFB4" w14:textId="77777777" w:rsidR="000D43EF" w:rsidRDefault="000D43EF" w:rsidP="000D43EF">
      <w:pPr>
        <w:rPr>
          <w:ins w:id="700" w:author="michael marcus" w:date="2024-04-02T10:05:00Z"/>
        </w:rPr>
      </w:pPr>
      <w:r w:rsidRPr="006C5573">
        <w:rPr>
          <w:highlight w:val="yellow"/>
        </w:rPr>
        <w:t>[</w:t>
      </w:r>
      <w:r w:rsidRPr="006C5573">
        <w:rPr>
          <w:i/>
          <w:iCs/>
          <w:highlight w:val="yellow"/>
        </w:rPr>
        <w:t xml:space="preserve">Editor’s note: </w:t>
      </w:r>
      <w:r>
        <w:rPr>
          <w:i/>
          <w:iCs/>
          <w:highlight w:val="yellow"/>
        </w:rPr>
        <w:t xml:space="preserve">Views were expressed </w:t>
      </w:r>
      <w:r w:rsidRPr="006C5573">
        <w:rPr>
          <w:i/>
          <w:iCs/>
          <w:highlight w:val="yellow"/>
        </w:rPr>
        <w:t>that these conclusions are based on using the full EESS (passive) protection criteria to WPT. In addition, it should be stressed that all EESS (passive) sensors need to be protected from WPT emissions, hence meaning that the worst-case calculations should be taken for any conclusions. To this respect, already showing very low WPT densities in the Table above (e.g., 69 devices / km²) may argue for saying that WPT are not compatible with EESS (passive) at 24 GHz.</w:t>
      </w:r>
      <w:r w:rsidRPr="006C5573">
        <w:rPr>
          <w:highlight w:val="yellow"/>
        </w:rPr>
        <w:t>]</w:t>
      </w:r>
    </w:p>
    <w:p w14:paraId="6CF3DC1A" w14:textId="77777777" w:rsidR="00CE3D3D" w:rsidRDefault="00CE3D3D" w:rsidP="000D43EF">
      <w:pPr>
        <w:rPr>
          <w:ins w:id="701" w:author="michael marcus" w:date="2024-04-02T10:05:00Z"/>
        </w:rPr>
      </w:pPr>
    </w:p>
    <w:p w14:paraId="692F86ED" w14:textId="77777777" w:rsidR="00CE3D3D" w:rsidRDefault="00CE3D3D" w:rsidP="00CE3D3D">
      <w:pPr>
        <w:pStyle w:val="Heading2"/>
        <w:rPr>
          <w:ins w:id="702" w:author="michael marcus" w:date="2024-04-02T10:05:00Z"/>
        </w:rPr>
      </w:pPr>
      <w:ins w:id="703" w:author="michael marcus" w:date="2024-04-02T10:05:00Z">
        <w:r w:rsidRPr="001576E3">
          <w:t>A2.</w:t>
        </w:r>
        <w:r>
          <w:t>3</w:t>
        </w:r>
        <w:r w:rsidRPr="001576E3">
          <w:t xml:space="preserve"> RAS and Beam WPT</w:t>
        </w:r>
      </w:ins>
    </w:p>
    <w:p w14:paraId="5F58221D" w14:textId="77777777" w:rsidR="00CE3D3D" w:rsidRDefault="00CE3D3D" w:rsidP="00CE3D3D">
      <w:pPr>
        <w:rPr>
          <w:ins w:id="704" w:author="michael marcus" w:date="2024-04-02T10:05:00Z"/>
          <w:b/>
          <w:bCs/>
        </w:rPr>
      </w:pPr>
    </w:p>
    <w:p w14:paraId="5321A194" w14:textId="41230A8D" w:rsidR="00CE3D3D" w:rsidRDefault="00CE3D3D" w:rsidP="00CE3D3D">
      <w:pPr>
        <w:rPr>
          <w:ins w:id="705" w:author="michael marcus" w:date="2024-04-02T10:05:00Z"/>
        </w:rPr>
      </w:pPr>
      <w:ins w:id="706" w:author="michael marcus" w:date="2024-04-02T10:05:00Z">
        <w:r>
          <w:t xml:space="preserve">This section reviews the impact of 24 GHz Beam WPT on RAS facilities in the 23.6-24.0 GHz band that are located nearby.  The Beam WPT device is indoors and downward pointing as is shown in Figure A2.1.  The out-of-band power in the direction of RAS facilities is not from the main beam of the device, but from the out-of-band radiation pattern of this multielement antenna which is much less focused.  Table A2.3 shows that for distances of less than 1 km one Beam WPT device could cause interference.  Beam WPT devices further away have </w:t>
        </w:r>
        <w:del w:id="707" w:author="Behrooz Abiri" w:date="2024-04-09T10:25:00Z">
          <w:r w:rsidDel="00BE3DB1">
            <w:delText>much</w:delText>
          </w:r>
        </w:del>
      </w:ins>
      <w:ins w:id="708" w:author="Behrooz Abiri" w:date="2024-04-09T10:25:00Z">
        <w:r w:rsidR="00BE3DB1">
          <w:t>a</w:t>
        </w:r>
      </w:ins>
      <w:ins w:id="709" w:author="michael marcus" w:date="2024-04-02T10:05:00Z">
        <w:r>
          <w:t xml:space="preserve"> rapidly decreasing impact on RAS use because the total propagation loss as distances increase become the sum of a variety of propagation mechanisms and decreases with distance </w:t>
        </w:r>
        <w:del w:id="710" w:author="Behrooz Abiri" w:date="2024-04-09T10:26:00Z">
          <w:r w:rsidDel="00BE3DB1">
            <w:delText>much</w:delText>
          </w:r>
        </w:del>
      </w:ins>
      <w:ins w:id="711" w:author="Behrooz Abiri" w:date="2024-04-09T10:26:00Z">
        <w:r w:rsidR="00BE3DB1">
          <w:t>more</w:t>
        </w:r>
      </w:ins>
      <w:ins w:id="712" w:author="michael marcus" w:date="2024-04-02T10:05:00Z">
        <w:r>
          <w:t xml:space="preserve"> rapidly than the free space attenuation of P.525.</w:t>
        </w:r>
      </w:ins>
    </w:p>
    <w:p w14:paraId="4C408BF2" w14:textId="77777777" w:rsidR="00CE3D3D" w:rsidRDefault="00CE3D3D" w:rsidP="00CE3D3D">
      <w:pPr>
        <w:rPr>
          <w:ins w:id="713" w:author="michael marcus" w:date="2024-04-02T10:05:00Z"/>
        </w:rPr>
      </w:pPr>
    </w:p>
    <w:p w14:paraId="6345B34E" w14:textId="3B2B6DBB" w:rsidR="00CE3D3D" w:rsidRDefault="00CE3D3D" w:rsidP="00CE3D3D">
      <w:pPr>
        <w:rPr>
          <w:ins w:id="714" w:author="michael marcus" w:date="2024-04-02T10:05:00Z"/>
        </w:rPr>
      </w:pPr>
      <w:ins w:id="715" w:author="michael marcus" w:date="2024-04-02T10:05:00Z">
        <w:r>
          <w:t xml:space="preserve">Table A2.1 shows the path losses and net power reaching </w:t>
        </w:r>
        <w:del w:id="716" w:author="Behrooz Abiri" w:date="2024-04-09T10:26:00Z">
          <w:r w:rsidDel="00BE3DB1">
            <w:delText>eh</w:delText>
          </w:r>
        </w:del>
      </w:ins>
      <w:ins w:id="717" w:author="Behrooz Abiri" w:date="2024-04-09T10:26:00Z">
        <w:r w:rsidR="00BE3DB1">
          <w:t>an</w:t>
        </w:r>
      </w:ins>
      <w:ins w:id="718" w:author="michael marcus" w:date="2024-04-02T10:05:00Z">
        <w:r>
          <w:t xml:space="preserve"> RAS facility for the case of distances of 0.35</w:t>
        </w:r>
      </w:ins>
      <w:ins w:id="719" w:author="Behrooz Abiri" w:date="2024-04-09T10:28:00Z">
        <w:r w:rsidR="00BE3DB1">
          <w:t>km</w:t>
        </w:r>
      </w:ins>
      <w:ins w:id="720" w:author="michael marcus" w:date="2024-04-02T10:05:00Z">
        <w:r>
          <w:t>, 5</w:t>
        </w:r>
      </w:ins>
      <w:ins w:id="721" w:author="Behrooz Abiri" w:date="2024-04-09T10:28:00Z">
        <w:r w:rsidR="00BE3DB1">
          <w:t>km</w:t>
        </w:r>
      </w:ins>
      <w:ins w:id="722" w:author="michael marcus" w:date="2024-04-02T10:05:00Z">
        <w:r>
          <w:t>,</w:t>
        </w:r>
      </w:ins>
      <w:ins w:id="723" w:author="Behrooz Abiri" w:date="2024-04-09T10:27:00Z">
        <w:r w:rsidR="00BE3DB1">
          <w:t xml:space="preserve"> </w:t>
        </w:r>
      </w:ins>
      <w:ins w:id="724" w:author="michael marcus" w:date="2024-04-02T10:05:00Z">
        <w:r>
          <w:t>10</w:t>
        </w:r>
      </w:ins>
      <w:ins w:id="725" w:author="Behrooz Abiri" w:date="2024-04-09T10:28:00Z">
        <w:r w:rsidR="00BE3DB1">
          <w:t>km</w:t>
        </w:r>
      </w:ins>
      <w:ins w:id="726" w:author="michael marcus" w:date="2024-04-02T10:05:00Z">
        <w:r>
          <w:t>,</w:t>
        </w:r>
      </w:ins>
      <w:ins w:id="727" w:author="Behrooz Abiri" w:date="2024-04-09T10:27:00Z">
        <w:r w:rsidR="00BE3DB1">
          <w:t xml:space="preserve"> </w:t>
        </w:r>
      </w:ins>
      <w:ins w:id="728" w:author="michael marcus" w:date="2024-04-02T10:05:00Z">
        <w:r>
          <w:t>25</w:t>
        </w:r>
      </w:ins>
      <w:ins w:id="729" w:author="Behrooz Abiri" w:date="2024-04-09T10:28:00Z">
        <w:r w:rsidR="00BE3DB1">
          <w:t>km</w:t>
        </w:r>
      </w:ins>
      <w:ins w:id="730" w:author="michael marcus" w:date="2024-04-02T10:05:00Z">
        <w:r>
          <w:t>,</w:t>
        </w:r>
      </w:ins>
      <w:ins w:id="731" w:author="michael marcus" w:date="2024-04-02T10:09:00Z">
        <w:r w:rsidR="00C9499C">
          <w:t xml:space="preserve"> </w:t>
        </w:r>
      </w:ins>
      <w:ins w:id="732" w:author="michael marcus" w:date="2024-04-02T10:05:00Z">
        <w:r>
          <w:t xml:space="preserve">and 50 km.  Interference is possible from a single Beam WPT emitter at 0.35 km.  But at </w:t>
        </w:r>
        <w:proofErr w:type="gramStart"/>
        <w:r>
          <w:t>a distance of 5</w:t>
        </w:r>
        <w:proofErr w:type="gramEnd"/>
        <w:r>
          <w:t xml:space="preserve"> km</w:t>
        </w:r>
        <w:del w:id="733" w:author="Behrooz Abiri" w:date="2024-04-09T10:27:00Z">
          <w:r w:rsidDel="00BE3DB1">
            <w:delText>.</w:delText>
          </w:r>
        </w:del>
      </w:ins>
      <w:ins w:id="734" w:author="Behrooz Abiri" w:date="2024-04-09T10:27:00Z">
        <w:r w:rsidR="00BE3DB1">
          <w:t>,</w:t>
        </w:r>
      </w:ins>
      <w:ins w:id="735" w:author="michael marcus" w:date="2024-04-02T10:05:00Z">
        <w:r>
          <w:t xml:space="preserve"> over</w:t>
        </w:r>
      </w:ins>
      <w:ins w:id="736" w:author="michael marcus" w:date="2024-04-02T10:10:00Z">
        <w:r w:rsidR="00C9499C">
          <w:t xml:space="preserve"> </w:t>
        </w:r>
      </w:ins>
      <w:ins w:id="737" w:author="michael marcus" w:date="2024-04-02T10:05:00Z">
        <w:r>
          <w:t xml:space="preserve">1000 emitters at that distance would be necessary before interference resulted. </w:t>
        </w:r>
      </w:ins>
    </w:p>
    <w:p w14:paraId="03FCA2DD" w14:textId="77777777" w:rsidR="00CE3D3D" w:rsidRDefault="00CE3D3D" w:rsidP="00CE3D3D">
      <w:pPr>
        <w:spacing w:after="160" w:line="259" w:lineRule="auto"/>
        <w:rPr>
          <w:ins w:id="738" w:author="michael marcus" w:date="2024-04-02T10:05:00Z"/>
        </w:rPr>
      </w:pPr>
      <w:ins w:id="739" w:author="michael marcus" w:date="2024-04-02T10:05:00Z">
        <w:r>
          <w:br w:type="page"/>
        </w:r>
      </w:ins>
    </w:p>
    <w:p w14:paraId="0E009E81" w14:textId="77777777" w:rsidR="00CE3D3D" w:rsidRPr="00694441" w:rsidRDefault="00CE3D3D" w:rsidP="00CE3D3D">
      <w:pPr>
        <w:spacing w:after="160" w:line="259" w:lineRule="auto"/>
        <w:jc w:val="center"/>
        <w:rPr>
          <w:ins w:id="740" w:author="michael marcus" w:date="2024-04-02T10:05:00Z"/>
        </w:rPr>
      </w:pPr>
      <w:ins w:id="741" w:author="michael marcus" w:date="2024-04-02T10:05:00Z">
        <w:r w:rsidRPr="006C5573">
          <w:t>TABLE A2.</w:t>
        </w:r>
        <w:r>
          <w:t>3</w:t>
        </w:r>
      </w:ins>
    </w:p>
    <w:p w14:paraId="48CD6067" w14:textId="2A88C50E" w:rsidR="00CE3D3D" w:rsidRPr="006C5573" w:rsidRDefault="00CE3D3D" w:rsidP="00CE3D3D">
      <w:pPr>
        <w:pStyle w:val="Tabletitle"/>
        <w:rPr>
          <w:ins w:id="742" w:author="michael marcus" w:date="2024-04-02T10:05:00Z"/>
        </w:rPr>
      </w:pPr>
      <w:ins w:id="743" w:author="michael marcus" w:date="2024-04-02T10:05:00Z">
        <w:r>
          <w:t>Power budget for Bea</w:t>
        </w:r>
      </w:ins>
      <w:ins w:id="744" w:author="michael marcus" w:date="2024-04-02T10:09:00Z">
        <w:r w:rsidR="00C9499C">
          <w:t>m</w:t>
        </w:r>
      </w:ins>
      <w:ins w:id="745" w:author="michael marcus" w:date="2024-04-02T10:05:00Z">
        <w:r>
          <w:t xml:space="preserve"> WPT impact on Radio Astronomy</w:t>
        </w:r>
      </w:ins>
    </w:p>
    <w:tbl>
      <w:tblPr>
        <w:tblW w:w="9660" w:type="dxa"/>
        <w:tblLook w:val="04A0" w:firstRow="1" w:lastRow="0" w:firstColumn="1" w:lastColumn="0" w:noHBand="0" w:noVBand="1"/>
      </w:tblPr>
      <w:tblGrid>
        <w:gridCol w:w="4060"/>
        <w:gridCol w:w="1360"/>
        <w:gridCol w:w="1080"/>
        <w:gridCol w:w="1080"/>
        <w:gridCol w:w="1040"/>
        <w:gridCol w:w="1040"/>
      </w:tblGrid>
      <w:tr w:rsidR="00CE3D3D" w14:paraId="48F36FD8" w14:textId="77777777" w:rsidTr="007D7BB5">
        <w:trPr>
          <w:trHeight w:val="280"/>
          <w:ins w:id="746" w:author="michael marcus" w:date="2024-04-02T10:05:00Z"/>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F82956" w14:textId="77777777" w:rsidR="00CE3D3D" w:rsidRDefault="00CE3D3D" w:rsidP="007D7BB5">
            <w:pPr>
              <w:rPr>
                <w:ins w:id="747" w:author="michael marcus" w:date="2024-04-02T10:05:00Z"/>
                <w:color w:val="000000"/>
                <w:sz w:val="18"/>
                <w:szCs w:val="18"/>
              </w:rPr>
            </w:pPr>
            <w:ins w:id="748" w:author="michael marcus" w:date="2024-04-02T10:05:00Z">
              <w:r>
                <w:rPr>
                  <w:color w:val="000000"/>
                  <w:sz w:val="18"/>
                  <w:szCs w:val="18"/>
                </w:rPr>
                <w:t>Atmosphere conditions</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0567A86" w14:textId="77777777" w:rsidR="00CE3D3D" w:rsidRDefault="00CE3D3D" w:rsidP="007D7BB5">
            <w:pPr>
              <w:jc w:val="center"/>
              <w:rPr>
                <w:ins w:id="749" w:author="michael marcus" w:date="2024-04-02T10:05:00Z"/>
                <w:color w:val="000000"/>
                <w:sz w:val="18"/>
                <w:szCs w:val="18"/>
              </w:rPr>
            </w:pPr>
            <w:ins w:id="750" w:author="michael marcus" w:date="2024-04-02T10:05: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0A71595" w14:textId="77777777" w:rsidR="00CE3D3D" w:rsidRDefault="00CE3D3D" w:rsidP="007D7BB5">
            <w:pPr>
              <w:jc w:val="center"/>
              <w:rPr>
                <w:ins w:id="751" w:author="michael marcus" w:date="2024-04-02T10:05:00Z"/>
                <w:color w:val="000000"/>
                <w:sz w:val="18"/>
                <w:szCs w:val="18"/>
              </w:rPr>
            </w:pPr>
            <w:ins w:id="752" w:author="michael marcus" w:date="2024-04-02T10:05: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4F3EA19" w14:textId="77777777" w:rsidR="00CE3D3D" w:rsidRDefault="00CE3D3D" w:rsidP="007D7BB5">
            <w:pPr>
              <w:jc w:val="center"/>
              <w:rPr>
                <w:ins w:id="753" w:author="michael marcus" w:date="2024-04-02T10:05:00Z"/>
                <w:color w:val="000000"/>
                <w:sz w:val="18"/>
                <w:szCs w:val="18"/>
              </w:rPr>
            </w:pPr>
            <w:ins w:id="754" w:author="michael marcus" w:date="2024-04-02T10:05: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C6862F4" w14:textId="77777777" w:rsidR="00CE3D3D" w:rsidRDefault="00CE3D3D" w:rsidP="007D7BB5">
            <w:pPr>
              <w:jc w:val="center"/>
              <w:rPr>
                <w:ins w:id="755" w:author="michael marcus" w:date="2024-04-02T10:05:00Z"/>
                <w:color w:val="000000"/>
                <w:sz w:val="18"/>
                <w:szCs w:val="18"/>
              </w:rPr>
            </w:pPr>
            <w:ins w:id="756" w:author="michael marcus" w:date="2024-04-02T10:05: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BA8E203" w14:textId="77777777" w:rsidR="00CE3D3D" w:rsidRDefault="00CE3D3D" w:rsidP="007D7BB5">
            <w:pPr>
              <w:jc w:val="center"/>
              <w:rPr>
                <w:ins w:id="757" w:author="michael marcus" w:date="2024-04-02T10:05:00Z"/>
                <w:color w:val="000000"/>
                <w:sz w:val="18"/>
                <w:szCs w:val="18"/>
              </w:rPr>
            </w:pPr>
            <w:ins w:id="758" w:author="michael marcus" w:date="2024-04-02T10:05:00Z">
              <w:r>
                <w:rPr>
                  <w:color w:val="000000"/>
                  <w:sz w:val="18"/>
                  <w:szCs w:val="18"/>
                </w:rPr>
                <w:t>Dry</w:t>
              </w:r>
            </w:ins>
          </w:p>
        </w:tc>
      </w:tr>
      <w:tr w:rsidR="00CE3D3D" w14:paraId="6BF472C7" w14:textId="77777777" w:rsidTr="007D7BB5">
        <w:trPr>
          <w:trHeight w:val="280"/>
          <w:ins w:id="759"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E169ABE" w14:textId="77777777" w:rsidR="00CE3D3D" w:rsidRDefault="00CE3D3D" w:rsidP="007D7BB5">
            <w:pPr>
              <w:rPr>
                <w:ins w:id="760" w:author="michael marcus" w:date="2024-04-02T10:05:00Z"/>
                <w:b/>
                <w:bCs/>
                <w:color w:val="000000"/>
                <w:sz w:val="18"/>
                <w:szCs w:val="18"/>
              </w:rPr>
            </w:pPr>
            <w:ins w:id="761" w:author="michael marcus" w:date="2024-04-02T10:05:00Z">
              <w:r>
                <w:rPr>
                  <w:b/>
                  <w:bCs/>
                  <w:color w:val="000000"/>
                  <w:sz w:val="18"/>
                  <w:szCs w:val="18"/>
                </w:rPr>
                <w:t>Threshold Input Power (</w:t>
              </w:r>
              <w:proofErr w:type="spellStart"/>
              <w:r>
                <w:rPr>
                  <w:b/>
                  <w:bCs/>
                  <w:color w:val="000000"/>
                  <w:sz w:val="18"/>
                  <w:szCs w:val="18"/>
                </w:rPr>
                <w:t>dBW</w:t>
              </w:r>
              <w:proofErr w:type="spellEnd"/>
              <w:r>
                <w:rPr>
                  <w:b/>
                  <w:bCs/>
                  <w:color w:val="000000"/>
                  <w:sz w:val="18"/>
                  <w:szCs w:val="18"/>
                </w:rPr>
                <w:t>)</w:t>
              </w:r>
            </w:ins>
          </w:p>
        </w:tc>
        <w:tc>
          <w:tcPr>
            <w:tcW w:w="1360" w:type="dxa"/>
            <w:tcBorders>
              <w:top w:val="nil"/>
              <w:left w:val="nil"/>
              <w:bottom w:val="single" w:sz="4" w:space="0" w:color="auto"/>
              <w:right w:val="single" w:sz="4" w:space="0" w:color="auto"/>
            </w:tcBorders>
            <w:shd w:val="clear" w:color="auto" w:fill="auto"/>
            <w:vAlign w:val="center"/>
            <w:hideMark/>
          </w:tcPr>
          <w:p w14:paraId="043B4CBC" w14:textId="77777777" w:rsidR="00CE3D3D" w:rsidRDefault="00CE3D3D" w:rsidP="007D7BB5">
            <w:pPr>
              <w:jc w:val="center"/>
              <w:rPr>
                <w:ins w:id="762" w:author="michael marcus" w:date="2024-04-02T10:05:00Z"/>
                <w:b/>
                <w:bCs/>
                <w:color w:val="000000"/>
                <w:sz w:val="18"/>
                <w:szCs w:val="18"/>
              </w:rPr>
            </w:pPr>
            <w:ins w:id="763" w:author="michael marcus" w:date="2024-04-02T10:05: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71FB7660" w14:textId="77777777" w:rsidR="00CE3D3D" w:rsidRDefault="00CE3D3D" w:rsidP="007D7BB5">
            <w:pPr>
              <w:jc w:val="center"/>
              <w:rPr>
                <w:ins w:id="764" w:author="michael marcus" w:date="2024-04-02T10:05:00Z"/>
                <w:b/>
                <w:bCs/>
                <w:color w:val="000000"/>
                <w:sz w:val="18"/>
                <w:szCs w:val="18"/>
              </w:rPr>
            </w:pPr>
            <w:ins w:id="765" w:author="michael marcus" w:date="2024-04-02T10:05: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56F935E9" w14:textId="77777777" w:rsidR="00CE3D3D" w:rsidRDefault="00CE3D3D" w:rsidP="007D7BB5">
            <w:pPr>
              <w:jc w:val="center"/>
              <w:rPr>
                <w:ins w:id="766" w:author="michael marcus" w:date="2024-04-02T10:05:00Z"/>
                <w:b/>
                <w:bCs/>
                <w:color w:val="000000"/>
                <w:sz w:val="18"/>
                <w:szCs w:val="18"/>
              </w:rPr>
            </w:pPr>
            <w:ins w:id="767" w:author="michael marcus" w:date="2024-04-02T10:05: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31962135" w14:textId="77777777" w:rsidR="00CE3D3D" w:rsidRDefault="00CE3D3D" w:rsidP="007D7BB5">
            <w:pPr>
              <w:jc w:val="center"/>
              <w:rPr>
                <w:ins w:id="768" w:author="michael marcus" w:date="2024-04-02T10:05:00Z"/>
                <w:b/>
                <w:bCs/>
                <w:color w:val="000000"/>
                <w:sz w:val="18"/>
                <w:szCs w:val="18"/>
              </w:rPr>
            </w:pPr>
            <w:ins w:id="769" w:author="michael marcus" w:date="2024-04-02T10:05: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6784C7DE" w14:textId="77777777" w:rsidR="00CE3D3D" w:rsidRDefault="00CE3D3D" w:rsidP="007D7BB5">
            <w:pPr>
              <w:jc w:val="center"/>
              <w:rPr>
                <w:ins w:id="770" w:author="michael marcus" w:date="2024-04-02T10:05:00Z"/>
                <w:b/>
                <w:bCs/>
                <w:color w:val="000000"/>
                <w:sz w:val="18"/>
                <w:szCs w:val="18"/>
              </w:rPr>
            </w:pPr>
            <w:ins w:id="771" w:author="michael marcus" w:date="2024-04-02T10:05:00Z">
              <w:r>
                <w:rPr>
                  <w:b/>
                  <w:bCs/>
                  <w:color w:val="000000"/>
                  <w:sz w:val="18"/>
                  <w:szCs w:val="18"/>
                </w:rPr>
                <w:t>-195</w:t>
              </w:r>
            </w:ins>
          </w:p>
        </w:tc>
      </w:tr>
      <w:tr w:rsidR="00CE3D3D" w14:paraId="40A22A20" w14:textId="77777777" w:rsidTr="007D7BB5">
        <w:trPr>
          <w:trHeight w:val="280"/>
          <w:ins w:id="772"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BE4220C" w14:textId="77777777" w:rsidR="00CE3D3D" w:rsidRDefault="00CE3D3D" w:rsidP="007D7BB5">
            <w:pPr>
              <w:rPr>
                <w:ins w:id="773" w:author="michael marcus" w:date="2024-04-02T10:05:00Z"/>
                <w:color w:val="000000"/>
                <w:sz w:val="18"/>
                <w:szCs w:val="18"/>
              </w:rPr>
            </w:pPr>
            <w:ins w:id="774" w:author="michael marcus" w:date="2024-04-02T10:05:00Z">
              <w:r>
                <w:rPr>
                  <w:color w:val="000000"/>
                  <w:sz w:val="18"/>
                  <w:szCs w:val="18"/>
                </w:rPr>
                <w:t>RAS Antenna Gain at Horizontal (</w:t>
              </w:r>
              <w:proofErr w:type="spellStart"/>
              <w:r>
                <w:rPr>
                  <w:color w:val="000000"/>
                  <w:sz w:val="18"/>
                  <w:szCs w:val="18"/>
                </w:rPr>
                <w:t>dBi</w:t>
              </w:r>
              <w:proofErr w:type="spellEnd"/>
              <w:r>
                <w:rPr>
                  <w:color w:val="000000"/>
                  <w:sz w:val="18"/>
                  <w:szCs w:val="18"/>
                </w:rPr>
                <w:t>)</w:t>
              </w:r>
            </w:ins>
          </w:p>
        </w:tc>
        <w:tc>
          <w:tcPr>
            <w:tcW w:w="1360" w:type="dxa"/>
            <w:tcBorders>
              <w:top w:val="nil"/>
              <w:left w:val="nil"/>
              <w:bottom w:val="single" w:sz="4" w:space="0" w:color="auto"/>
              <w:right w:val="single" w:sz="4" w:space="0" w:color="auto"/>
            </w:tcBorders>
            <w:shd w:val="clear" w:color="auto" w:fill="auto"/>
            <w:vAlign w:val="center"/>
            <w:hideMark/>
          </w:tcPr>
          <w:p w14:paraId="19FAF377" w14:textId="77777777" w:rsidR="00CE3D3D" w:rsidRDefault="00CE3D3D" w:rsidP="007D7BB5">
            <w:pPr>
              <w:jc w:val="center"/>
              <w:rPr>
                <w:ins w:id="775" w:author="michael marcus" w:date="2024-04-02T10:05:00Z"/>
                <w:color w:val="000000"/>
                <w:sz w:val="18"/>
                <w:szCs w:val="18"/>
              </w:rPr>
            </w:pPr>
            <w:ins w:id="776"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4B5ACC2F" w14:textId="77777777" w:rsidR="00CE3D3D" w:rsidRDefault="00CE3D3D" w:rsidP="007D7BB5">
            <w:pPr>
              <w:jc w:val="center"/>
              <w:rPr>
                <w:ins w:id="777" w:author="michael marcus" w:date="2024-04-02T10:05:00Z"/>
                <w:color w:val="000000"/>
                <w:sz w:val="18"/>
                <w:szCs w:val="18"/>
              </w:rPr>
            </w:pPr>
            <w:ins w:id="778"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75580A80" w14:textId="77777777" w:rsidR="00CE3D3D" w:rsidRDefault="00CE3D3D" w:rsidP="007D7BB5">
            <w:pPr>
              <w:jc w:val="center"/>
              <w:rPr>
                <w:ins w:id="779" w:author="michael marcus" w:date="2024-04-02T10:05:00Z"/>
                <w:color w:val="000000"/>
                <w:sz w:val="18"/>
                <w:szCs w:val="18"/>
              </w:rPr>
            </w:pPr>
            <w:ins w:id="780" w:author="michael marcus" w:date="2024-04-02T10:05: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4D97D220" w14:textId="77777777" w:rsidR="00CE3D3D" w:rsidRDefault="00CE3D3D" w:rsidP="007D7BB5">
            <w:pPr>
              <w:jc w:val="center"/>
              <w:rPr>
                <w:ins w:id="781" w:author="michael marcus" w:date="2024-04-02T10:05:00Z"/>
                <w:color w:val="000000"/>
                <w:sz w:val="18"/>
                <w:szCs w:val="18"/>
              </w:rPr>
            </w:pPr>
            <w:ins w:id="782" w:author="michael marcus" w:date="2024-04-02T10:05: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5464F89B" w14:textId="77777777" w:rsidR="00CE3D3D" w:rsidRDefault="00CE3D3D" w:rsidP="007D7BB5">
            <w:pPr>
              <w:jc w:val="center"/>
              <w:rPr>
                <w:ins w:id="783" w:author="michael marcus" w:date="2024-04-02T10:05:00Z"/>
                <w:color w:val="000000"/>
                <w:sz w:val="18"/>
                <w:szCs w:val="18"/>
              </w:rPr>
            </w:pPr>
            <w:ins w:id="784" w:author="michael marcus" w:date="2024-04-02T10:05:00Z">
              <w:r>
                <w:rPr>
                  <w:color w:val="000000"/>
                  <w:sz w:val="18"/>
                  <w:szCs w:val="18"/>
                </w:rPr>
                <w:t>0.00</w:t>
              </w:r>
            </w:ins>
          </w:p>
        </w:tc>
      </w:tr>
      <w:tr w:rsidR="00CE3D3D" w14:paraId="71364999" w14:textId="77777777" w:rsidTr="007D7BB5">
        <w:trPr>
          <w:trHeight w:val="280"/>
          <w:ins w:id="785"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836E2F8" w14:textId="77777777" w:rsidR="00CE3D3D" w:rsidRDefault="00CE3D3D" w:rsidP="007D7BB5">
            <w:pPr>
              <w:rPr>
                <w:ins w:id="786" w:author="michael marcus" w:date="2024-04-02T10:05:00Z"/>
                <w:color w:val="000000"/>
                <w:sz w:val="18"/>
                <w:szCs w:val="18"/>
              </w:rPr>
            </w:pPr>
            <w:ins w:id="787" w:author="michael marcus" w:date="2024-04-02T10:05:00Z">
              <w:r>
                <w:rPr>
                  <w:color w:val="000000"/>
                  <w:sz w:val="18"/>
                  <w:szCs w:val="18"/>
                </w:rPr>
                <w:t>Observation Bandwidth (MHz)</w:t>
              </w:r>
            </w:ins>
          </w:p>
        </w:tc>
        <w:tc>
          <w:tcPr>
            <w:tcW w:w="1360" w:type="dxa"/>
            <w:tcBorders>
              <w:top w:val="nil"/>
              <w:left w:val="nil"/>
              <w:bottom w:val="single" w:sz="4" w:space="0" w:color="auto"/>
              <w:right w:val="single" w:sz="4" w:space="0" w:color="auto"/>
            </w:tcBorders>
            <w:shd w:val="clear" w:color="auto" w:fill="auto"/>
            <w:vAlign w:val="center"/>
            <w:hideMark/>
          </w:tcPr>
          <w:p w14:paraId="5CAE19A9" w14:textId="77777777" w:rsidR="00CE3D3D" w:rsidRDefault="00CE3D3D" w:rsidP="007D7BB5">
            <w:pPr>
              <w:jc w:val="center"/>
              <w:rPr>
                <w:ins w:id="788" w:author="michael marcus" w:date="2024-04-02T10:05:00Z"/>
                <w:color w:val="000000"/>
                <w:sz w:val="18"/>
                <w:szCs w:val="18"/>
              </w:rPr>
            </w:pPr>
            <w:ins w:id="789" w:author="michael marcus" w:date="2024-04-02T10:05: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1E1B52DF" w14:textId="77777777" w:rsidR="00CE3D3D" w:rsidRDefault="00CE3D3D" w:rsidP="007D7BB5">
            <w:pPr>
              <w:jc w:val="center"/>
              <w:rPr>
                <w:ins w:id="790" w:author="michael marcus" w:date="2024-04-02T10:05:00Z"/>
                <w:color w:val="000000"/>
                <w:sz w:val="18"/>
                <w:szCs w:val="18"/>
              </w:rPr>
            </w:pPr>
            <w:ins w:id="791" w:author="michael marcus" w:date="2024-04-02T10:05: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1946ECC3" w14:textId="77777777" w:rsidR="00CE3D3D" w:rsidRDefault="00CE3D3D" w:rsidP="007D7BB5">
            <w:pPr>
              <w:jc w:val="center"/>
              <w:rPr>
                <w:ins w:id="792" w:author="michael marcus" w:date="2024-04-02T10:05:00Z"/>
                <w:color w:val="000000"/>
                <w:sz w:val="18"/>
                <w:szCs w:val="18"/>
              </w:rPr>
            </w:pPr>
            <w:ins w:id="793" w:author="michael marcus" w:date="2024-04-02T10:05: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50F5ADB6" w14:textId="77777777" w:rsidR="00CE3D3D" w:rsidRDefault="00CE3D3D" w:rsidP="007D7BB5">
            <w:pPr>
              <w:jc w:val="center"/>
              <w:rPr>
                <w:ins w:id="794" w:author="michael marcus" w:date="2024-04-02T10:05:00Z"/>
                <w:color w:val="000000"/>
                <w:sz w:val="18"/>
                <w:szCs w:val="18"/>
              </w:rPr>
            </w:pPr>
            <w:ins w:id="795" w:author="michael marcus" w:date="2024-04-02T10:05: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7C15F3C8" w14:textId="77777777" w:rsidR="00CE3D3D" w:rsidRDefault="00CE3D3D" w:rsidP="007D7BB5">
            <w:pPr>
              <w:jc w:val="center"/>
              <w:rPr>
                <w:ins w:id="796" w:author="michael marcus" w:date="2024-04-02T10:05:00Z"/>
                <w:color w:val="000000"/>
                <w:sz w:val="18"/>
                <w:szCs w:val="18"/>
              </w:rPr>
            </w:pPr>
            <w:ins w:id="797" w:author="michael marcus" w:date="2024-04-02T10:05:00Z">
              <w:r>
                <w:rPr>
                  <w:color w:val="000000"/>
                  <w:sz w:val="18"/>
                  <w:szCs w:val="18"/>
                </w:rPr>
                <w:t>400.0</w:t>
              </w:r>
            </w:ins>
          </w:p>
        </w:tc>
      </w:tr>
      <w:tr w:rsidR="00CE3D3D" w14:paraId="5ACF8B68" w14:textId="77777777" w:rsidTr="007D7BB5">
        <w:trPr>
          <w:trHeight w:val="540"/>
          <w:ins w:id="798"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AB25BDB" w14:textId="208931B7" w:rsidR="00CE3D3D" w:rsidRDefault="00CE3D3D" w:rsidP="007D7BB5">
            <w:pPr>
              <w:rPr>
                <w:ins w:id="799" w:author="michael marcus" w:date="2024-04-02T10:05:00Z"/>
                <w:color w:val="000000"/>
                <w:sz w:val="18"/>
                <w:szCs w:val="18"/>
              </w:rPr>
            </w:pPr>
            <w:ins w:id="800" w:author="michael marcus" w:date="2024-04-02T10:05:00Z">
              <w:r>
                <w:rPr>
                  <w:color w:val="000000"/>
                  <w:sz w:val="18"/>
                  <w:szCs w:val="18"/>
                </w:rPr>
                <w:t>Threshold Input Spectral Power (</w:t>
              </w:r>
              <w:proofErr w:type="spellStart"/>
              <w:r>
                <w:rPr>
                  <w:color w:val="000000"/>
                  <w:sz w:val="18"/>
                  <w:szCs w:val="18"/>
                </w:rPr>
                <w:t>dBW</w:t>
              </w:r>
              <w:proofErr w:type="spellEnd"/>
              <w:r>
                <w:rPr>
                  <w:color w:val="000000"/>
                  <w:sz w:val="18"/>
                  <w:szCs w:val="18"/>
                </w:rPr>
                <w:t>/</w:t>
              </w:r>
              <w:proofErr w:type="gramStart"/>
              <w:r>
                <w:rPr>
                  <w:color w:val="000000"/>
                  <w:sz w:val="18"/>
                  <w:szCs w:val="18"/>
                </w:rPr>
                <w:t xml:space="preserve">MHz)   </w:t>
              </w:r>
              <w:proofErr w:type="gramEnd"/>
              <w:r>
                <w:rPr>
                  <w:color w:val="000000"/>
                  <w:sz w:val="18"/>
                  <w:szCs w:val="18"/>
                </w:rPr>
                <w:t xml:space="preserve">                                                                 RA.769-2</w:t>
              </w:r>
            </w:ins>
          </w:p>
        </w:tc>
        <w:tc>
          <w:tcPr>
            <w:tcW w:w="1360" w:type="dxa"/>
            <w:tcBorders>
              <w:top w:val="nil"/>
              <w:left w:val="nil"/>
              <w:bottom w:val="single" w:sz="4" w:space="0" w:color="auto"/>
              <w:right w:val="single" w:sz="4" w:space="0" w:color="auto"/>
            </w:tcBorders>
            <w:shd w:val="clear" w:color="auto" w:fill="auto"/>
            <w:vAlign w:val="center"/>
            <w:hideMark/>
          </w:tcPr>
          <w:p w14:paraId="377AC257" w14:textId="77777777" w:rsidR="00CE3D3D" w:rsidRDefault="00CE3D3D" w:rsidP="007D7BB5">
            <w:pPr>
              <w:jc w:val="center"/>
              <w:rPr>
                <w:ins w:id="801" w:author="michael marcus" w:date="2024-04-02T10:05:00Z"/>
                <w:color w:val="000000"/>
                <w:sz w:val="18"/>
                <w:szCs w:val="18"/>
              </w:rPr>
            </w:pPr>
            <w:ins w:id="802" w:author="michael marcus" w:date="2024-04-02T10:05: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7B7E5F04" w14:textId="77777777" w:rsidR="00CE3D3D" w:rsidRDefault="00CE3D3D" w:rsidP="007D7BB5">
            <w:pPr>
              <w:jc w:val="center"/>
              <w:rPr>
                <w:ins w:id="803" w:author="michael marcus" w:date="2024-04-02T10:05:00Z"/>
                <w:color w:val="000000"/>
                <w:sz w:val="18"/>
                <w:szCs w:val="18"/>
              </w:rPr>
            </w:pPr>
            <w:ins w:id="804" w:author="michael marcus" w:date="2024-04-02T10:05: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3A100D5F" w14:textId="77777777" w:rsidR="00CE3D3D" w:rsidRDefault="00CE3D3D" w:rsidP="007D7BB5">
            <w:pPr>
              <w:jc w:val="center"/>
              <w:rPr>
                <w:ins w:id="805" w:author="michael marcus" w:date="2024-04-02T10:05:00Z"/>
                <w:color w:val="000000"/>
                <w:sz w:val="18"/>
                <w:szCs w:val="18"/>
              </w:rPr>
            </w:pPr>
            <w:ins w:id="806" w:author="michael marcus" w:date="2024-04-02T10:05: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14DDC52A" w14:textId="77777777" w:rsidR="00CE3D3D" w:rsidRDefault="00CE3D3D" w:rsidP="007D7BB5">
            <w:pPr>
              <w:jc w:val="center"/>
              <w:rPr>
                <w:ins w:id="807" w:author="michael marcus" w:date="2024-04-02T10:05:00Z"/>
                <w:color w:val="000000"/>
                <w:sz w:val="18"/>
                <w:szCs w:val="18"/>
              </w:rPr>
            </w:pPr>
            <w:ins w:id="808" w:author="michael marcus" w:date="2024-04-02T10:05: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1AE192F5" w14:textId="77777777" w:rsidR="00CE3D3D" w:rsidRDefault="00CE3D3D" w:rsidP="007D7BB5">
            <w:pPr>
              <w:jc w:val="center"/>
              <w:rPr>
                <w:ins w:id="809" w:author="michael marcus" w:date="2024-04-02T10:05:00Z"/>
                <w:color w:val="000000"/>
                <w:sz w:val="18"/>
                <w:szCs w:val="18"/>
              </w:rPr>
            </w:pPr>
            <w:ins w:id="810" w:author="michael marcus" w:date="2024-04-02T10:05:00Z">
              <w:r>
                <w:rPr>
                  <w:color w:val="000000"/>
                  <w:sz w:val="18"/>
                  <w:szCs w:val="18"/>
                </w:rPr>
                <w:t>-221</w:t>
              </w:r>
            </w:ins>
          </w:p>
        </w:tc>
      </w:tr>
      <w:tr w:rsidR="00CE3D3D" w14:paraId="7B2362F6" w14:textId="77777777" w:rsidTr="007D7BB5">
        <w:trPr>
          <w:trHeight w:val="280"/>
          <w:ins w:id="811" w:author="michael marcus" w:date="2024-04-02T10:05:00Z"/>
        </w:trPr>
        <w:tc>
          <w:tcPr>
            <w:tcW w:w="4060" w:type="dxa"/>
            <w:tcBorders>
              <w:top w:val="nil"/>
              <w:left w:val="single" w:sz="4" w:space="0" w:color="auto"/>
              <w:bottom w:val="nil"/>
              <w:right w:val="single" w:sz="4" w:space="0" w:color="auto"/>
            </w:tcBorders>
            <w:shd w:val="clear" w:color="auto" w:fill="auto"/>
            <w:vAlign w:val="bottom"/>
            <w:hideMark/>
          </w:tcPr>
          <w:p w14:paraId="6723FCC8" w14:textId="77777777" w:rsidR="00CE3D3D" w:rsidRDefault="00CE3D3D" w:rsidP="007D7BB5">
            <w:pPr>
              <w:rPr>
                <w:ins w:id="812" w:author="michael marcus" w:date="2024-04-02T10:05:00Z"/>
                <w:b/>
                <w:bCs/>
                <w:color w:val="000000"/>
                <w:sz w:val="18"/>
                <w:szCs w:val="18"/>
              </w:rPr>
            </w:pPr>
            <w:ins w:id="813" w:author="michael marcus" w:date="2024-04-02T10:05:00Z">
              <w:r>
                <w:rPr>
                  <w:b/>
                  <w:bCs/>
                  <w:color w:val="000000"/>
                  <w:sz w:val="18"/>
                  <w:szCs w:val="18"/>
                </w:rPr>
                <w:t>Distance from RAS Antenna (Km)</w:t>
              </w:r>
            </w:ins>
          </w:p>
        </w:tc>
        <w:tc>
          <w:tcPr>
            <w:tcW w:w="1360" w:type="dxa"/>
            <w:tcBorders>
              <w:top w:val="nil"/>
              <w:left w:val="nil"/>
              <w:bottom w:val="nil"/>
              <w:right w:val="single" w:sz="4" w:space="0" w:color="auto"/>
            </w:tcBorders>
            <w:shd w:val="clear" w:color="auto" w:fill="auto"/>
            <w:vAlign w:val="center"/>
            <w:hideMark/>
          </w:tcPr>
          <w:p w14:paraId="6AA562FD" w14:textId="77777777" w:rsidR="00CE3D3D" w:rsidRDefault="00CE3D3D" w:rsidP="007D7BB5">
            <w:pPr>
              <w:jc w:val="center"/>
              <w:rPr>
                <w:ins w:id="814" w:author="michael marcus" w:date="2024-04-02T10:05:00Z"/>
                <w:b/>
                <w:bCs/>
                <w:color w:val="000000"/>
                <w:sz w:val="18"/>
                <w:szCs w:val="18"/>
              </w:rPr>
            </w:pPr>
            <w:ins w:id="815" w:author="michael marcus" w:date="2024-04-02T10:05:00Z">
              <w:r>
                <w:rPr>
                  <w:b/>
                  <w:bCs/>
                  <w:color w:val="000000"/>
                  <w:sz w:val="18"/>
                  <w:szCs w:val="18"/>
                </w:rPr>
                <w:t>0.35</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65D3780C" w14:textId="77777777" w:rsidR="00CE3D3D" w:rsidRDefault="00CE3D3D" w:rsidP="007D7BB5">
            <w:pPr>
              <w:jc w:val="center"/>
              <w:rPr>
                <w:ins w:id="816" w:author="michael marcus" w:date="2024-04-02T10:05:00Z"/>
                <w:b/>
                <w:bCs/>
                <w:color w:val="000000"/>
                <w:sz w:val="18"/>
                <w:szCs w:val="18"/>
              </w:rPr>
            </w:pPr>
            <w:ins w:id="817" w:author="michael marcus" w:date="2024-04-02T10:05:00Z">
              <w:r>
                <w:rPr>
                  <w:b/>
                  <w:bCs/>
                  <w:color w:val="000000"/>
                  <w:sz w:val="18"/>
                  <w:szCs w:val="18"/>
                </w:rPr>
                <w:t>5.00</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7CB15306" w14:textId="77777777" w:rsidR="00CE3D3D" w:rsidRDefault="00CE3D3D" w:rsidP="007D7BB5">
            <w:pPr>
              <w:jc w:val="center"/>
              <w:rPr>
                <w:ins w:id="818" w:author="michael marcus" w:date="2024-04-02T10:05:00Z"/>
                <w:b/>
                <w:bCs/>
                <w:color w:val="000000"/>
                <w:sz w:val="18"/>
                <w:szCs w:val="18"/>
              </w:rPr>
            </w:pPr>
            <w:ins w:id="819" w:author="michael marcus" w:date="2024-04-02T10:05:00Z">
              <w:r>
                <w:rPr>
                  <w:b/>
                  <w:bCs/>
                  <w:color w:val="000000"/>
                  <w:sz w:val="18"/>
                  <w:szCs w:val="18"/>
                </w:rPr>
                <w:t>10.00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39CB183F" w14:textId="77777777" w:rsidR="00CE3D3D" w:rsidRDefault="00CE3D3D" w:rsidP="007D7BB5">
            <w:pPr>
              <w:jc w:val="center"/>
              <w:rPr>
                <w:ins w:id="820" w:author="michael marcus" w:date="2024-04-02T10:05:00Z"/>
                <w:b/>
                <w:bCs/>
                <w:color w:val="000000"/>
                <w:sz w:val="18"/>
                <w:szCs w:val="18"/>
              </w:rPr>
            </w:pPr>
            <w:ins w:id="821" w:author="michael marcus" w:date="2024-04-02T10:05:00Z">
              <w:r>
                <w:rPr>
                  <w:b/>
                  <w:bCs/>
                  <w:color w:val="000000"/>
                  <w:sz w:val="18"/>
                  <w:szCs w:val="18"/>
                </w:rPr>
                <w:t>25.00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3F6E0786" w14:textId="77777777" w:rsidR="00CE3D3D" w:rsidRDefault="00CE3D3D" w:rsidP="007D7BB5">
            <w:pPr>
              <w:jc w:val="center"/>
              <w:rPr>
                <w:ins w:id="822" w:author="michael marcus" w:date="2024-04-02T10:05:00Z"/>
                <w:b/>
                <w:bCs/>
                <w:color w:val="000000"/>
                <w:sz w:val="18"/>
                <w:szCs w:val="18"/>
              </w:rPr>
            </w:pPr>
            <w:ins w:id="823" w:author="michael marcus" w:date="2024-04-02T10:05:00Z">
              <w:r>
                <w:rPr>
                  <w:b/>
                  <w:bCs/>
                  <w:color w:val="000000"/>
                  <w:sz w:val="18"/>
                  <w:szCs w:val="18"/>
                </w:rPr>
                <w:t>50.00</w:t>
              </w:r>
            </w:ins>
          </w:p>
        </w:tc>
      </w:tr>
      <w:tr w:rsidR="00CE3D3D" w14:paraId="6B1A6B21" w14:textId="77777777" w:rsidTr="007D7BB5">
        <w:trPr>
          <w:trHeight w:val="300"/>
          <w:ins w:id="824" w:author="michael marcus" w:date="2024-04-02T10:05:00Z"/>
        </w:trPr>
        <w:tc>
          <w:tcPr>
            <w:tcW w:w="4060" w:type="dxa"/>
            <w:tcBorders>
              <w:top w:val="single" w:sz="4" w:space="0" w:color="auto"/>
              <w:left w:val="single" w:sz="4" w:space="0" w:color="auto"/>
              <w:bottom w:val="single" w:sz="4" w:space="0" w:color="auto"/>
              <w:right w:val="nil"/>
            </w:tcBorders>
            <w:shd w:val="clear" w:color="000000" w:fill="FFEB9C"/>
            <w:vAlign w:val="bottom"/>
            <w:hideMark/>
          </w:tcPr>
          <w:p w14:paraId="17987BEB" w14:textId="77777777" w:rsidR="00CE3D3D" w:rsidRDefault="00CE3D3D" w:rsidP="007D7BB5">
            <w:pPr>
              <w:rPr>
                <w:ins w:id="825" w:author="michael marcus" w:date="2024-04-02T10:05:00Z"/>
                <w:color w:val="9C5700"/>
                <w:sz w:val="18"/>
                <w:szCs w:val="18"/>
              </w:rPr>
            </w:pPr>
            <w:ins w:id="826" w:author="michael marcus" w:date="2024-04-02T10:05:00Z">
              <w:r>
                <w:rPr>
                  <w:color w:val="9C5700"/>
                  <w:sz w:val="18"/>
                  <w:szCs w:val="18"/>
                </w:rPr>
                <w:t>ISM out of band EIRP</w:t>
              </w:r>
            </w:ins>
          </w:p>
        </w:tc>
        <w:tc>
          <w:tcPr>
            <w:tcW w:w="1360" w:type="dxa"/>
            <w:tcBorders>
              <w:top w:val="single" w:sz="4" w:space="0" w:color="auto"/>
              <w:left w:val="nil"/>
              <w:bottom w:val="single" w:sz="4" w:space="0" w:color="auto"/>
            </w:tcBorders>
            <w:shd w:val="clear" w:color="000000" w:fill="FFEB9C"/>
            <w:vAlign w:val="center"/>
            <w:hideMark/>
          </w:tcPr>
          <w:p w14:paraId="4FD6A649" w14:textId="77777777" w:rsidR="00CE3D3D" w:rsidRDefault="00CE3D3D" w:rsidP="007D7BB5">
            <w:pPr>
              <w:jc w:val="center"/>
              <w:rPr>
                <w:ins w:id="827" w:author="michael marcus" w:date="2024-04-02T10:05: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8B61608" w14:textId="77777777" w:rsidR="00CE3D3D" w:rsidRDefault="00CE3D3D" w:rsidP="007D7BB5">
            <w:pPr>
              <w:jc w:val="center"/>
              <w:rPr>
                <w:ins w:id="828" w:author="michael marcus" w:date="2024-04-02T10:05: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C783719" w14:textId="77777777" w:rsidR="00CE3D3D" w:rsidRDefault="00CE3D3D" w:rsidP="007D7BB5">
            <w:pPr>
              <w:jc w:val="center"/>
              <w:rPr>
                <w:ins w:id="829" w:author="michael marcus" w:date="2024-04-02T10:05:00Z"/>
                <w:color w:val="9C5700"/>
                <w:sz w:val="18"/>
                <w:szCs w:val="18"/>
              </w:rPr>
            </w:pPr>
          </w:p>
        </w:tc>
        <w:tc>
          <w:tcPr>
            <w:tcW w:w="1040" w:type="dxa"/>
            <w:tcBorders>
              <w:top w:val="single" w:sz="4" w:space="0" w:color="000000" w:themeColor="text1"/>
              <w:bottom w:val="single" w:sz="4" w:space="0" w:color="000000" w:themeColor="text1"/>
            </w:tcBorders>
            <w:shd w:val="clear" w:color="000000" w:fill="FFEB9C"/>
            <w:vAlign w:val="center"/>
            <w:hideMark/>
          </w:tcPr>
          <w:p w14:paraId="2AE6C693" w14:textId="77777777" w:rsidR="00CE3D3D" w:rsidRDefault="00CE3D3D" w:rsidP="007D7BB5">
            <w:pPr>
              <w:jc w:val="center"/>
              <w:rPr>
                <w:ins w:id="830" w:author="michael marcus" w:date="2024-04-02T10:05:00Z"/>
                <w:color w:val="9C5700"/>
                <w:sz w:val="18"/>
                <w:szCs w:val="18"/>
              </w:rPr>
            </w:pPr>
          </w:p>
        </w:tc>
        <w:tc>
          <w:tcPr>
            <w:tcW w:w="1040" w:type="dxa"/>
            <w:tcBorders>
              <w:top w:val="single" w:sz="4" w:space="0" w:color="000000" w:themeColor="text1"/>
              <w:bottom w:val="single" w:sz="4" w:space="0" w:color="000000" w:themeColor="text1"/>
              <w:right w:val="single" w:sz="4" w:space="0" w:color="000000" w:themeColor="text1"/>
            </w:tcBorders>
            <w:shd w:val="clear" w:color="000000" w:fill="FFEB9C"/>
            <w:vAlign w:val="center"/>
            <w:hideMark/>
          </w:tcPr>
          <w:p w14:paraId="725CBF0E" w14:textId="77777777" w:rsidR="00CE3D3D" w:rsidRDefault="00CE3D3D" w:rsidP="007D7BB5">
            <w:pPr>
              <w:jc w:val="center"/>
              <w:rPr>
                <w:ins w:id="831" w:author="michael marcus" w:date="2024-04-02T10:05:00Z"/>
                <w:color w:val="9C5700"/>
                <w:sz w:val="18"/>
                <w:szCs w:val="18"/>
              </w:rPr>
            </w:pPr>
          </w:p>
        </w:tc>
      </w:tr>
      <w:tr w:rsidR="00CE3D3D" w14:paraId="7878A05C" w14:textId="77777777" w:rsidTr="007D7BB5">
        <w:trPr>
          <w:trHeight w:val="540"/>
          <w:ins w:id="832"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6F8CB22B" w14:textId="77777777" w:rsidR="00CE3D3D" w:rsidRDefault="00CE3D3D" w:rsidP="007D7BB5">
            <w:pPr>
              <w:rPr>
                <w:ins w:id="833" w:author="michael marcus" w:date="2024-04-02T10:05:00Z"/>
                <w:color w:val="000000"/>
                <w:sz w:val="18"/>
                <w:szCs w:val="18"/>
              </w:rPr>
            </w:pPr>
            <w:ins w:id="834" w:author="michael marcus" w:date="2024-04-02T10:05:00Z">
              <w:r>
                <w:rPr>
                  <w:color w:val="000000"/>
                  <w:sz w:val="18"/>
                  <w:szCs w:val="18"/>
                </w:rPr>
                <w:t>The field strength levels of emissions which lie outside the 24 GHz band.  Field strength limit (</w:t>
              </w:r>
              <w:proofErr w:type="spellStart"/>
              <w:r>
                <w:rPr>
                  <w:color w:val="000000"/>
                  <w:sz w:val="18"/>
                  <w:szCs w:val="18"/>
                </w:rPr>
                <w:t>uV</w:t>
              </w:r>
              <w:proofErr w:type="spellEnd"/>
              <w:r>
                <w:rPr>
                  <w:color w:val="000000"/>
                  <w:sz w:val="18"/>
                  <w:szCs w:val="18"/>
                </w:rPr>
                <w:t>/m) FCC 18.305 Field Strength Limits</w:t>
              </w:r>
            </w:ins>
          </w:p>
        </w:tc>
        <w:tc>
          <w:tcPr>
            <w:tcW w:w="1360" w:type="dxa"/>
            <w:tcBorders>
              <w:top w:val="nil"/>
              <w:left w:val="nil"/>
              <w:bottom w:val="single" w:sz="4" w:space="0" w:color="auto"/>
              <w:right w:val="single" w:sz="4" w:space="0" w:color="auto"/>
            </w:tcBorders>
            <w:shd w:val="clear" w:color="auto" w:fill="auto"/>
            <w:vAlign w:val="center"/>
            <w:hideMark/>
          </w:tcPr>
          <w:p w14:paraId="039C0C18" w14:textId="77777777" w:rsidR="00CE3D3D" w:rsidRDefault="00CE3D3D" w:rsidP="007D7BB5">
            <w:pPr>
              <w:jc w:val="center"/>
              <w:rPr>
                <w:ins w:id="835" w:author="michael marcus" w:date="2024-04-02T10:05:00Z"/>
                <w:color w:val="000000"/>
                <w:sz w:val="18"/>
                <w:szCs w:val="18"/>
              </w:rPr>
            </w:pPr>
            <w:ins w:id="836" w:author="michael marcus" w:date="2024-04-02T10:05: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14889A8F" w14:textId="77777777" w:rsidR="00CE3D3D" w:rsidRDefault="00CE3D3D" w:rsidP="007D7BB5">
            <w:pPr>
              <w:jc w:val="center"/>
              <w:rPr>
                <w:ins w:id="837" w:author="michael marcus" w:date="2024-04-02T10:05:00Z"/>
                <w:color w:val="000000"/>
                <w:sz w:val="18"/>
                <w:szCs w:val="18"/>
              </w:rPr>
            </w:pPr>
            <w:ins w:id="838" w:author="michael marcus" w:date="2024-04-02T10:05: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79E2F5F" w14:textId="77777777" w:rsidR="00CE3D3D" w:rsidRDefault="00CE3D3D" w:rsidP="007D7BB5">
            <w:pPr>
              <w:jc w:val="center"/>
              <w:rPr>
                <w:ins w:id="839" w:author="michael marcus" w:date="2024-04-02T10:05:00Z"/>
                <w:color w:val="000000"/>
                <w:sz w:val="18"/>
                <w:szCs w:val="18"/>
              </w:rPr>
            </w:pPr>
            <w:ins w:id="840" w:author="michael marcus" w:date="2024-04-02T10:05: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6A8C3E07" w14:textId="77777777" w:rsidR="00CE3D3D" w:rsidRDefault="00CE3D3D" w:rsidP="007D7BB5">
            <w:pPr>
              <w:jc w:val="center"/>
              <w:rPr>
                <w:ins w:id="841" w:author="michael marcus" w:date="2024-04-02T10:05:00Z"/>
                <w:color w:val="000000"/>
                <w:sz w:val="18"/>
                <w:szCs w:val="18"/>
              </w:rPr>
            </w:pPr>
            <w:ins w:id="842" w:author="michael marcus" w:date="2024-04-02T10:05: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21348FAD" w14:textId="77777777" w:rsidR="00CE3D3D" w:rsidRDefault="00CE3D3D" w:rsidP="007D7BB5">
            <w:pPr>
              <w:jc w:val="center"/>
              <w:rPr>
                <w:ins w:id="843" w:author="michael marcus" w:date="2024-04-02T10:05:00Z"/>
                <w:color w:val="000000"/>
                <w:sz w:val="18"/>
                <w:szCs w:val="18"/>
              </w:rPr>
            </w:pPr>
            <w:ins w:id="844" w:author="michael marcus" w:date="2024-04-02T10:05:00Z">
              <w:r>
                <w:rPr>
                  <w:color w:val="000000"/>
                  <w:sz w:val="18"/>
                  <w:szCs w:val="18"/>
                </w:rPr>
                <w:t>25</w:t>
              </w:r>
            </w:ins>
          </w:p>
        </w:tc>
      </w:tr>
      <w:tr w:rsidR="00CE3D3D" w14:paraId="58B8D2B9" w14:textId="77777777" w:rsidTr="007D7BB5">
        <w:trPr>
          <w:trHeight w:val="280"/>
          <w:ins w:id="845"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6ACD252" w14:textId="77777777" w:rsidR="00CE3D3D" w:rsidRDefault="00CE3D3D" w:rsidP="007D7BB5">
            <w:pPr>
              <w:rPr>
                <w:ins w:id="846" w:author="michael marcus" w:date="2024-04-02T10:05:00Z"/>
                <w:color w:val="000000"/>
                <w:sz w:val="18"/>
                <w:szCs w:val="18"/>
              </w:rPr>
            </w:pPr>
            <w:ins w:id="847" w:author="michael marcus" w:date="2024-04-02T10:05:00Z">
              <w:r>
                <w:rPr>
                  <w:color w:val="000000"/>
                  <w:sz w:val="18"/>
                  <w:szCs w:val="18"/>
                </w:rPr>
                <w:t>Distance of Field strength limit (m)</w:t>
              </w:r>
            </w:ins>
          </w:p>
        </w:tc>
        <w:tc>
          <w:tcPr>
            <w:tcW w:w="1360" w:type="dxa"/>
            <w:tcBorders>
              <w:top w:val="nil"/>
              <w:left w:val="nil"/>
              <w:bottom w:val="single" w:sz="4" w:space="0" w:color="auto"/>
              <w:right w:val="single" w:sz="4" w:space="0" w:color="auto"/>
            </w:tcBorders>
            <w:shd w:val="clear" w:color="auto" w:fill="auto"/>
            <w:vAlign w:val="center"/>
            <w:hideMark/>
          </w:tcPr>
          <w:p w14:paraId="6F0D7904" w14:textId="77777777" w:rsidR="00CE3D3D" w:rsidRDefault="00CE3D3D" w:rsidP="007D7BB5">
            <w:pPr>
              <w:jc w:val="center"/>
              <w:rPr>
                <w:ins w:id="848" w:author="michael marcus" w:date="2024-04-02T10:05:00Z"/>
                <w:color w:val="000000"/>
                <w:sz w:val="18"/>
                <w:szCs w:val="18"/>
              </w:rPr>
            </w:pPr>
            <w:ins w:id="849"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72E87780" w14:textId="77777777" w:rsidR="00CE3D3D" w:rsidRDefault="00CE3D3D" w:rsidP="007D7BB5">
            <w:pPr>
              <w:jc w:val="center"/>
              <w:rPr>
                <w:ins w:id="850" w:author="michael marcus" w:date="2024-04-02T10:05:00Z"/>
                <w:color w:val="000000"/>
                <w:sz w:val="18"/>
                <w:szCs w:val="18"/>
              </w:rPr>
            </w:pPr>
            <w:ins w:id="851"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5B3D5CAA" w14:textId="77777777" w:rsidR="00CE3D3D" w:rsidRDefault="00CE3D3D" w:rsidP="007D7BB5">
            <w:pPr>
              <w:jc w:val="center"/>
              <w:rPr>
                <w:ins w:id="852" w:author="michael marcus" w:date="2024-04-02T10:05:00Z"/>
                <w:color w:val="000000"/>
                <w:sz w:val="18"/>
                <w:szCs w:val="18"/>
              </w:rPr>
            </w:pPr>
            <w:ins w:id="853" w:author="michael marcus" w:date="2024-04-02T10:05: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5C18C6A4" w14:textId="77777777" w:rsidR="00CE3D3D" w:rsidRDefault="00CE3D3D" w:rsidP="007D7BB5">
            <w:pPr>
              <w:jc w:val="center"/>
              <w:rPr>
                <w:ins w:id="854" w:author="michael marcus" w:date="2024-04-02T10:05:00Z"/>
                <w:color w:val="000000"/>
                <w:sz w:val="18"/>
                <w:szCs w:val="18"/>
              </w:rPr>
            </w:pPr>
            <w:ins w:id="855" w:author="michael marcus" w:date="2024-04-02T10:05: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3D895619" w14:textId="77777777" w:rsidR="00CE3D3D" w:rsidRDefault="00CE3D3D" w:rsidP="007D7BB5">
            <w:pPr>
              <w:jc w:val="center"/>
              <w:rPr>
                <w:ins w:id="856" w:author="michael marcus" w:date="2024-04-02T10:05:00Z"/>
                <w:color w:val="000000"/>
                <w:sz w:val="18"/>
                <w:szCs w:val="18"/>
              </w:rPr>
            </w:pPr>
            <w:ins w:id="857" w:author="michael marcus" w:date="2024-04-02T10:05:00Z">
              <w:r>
                <w:rPr>
                  <w:color w:val="000000"/>
                  <w:sz w:val="18"/>
                  <w:szCs w:val="18"/>
                </w:rPr>
                <w:t>300</w:t>
              </w:r>
            </w:ins>
          </w:p>
        </w:tc>
      </w:tr>
      <w:tr w:rsidR="00CE3D3D" w14:paraId="704818D5" w14:textId="77777777" w:rsidTr="007D7BB5">
        <w:trPr>
          <w:trHeight w:val="540"/>
          <w:ins w:id="858"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578F4A6" w14:textId="77777777" w:rsidR="00CE3D3D" w:rsidRDefault="00CE3D3D" w:rsidP="007D7BB5">
            <w:pPr>
              <w:rPr>
                <w:ins w:id="859" w:author="michael marcus" w:date="2024-04-02T10:05:00Z"/>
                <w:color w:val="000000"/>
                <w:sz w:val="18"/>
                <w:szCs w:val="18"/>
              </w:rPr>
            </w:pPr>
            <w:ins w:id="860" w:author="michael marcus" w:date="2024-04-02T10:05:00Z">
              <w:r>
                <w:rPr>
                  <w:color w:val="000000"/>
                  <w:sz w:val="18"/>
                  <w:szCs w:val="18"/>
                </w:rPr>
                <w:t>EIRP (dBm) out of band per 1 MHz = 10*log10(4*pi*E^2*distance^2 / 0.377).  Also see NTIA Technical Memorandum TM-10-469 Eq-59</w:t>
              </w:r>
            </w:ins>
          </w:p>
        </w:tc>
        <w:tc>
          <w:tcPr>
            <w:tcW w:w="1360" w:type="dxa"/>
            <w:tcBorders>
              <w:top w:val="nil"/>
              <w:left w:val="nil"/>
              <w:bottom w:val="single" w:sz="4" w:space="0" w:color="auto"/>
              <w:right w:val="single" w:sz="4" w:space="0" w:color="auto"/>
            </w:tcBorders>
            <w:shd w:val="clear" w:color="auto" w:fill="auto"/>
            <w:vAlign w:val="center"/>
            <w:hideMark/>
          </w:tcPr>
          <w:p w14:paraId="4C4E5E4B" w14:textId="77777777" w:rsidR="00CE3D3D" w:rsidRDefault="00CE3D3D" w:rsidP="007D7BB5">
            <w:pPr>
              <w:jc w:val="center"/>
              <w:rPr>
                <w:ins w:id="861" w:author="michael marcus" w:date="2024-04-02T10:05:00Z"/>
                <w:color w:val="000000"/>
                <w:sz w:val="18"/>
                <w:szCs w:val="18"/>
              </w:rPr>
            </w:pPr>
            <w:ins w:id="862" w:author="michael marcus" w:date="2024-04-02T10:05: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758442DA" w14:textId="77777777" w:rsidR="00CE3D3D" w:rsidRDefault="00CE3D3D" w:rsidP="007D7BB5">
            <w:pPr>
              <w:jc w:val="center"/>
              <w:rPr>
                <w:ins w:id="863" w:author="michael marcus" w:date="2024-04-02T10:05:00Z"/>
                <w:color w:val="000000"/>
                <w:sz w:val="18"/>
                <w:szCs w:val="18"/>
              </w:rPr>
            </w:pPr>
            <w:ins w:id="864" w:author="michael marcus" w:date="2024-04-02T10:05: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6E059CB4" w14:textId="77777777" w:rsidR="00CE3D3D" w:rsidRDefault="00CE3D3D" w:rsidP="007D7BB5">
            <w:pPr>
              <w:jc w:val="center"/>
              <w:rPr>
                <w:ins w:id="865" w:author="michael marcus" w:date="2024-04-02T10:05:00Z"/>
                <w:color w:val="000000"/>
                <w:sz w:val="18"/>
                <w:szCs w:val="18"/>
              </w:rPr>
            </w:pPr>
            <w:ins w:id="866" w:author="michael marcus" w:date="2024-04-02T10:05: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68599ACD" w14:textId="77777777" w:rsidR="00CE3D3D" w:rsidRDefault="00CE3D3D" w:rsidP="007D7BB5">
            <w:pPr>
              <w:jc w:val="center"/>
              <w:rPr>
                <w:ins w:id="867" w:author="michael marcus" w:date="2024-04-02T10:05:00Z"/>
                <w:color w:val="000000"/>
                <w:sz w:val="18"/>
                <w:szCs w:val="18"/>
              </w:rPr>
            </w:pPr>
            <w:ins w:id="868" w:author="michael marcus" w:date="2024-04-02T10:05: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50949C96" w14:textId="77777777" w:rsidR="00CE3D3D" w:rsidRDefault="00CE3D3D" w:rsidP="007D7BB5">
            <w:pPr>
              <w:jc w:val="center"/>
              <w:rPr>
                <w:ins w:id="869" w:author="michael marcus" w:date="2024-04-02T10:05:00Z"/>
                <w:color w:val="000000"/>
                <w:sz w:val="18"/>
                <w:szCs w:val="18"/>
              </w:rPr>
            </w:pPr>
            <w:ins w:id="870" w:author="michael marcus" w:date="2024-04-02T10:05:00Z">
              <w:r>
                <w:rPr>
                  <w:color w:val="000000"/>
                  <w:sz w:val="18"/>
                  <w:szCs w:val="18"/>
                </w:rPr>
                <w:t>-27.27</w:t>
              </w:r>
            </w:ins>
          </w:p>
        </w:tc>
      </w:tr>
      <w:tr w:rsidR="00CE3D3D" w14:paraId="38DE9437" w14:textId="77777777" w:rsidTr="007D7BB5">
        <w:trPr>
          <w:trHeight w:val="280"/>
          <w:ins w:id="871"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8ED8444" w14:textId="77777777" w:rsidR="00CE3D3D" w:rsidRDefault="00CE3D3D" w:rsidP="007D7BB5">
            <w:pPr>
              <w:rPr>
                <w:ins w:id="872" w:author="michael marcus" w:date="2024-04-02T10:05:00Z"/>
                <w:color w:val="000000"/>
                <w:sz w:val="18"/>
                <w:szCs w:val="18"/>
              </w:rPr>
            </w:pPr>
            <w:ins w:id="873" w:author="michael marcus" w:date="2024-04-02T10:05:00Z">
              <w:r>
                <w:rPr>
                  <w:color w:val="000000"/>
                  <w:sz w:val="18"/>
                  <w:szCs w:val="18"/>
                </w:rPr>
                <w:t>Device EIRP (dB(W/MHz)</w:t>
              </w:r>
            </w:ins>
          </w:p>
        </w:tc>
        <w:tc>
          <w:tcPr>
            <w:tcW w:w="1360" w:type="dxa"/>
            <w:tcBorders>
              <w:top w:val="nil"/>
              <w:left w:val="nil"/>
              <w:bottom w:val="single" w:sz="4" w:space="0" w:color="auto"/>
              <w:right w:val="single" w:sz="4" w:space="0" w:color="auto"/>
            </w:tcBorders>
            <w:shd w:val="clear" w:color="auto" w:fill="auto"/>
            <w:vAlign w:val="center"/>
            <w:hideMark/>
          </w:tcPr>
          <w:p w14:paraId="6AF7D2EE" w14:textId="77777777" w:rsidR="00CE3D3D" w:rsidRDefault="00CE3D3D" w:rsidP="007D7BB5">
            <w:pPr>
              <w:jc w:val="center"/>
              <w:rPr>
                <w:ins w:id="874" w:author="michael marcus" w:date="2024-04-02T10:05:00Z"/>
                <w:color w:val="000000"/>
                <w:sz w:val="18"/>
                <w:szCs w:val="18"/>
              </w:rPr>
            </w:pPr>
            <w:ins w:id="875" w:author="michael marcus" w:date="2024-04-02T10:05: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4063F770" w14:textId="77777777" w:rsidR="00CE3D3D" w:rsidRDefault="00CE3D3D" w:rsidP="007D7BB5">
            <w:pPr>
              <w:jc w:val="center"/>
              <w:rPr>
                <w:ins w:id="876" w:author="michael marcus" w:date="2024-04-02T10:05:00Z"/>
                <w:color w:val="000000"/>
                <w:sz w:val="18"/>
                <w:szCs w:val="18"/>
              </w:rPr>
            </w:pPr>
            <w:ins w:id="877" w:author="michael marcus" w:date="2024-04-02T10:05: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56184AA5" w14:textId="77777777" w:rsidR="00CE3D3D" w:rsidRDefault="00CE3D3D" w:rsidP="007D7BB5">
            <w:pPr>
              <w:jc w:val="center"/>
              <w:rPr>
                <w:ins w:id="878" w:author="michael marcus" w:date="2024-04-02T10:05:00Z"/>
                <w:color w:val="000000"/>
                <w:sz w:val="18"/>
                <w:szCs w:val="18"/>
              </w:rPr>
            </w:pPr>
            <w:ins w:id="879" w:author="michael marcus" w:date="2024-04-02T10:05:00Z">
              <w:r>
                <w:rPr>
                  <w:color w:val="000000"/>
                  <w:sz w:val="18"/>
                  <w:szCs w:val="18"/>
                </w:rPr>
                <w:t>-57.27</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7CF4764D" w14:textId="77777777" w:rsidR="00CE3D3D" w:rsidRDefault="00CE3D3D" w:rsidP="007D7BB5">
            <w:pPr>
              <w:jc w:val="center"/>
              <w:rPr>
                <w:ins w:id="880" w:author="michael marcus" w:date="2024-04-02T10:05:00Z"/>
                <w:color w:val="000000"/>
                <w:sz w:val="18"/>
                <w:szCs w:val="18"/>
              </w:rPr>
            </w:pPr>
            <w:ins w:id="881" w:author="michael marcus" w:date="2024-04-02T10:05:00Z">
              <w:r>
                <w:rPr>
                  <w:color w:val="000000"/>
                  <w:sz w:val="18"/>
                  <w:szCs w:val="18"/>
                </w:rPr>
                <w:t>-57.27</w:t>
              </w:r>
            </w:ins>
          </w:p>
        </w:tc>
        <w:tc>
          <w:tcPr>
            <w:tcW w:w="1040" w:type="dxa"/>
            <w:tcBorders>
              <w:top w:val="nil"/>
              <w:left w:val="nil"/>
              <w:bottom w:val="single" w:sz="4" w:space="0" w:color="auto"/>
              <w:right w:val="single" w:sz="4" w:space="0" w:color="auto"/>
            </w:tcBorders>
            <w:shd w:val="clear" w:color="auto" w:fill="auto"/>
            <w:vAlign w:val="center"/>
            <w:hideMark/>
          </w:tcPr>
          <w:p w14:paraId="496B6A6C" w14:textId="77777777" w:rsidR="00CE3D3D" w:rsidRDefault="00CE3D3D" w:rsidP="007D7BB5">
            <w:pPr>
              <w:jc w:val="center"/>
              <w:rPr>
                <w:ins w:id="882" w:author="michael marcus" w:date="2024-04-02T10:05:00Z"/>
                <w:color w:val="000000"/>
                <w:sz w:val="18"/>
                <w:szCs w:val="18"/>
              </w:rPr>
            </w:pPr>
            <w:ins w:id="883" w:author="michael marcus" w:date="2024-04-02T10:05:00Z">
              <w:r>
                <w:rPr>
                  <w:color w:val="000000"/>
                  <w:sz w:val="18"/>
                  <w:szCs w:val="18"/>
                </w:rPr>
                <w:t>-57.27</w:t>
              </w:r>
            </w:ins>
          </w:p>
        </w:tc>
      </w:tr>
      <w:tr w:rsidR="00CE3D3D" w14:paraId="0B14DB96" w14:textId="77777777" w:rsidTr="007D7BB5">
        <w:trPr>
          <w:trHeight w:val="300"/>
          <w:ins w:id="884" w:author="michael marcus" w:date="2024-04-02T10:05:00Z"/>
        </w:trPr>
        <w:tc>
          <w:tcPr>
            <w:tcW w:w="4060" w:type="dxa"/>
            <w:tcBorders>
              <w:top w:val="nil"/>
              <w:left w:val="single" w:sz="4" w:space="0" w:color="auto"/>
              <w:bottom w:val="single" w:sz="4" w:space="0" w:color="auto"/>
              <w:right w:val="nil"/>
            </w:tcBorders>
            <w:shd w:val="clear" w:color="000000" w:fill="FFEB9C"/>
            <w:vAlign w:val="bottom"/>
            <w:hideMark/>
          </w:tcPr>
          <w:p w14:paraId="4DE8D9CC" w14:textId="77777777" w:rsidR="00CE3D3D" w:rsidRDefault="00CE3D3D" w:rsidP="007D7BB5">
            <w:pPr>
              <w:rPr>
                <w:ins w:id="885" w:author="michael marcus" w:date="2024-04-02T10:05:00Z"/>
                <w:b/>
                <w:bCs/>
                <w:color w:val="9C5700"/>
                <w:sz w:val="18"/>
                <w:szCs w:val="18"/>
              </w:rPr>
            </w:pPr>
            <w:ins w:id="886" w:author="michael marcus" w:date="2024-04-02T10:05:00Z">
              <w:r>
                <w:rPr>
                  <w:b/>
                  <w:bCs/>
                  <w:color w:val="9C5700"/>
                  <w:sz w:val="18"/>
                  <w:szCs w:val="18"/>
                </w:rPr>
                <w:t>Losses</w:t>
              </w:r>
            </w:ins>
          </w:p>
        </w:tc>
        <w:tc>
          <w:tcPr>
            <w:tcW w:w="1360" w:type="dxa"/>
            <w:tcBorders>
              <w:top w:val="nil"/>
              <w:left w:val="nil"/>
              <w:bottom w:val="single" w:sz="4" w:space="0" w:color="auto"/>
            </w:tcBorders>
            <w:shd w:val="clear" w:color="000000" w:fill="FFEB9C"/>
            <w:vAlign w:val="center"/>
            <w:hideMark/>
          </w:tcPr>
          <w:p w14:paraId="78F83C73" w14:textId="77777777" w:rsidR="00CE3D3D" w:rsidRDefault="00CE3D3D" w:rsidP="007D7BB5">
            <w:pPr>
              <w:jc w:val="center"/>
              <w:rPr>
                <w:ins w:id="887" w:author="michael marcus" w:date="2024-04-02T10:05:00Z"/>
                <w:color w:val="9C5700"/>
                <w:sz w:val="18"/>
                <w:szCs w:val="18"/>
              </w:rPr>
            </w:pPr>
            <w:ins w:id="888"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663403B5" w14:textId="77777777" w:rsidR="00CE3D3D" w:rsidRDefault="00CE3D3D" w:rsidP="007D7BB5">
            <w:pPr>
              <w:jc w:val="center"/>
              <w:rPr>
                <w:ins w:id="889" w:author="michael marcus" w:date="2024-04-02T10:05:00Z"/>
                <w:color w:val="9C5700"/>
                <w:sz w:val="18"/>
                <w:szCs w:val="18"/>
              </w:rPr>
            </w:pPr>
            <w:ins w:id="890"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747F2139" w14:textId="77777777" w:rsidR="00CE3D3D" w:rsidRDefault="00CE3D3D" w:rsidP="007D7BB5">
            <w:pPr>
              <w:jc w:val="center"/>
              <w:rPr>
                <w:ins w:id="891" w:author="michael marcus" w:date="2024-04-02T10:05:00Z"/>
                <w:color w:val="9C5700"/>
                <w:sz w:val="18"/>
                <w:szCs w:val="18"/>
              </w:rPr>
            </w:pPr>
            <w:ins w:id="892" w:author="michael marcus" w:date="2024-04-02T10:05: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
          <w:p w14:paraId="4C2A8C2E" w14:textId="77777777" w:rsidR="00CE3D3D" w:rsidRDefault="00CE3D3D" w:rsidP="007D7BB5">
            <w:pPr>
              <w:jc w:val="center"/>
              <w:rPr>
                <w:ins w:id="893" w:author="michael marcus" w:date="2024-04-02T10:05:00Z"/>
                <w:color w:val="9C5700"/>
                <w:sz w:val="18"/>
                <w:szCs w:val="18"/>
              </w:rPr>
            </w:pPr>
            <w:ins w:id="894" w:author="michael marcus" w:date="2024-04-02T10:05: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
          <w:p w14:paraId="17509FF3" w14:textId="77777777" w:rsidR="00CE3D3D" w:rsidRDefault="00CE3D3D" w:rsidP="007D7BB5">
            <w:pPr>
              <w:jc w:val="center"/>
              <w:rPr>
                <w:ins w:id="895" w:author="michael marcus" w:date="2024-04-02T10:05:00Z"/>
                <w:color w:val="9C5700"/>
                <w:sz w:val="18"/>
                <w:szCs w:val="18"/>
              </w:rPr>
            </w:pPr>
            <w:ins w:id="896" w:author="michael marcus" w:date="2024-04-02T10:05:00Z">
              <w:r>
                <w:rPr>
                  <w:color w:val="9C5700"/>
                  <w:sz w:val="18"/>
                  <w:szCs w:val="18"/>
                </w:rPr>
                <w:t> </w:t>
              </w:r>
            </w:ins>
          </w:p>
        </w:tc>
      </w:tr>
      <w:tr w:rsidR="00CE3D3D" w14:paraId="4248908B" w14:textId="77777777" w:rsidTr="007D7BB5">
        <w:trPr>
          <w:trHeight w:val="540"/>
          <w:ins w:id="897"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A38C6B6" w14:textId="0D2F5BBA" w:rsidR="00CE3D3D" w:rsidRDefault="00CE3D3D" w:rsidP="007D7BB5">
            <w:pPr>
              <w:rPr>
                <w:ins w:id="898" w:author="michael marcus" w:date="2024-04-02T10:05:00Z"/>
                <w:color w:val="000000"/>
                <w:sz w:val="18"/>
                <w:szCs w:val="18"/>
              </w:rPr>
            </w:pPr>
            <w:ins w:id="899" w:author="michael marcus" w:date="2024-04-02T10:05:00Z">
              <w:r>
                <w:rPr>
                  <w:color w:val="000000"/>
                  <w:sz w:val="18"/>
                  <w:szCs w:val="18"/>
                </w:rPr>
                <w:t>Normalized Antenna Gain at Horizontal (Note that the device is ceiling</w:t>
              </w:r>
              <w:del w:id="900" w:author="Behrooz Abiri" w:date="2024-04-09T10:28:00Z">
                <w:r w:rsidDel="00BE3DB1">
                  <w:rPr>
                    <w:color w:val="000000"/>
                    <w:sz w:val="18"/>
                    <w:szCs w:val="18"/>
                  </w:rPr>
                  <w:delText xml:space="preserve"> </w:delText>
                </w:r>
              </w:del>
            </w:ins>
            <w:ins w:id="901" w:author="Behrooz Abiri" w:date="2024-04-09T10:28:00Z">
              <w:r w:rsidR="00BE3DB1">
                <w:rPr>
                  <w:color w:val="000000"/>
                  <w:sz w:val="18"/>
                  <w:szCs w:val="18"/>
                </w:rPr>
                <w:t>-</w:t>
              </w:r>
            </w:ins>
            <w:ins w:id="902" w:author="michael marcus" w:date="2024-04-02T10:05:00Z">
              <w:r>
                <w:rPr>
                  <w:color w:val="000000"/>
                  <w:sz w:val="18"/>
                  <w:szCs w:val="18"/>
                </w:rPr>
                <w:t>mo</w:t>
              </w:r>
            </w:ins>
            <w:ins w:id="903" w:author="Behrooz Abiri" w:date="2024-04-09T10:28:00Z">
              <w:r w:rsidR="00BE3DB1">
                <w:rPr>
                  <w:color w:val="000000"/>
                  <w:sz w:val="18"/>
                  <w:szCs w:val="18"/>
                </w:rPr>
                <w:t>u</w:t>
              </w:r>
            </w:ins>
            <w:ins w:id="904" w:author="michael marcus" w:date="2024-04-02T10:05:00Z">
              <w:r>
                <w:rPr>
                  <w:color w:val="000000"/>
                  <w:sz w:val="18"/>
                  <w:szCs w:val="18"/>
                </w:rPr>
                <w:t>nted and points downward)</w:t>
              </w:r>
            </w:ins>
          </w:p>
        </w:tc>
        <w:tc>
          <w:tcPr>
            <w:tcW w:w="1360" w:type="dxa"/>
            <w:tcBorders>
              <w:top w:val="nil"/>
              <w:left w:val="nil"/>
              <w:bottom w:val="single" w:sz="4" w:space="0" w:color="auto"/>
              <w:right w:val="single" w:sz="4" w:space="0" w:color="auto"/>
            </w:tcBorders>
            <w:shd w:val="clear" w:color="auto" w:fill="auto"/>
            <w:vAlign w:val="center"/>
            <w:hideMark/>
          </w:tcPr>
          <w:p w14:paraId="2F2BF6F4" w14:textId="77777777" w:rsidR="00CE3D3D" w:rsidRDefault="00CE3D3D" w:rsidP="007D7BB5">
            <w:pPr>
              <w:jc w:val="center"/>
              <w:rPr>
                <w:ins w:id="905" w:author="michael marcus" w:date="2024-04-02T10:05:00Z"/>
                <w:color w:val="000000"/>
                <w:sz w:val="18"/>
                <w:szCs w:val="18"/>
              </w:rPr>
            </w:pPr>
            <w:ins w:id="906" w:author="michael marcus" w:date="2024-04-02T10:05: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44ADC961" w14:textId="77777777" w:rsidR="00CE3D3D" w:rsidRDefault="00CE3D3D" w:rsidP="007D7BB5">
            <w:pPr>
              <w:jc w:val="center"/>
              <w:rPr>
                <w:ins w:id="907" w:author="michael marcus" w:date="2024-04-02T10:05:00Z"/>
                <w:color w:val="000000"/>
                <w:sz w:val="18"/>
                <w:szCs w:val="18"/>
              </w:rPr>
            </w:pPr>
            <w:ins w:id="908" w:author="michael marcus" w:date="2024-04-02T10:05: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A1366CD" w14:textId="77777777" w:rsidR="00CE3D3D" w:rsidRDefault="00CE3D3D" w:rsidP="007D7BB5">
            <w:pPr>
              <w:jc w:val="center"/>
              <w:rPr>
                <w:ins w:id="909" w:author="michael marcus" w:date="2024-04-02T10:05:00Z"/>
                <w:color w:val="000000"/>
                <w:sz w:val="18"/>
                <w:szCs w:val="18"/>
              </w:rPr>
            </w:pPr>
            <w:ins w:id="910" w:author="michael marcus" w:date="2024-04-02T10:05:00Z">
              <w:r>
                <w:rPr>
                  <w:color w:val="000000"/>
                  <w:sz w:val="18"/>
                  <w:szCs w:val="18"/>
                </w:rPr>
                <w:t>-4</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355BBB23" w14:textId="77777777" w:rsidR="00CE3D3D" w:rsidRDefault="00CE3D3D" w:rsidP="007D7BB5">
            <w:pPr>
              <w:jc w:val="center"/>
              <w:rPr>
                <w:ins w:id="911" w:author="michael marcus" w:date="2024-04-02T10:05:00Z"/>
                <w:color w:val="000000"/>
                <w:sz w:val="18"/>
                <w:szCs w:val="18"/>
              </w:rPr>
            </w:pPr>
            <w:ins w:id="912" w:author="michael marcus" w:date="2024-04-02T10:05:00Z">
              <w:r>
                <w:rPr>
                  <w:color w:val="000000"/>
                  <w:sz w:val="18"/>
                  <w:szCs w:val="18"/>
                </w:rPr>
                <w:t>-4</w:t>
              </w:r>
            </w:ins>
          </w:p>
        </w:tc>
        <w:tc>
          <w:tcPr>
            <w:tcW w:w="1040" w:type="dxa"/>
            <w:tcBorders>
              <w:top w:val="nil"/>
              <w:left w:val="nil"/>
              <w:bottom w:val="single" w:sz="4" w:space="0" w:color="auto"/>
              <w:right w:val="single" w:sz="4" w:space="0" w:color="auto"/>
            </w:tcBorders>
            <w:shd w:val="clear" w:color="auto" w:fill="auto"/>
            <w:vAlign w:val="center"/>
            <w:hideMark/>
          </w:tcPr>
          <w:p w14:paraId="1B270070" w14:textId="77777777" w:rsidR="00CE3D3D" w:rsidRDefault="00CE3D3D" w:rsidP="007D7BB5">
            <w:pPr>
              <w:jc w:val="center"/>
              <w:rPr>
                <w:ins w:id="913" w:author="michael marcus" w:date="2024-04-02T10:05:00Z"/>
                <w:color w:val="000000"/>
                <w:sz w:val="18"/>
                <w:szCs w:val="18"/>
              </w:rPr>
            </w:pPr>
            <w:ins w:id="914" w:author="michael marcus" w:date="2024-04-02T10:05:00Z">
              <w:r>
                <w:rPr>
                  <w:color w:val="000000"/>
                  <w:sz w:val="18"/>
                  <w:szCs w:val="18"/>
                </w:rPr>
                <w:t>-4</w:t>
              </w:r>
            </w:ins>
          </w:p>
        </w:tc>
      </w:tr>
      <w:tr w:rsidR="00CE3D3D" w14:paraId="3E7EC52D" w14:textId="77777777" w:rsidTr="007D7BB5">
        <w:trPr>
          <w:trHeight w:val="280"/>
          <w:ins w:id="915"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4DE05C0" w14:textId="77777777" w:rsidR="00CE3D3D" w:rsidRDefault="00CE3D3D" w:rsidP="007D7BB5">
            <w:pPr>
              <w:rPr>
                <w:ins w:id="916" w:author="michael marcus" w:date="2024-04-02T10:05:00Z"/>
                <w:color w:val="000000"/>
                <w:sz w:val="18"/>
                <w:szCs w:val="18"/>
              </w:rPr>
            </w:pPr>
            <w:ins w:id="917" w:author="michael marcus" w:date="2024-04-02T10:05:00Z">
              <w:r>
                <w:rPr>
                  <w:color w:val="000000"/>
                  <w:sz w:val="18"/>
                  <w:szCs w:val="18"/>
                </w:rPr>
                <w:t>Free Space Loss (dB)</w:t>
              </w:r>
            </w:ins>
          </w:p>
        </w:tc>
        <w:tc>
          <w:tcPr>
            <w:tcW w:w="1360" w:type="dxa"/>
            <w:tcBorders>
              <w:top w:val="nil"/>
              <w:left w:val="nil"/>
              <w:bottom w:val="single" w:sz="4" w:space="0" w:color="auto"/>
              <w:right w:val="single" w:sz="4" w:space="0" w:color="auto"/>
            </w:tcBorders>
            <w:shd w:val="clear" w:color="auto" w:fill="auto"/>
            <w:vAlign w:val="center"/>
            <w:hideMark/>
          </w:tcPr>
          <w:p w14:paraId="048F8E1D" w14:textId="77777777" w:rsidR="00CE3D3D" w:rsidRDefault="00CE3D3D" w:rsidP="007D7BB5">
            <w:pPr>
              <w:jc w:val="center"/>
              <w:rPr>
                <w:ins w:id="918" w:author="michael marcus" w:date="2024-04-02T10:05:00Z"/>
                <w:color w:val="000000"/>
                <w:sz w:val="18"/>
                <w:szCs w:val="18"/>
              </w:rPr>
            </w:pPr>
            <w:ins w:id="919" w:author="michael marcus" w:date="2024-04-02T10:05:00Z">
              <w:r>
                <w:rPr>
                  <w:color w:val="000000"/>
                  <w:sz w:val="18"/>
                  <w:szCs w:val="18"/>
                </w:rPr>
                <w:t>110.91</w:t>
              </w:r>
            </w:ins>
          </w:p>
        </w:tc>
        <w:tc>
          <w:tcPr>
            <w:tcW w:w="1080" w:type="dxa"/>
            <w:tcBorders>
              <w:top w:val="nil"/>
              <w:left w:val="nil"/>
              <w:bottom w:val="single" w:sz="4" w:space="0" w:color="auto"/>
              <w:right w:val="single" w:sz="4" w:space="0" w:color="auto"/>
            </w:tcBorders>
            <w:shd w:val="clear" w:color="auto" w:fill="auto"/>
            <w:vAlign w:val="center"/>
            <w:hideMark/>
          </w:tcPr>
          <w:p w14:paraId="124BAFA7" w14:textId="77777777" w:rsidR="00CE3D3D" w:rsidRDefault="00CE3D3D" w:rsidP="007D7BB5">
            <w:pPr>
              <w:jc w:val="center"/>
              <w:rPr>
                <w:ins w:id="920" w:author="michael marcus" w:date="2024-04-02T10:05:00Z"/>
                <w:color w:val="000000"/>
                <w:sz w:val="18"/>
                <w:szCs w:val="18"/>
              </w:rPr>
            </w:pPr>
            <w:ins w:id="921" w:author="michael marcus" w:date="2024-04-02T10:05:00Z">
              <w:r>
                <w:rPr>
                  <w:color w:val="000000"/>
                  <w:sz w:val="18"/>
                  <w:szCs w:val="18"/>
                </w:rPr>
                <w:t>133.96</w:t>
              </w:r>
            </w:ins>
          </w:p>
        </w:tc>
        <w:tc>
          <w:tcPr>
            <w:tcW w:w="1080" w:type="dxa"/>
            <w:tcBorders>
              <w:top w:val="nil"/>
              <w:left w:val="nil"/>
              <w:bottom w:val="single" w:sz="4" w:space="0" w:color="auto"/>
              <w:right w:val="single" w:sz="4" w:space="0" w:color="auto"/>
            </w:tcBorders>
            <w:shd w:val="clear" w:color="auto" w:fill="auto"/>
            <w:vAlign w:val="center"/>
            <w:hideMark/>
          </w:tcPr>
          <w:p w14:paraId="7C9E4739" w14:textId="77777777" w:rsidR="00CE3D3D" w:rsidRDefault="00CE3D3D" w:rsidP="007D7BB5">
            <w:pPr>
              <w:jc w:val="center"/>
              <w:rPr>
                <w:ins w:id="922" w:author="michael marcus" w:date="2024-04-02T10:05:00Z"/>
                <w:color w:val="000000"/>
                <w:sz w:val="18"/>
                <w:szCs w:val="18"/>
              </w:rPr>
            </w:pPr>
            <w:ins w:id="923" w:author="michael marcus" w:date="2024-04-02T10:05:00Z">
              <w:r>
                <w:rPr>
                  <w:color w:val="000000"/>
                  <w:sz w:val="18"/>
                  <w:szCs w:val="18"/>
                </w:rPr>
                <w:t>139.98</w:t>
              </w:r>
            </w:ins>
          </w:p>
        </w:tc>
        <w:tc>
          <w:tcPr>
            <w:tcW w:w="1040" w:type="dxa"/>
            <w:tcBorders>
              <w:top w:val="nil"/>
              <w:left w:val="nil"/>
              <w:bottom w:val="single" w:sz="4" w:space="0" w:color="auto"/>
              <w:right w:val="single" w:sz="4" w:space="0" w:color="auto"/>
            </w:tcBorders>
            <w:shd w:val="clear" w:color="auto" w:fill="auto"/>
            <w:vAlign w:val="center"/>
            <w:hideMark/>
          </w:tcPr>
          <w:p w14:paraId="5F1F4054" w14:textId="77777777" w:rsidR="00CE3D3D" w:rsidRDefault="00CE3D3D" w:rsidP="007D7BB5">
            <w:pPr>
              <w:jc w:val="center"/>
              <w:rPr>
                <w:ins w:id="924" w:author="michael marcus" w:date="2024-04-02T10:05:00Z"/>
                <w:color w:val="000000"/>
                <w:sz w:val="18"/>
                <w:szCs w:val="18"/>
              </w:rPr>
            </w:pPr>
            <w:ins w:id="925" w:author="michael marcus" w:date="2024-04-02T10:05:00Z">
              <w:r>
                <w:rPr>
                  <w:color w:val="000000"/>
                  <w:sz w:val="18"/>
                  <w:szCs w:val="18"/>
                </w:rPr>
                <w:t>147.94</w:t>
              </w:r>
            </w:ins>
          </w:p>
        </w:tc>
        <w:tc>
          <w:tcPr>
            <w:tcW w:w="1040" w:type="dxa"/>
            <w:tcBorders>
              <w:top w:val="nil"/>
              <w:left w:val="nil"/>
              <w:bottom w:val="single" w:sz="4" w:space="0" w:color="auto"/>
              <w:right w:val="single" w:sz="4" w:space="0" w:color="auto"/>
            </w:tcBorders>
            <w:shd w:val="clear" w:color="auto" w:fill="auto"/>
            <w:vAlign w:val="center"/>
            <w:hideMark/>
          </w:tcPr>
          <w:p w14:paraId="4CF3C2A3" w14:textId="77777777" w:rsidR="00CE3D3D" w:rsidRDefault="00CE3D3D" w:rsidP="007D7BB5">
            <w:pPr>
              <w:jc w:val="center"/>
              <w:rPr>
                <w:ins w:id="926" w:author="michael marcus" w:date="2024-04-02T10:05:00Z"/>
                <w:color w:val="000000"/>
                <w:sz w:val="18"/>
                <w:szCs w:val="18"/>
              </w:rPr>
            </w:pPr>
            <w:ins w:id="927" w:author="michael marcus" w:date="2024-04-02T10:05:00Z">
              <w:r>
                <w:rPr>
                  <w:color w:val="000000"/>
                  <w:sz w:val="18"/>
                  <w:szCs w:val="18"/>
                </w:rPr>
                <w:t>153.96</w:t>
              </w:r>
            </w:ins>
          </w:p>
        </w:tc>
      </w:tr>
      <w:tr w:rsidR="00CE3D3D" w14:paraId="0093CC88" w14:textId="77777777" w:rsidTr="007D7BB5">
        <w:trPr>
          <w:trHeight w:val="280"/>
          <w:ins w:id="928"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05F20A6" w14:textId="77777777" w:rsidR="00CE3D3D" w:rsidRDefault="00CE3D3D" w:rsidP="007D7BB5">
            <w:pPr>
              <w:rPr>
                <w:ins w:id="929" w:author="michael marcus" w:date="2024-04-02T10:05:00Z"/>
                <w:color w:val="000000"/>
                <w:sz w:val="18"/>
                <w:szCs w:val="18"/>
              </w:rPr>
            </w:pPr>
            <w:ins w:id="930" w:author="michael marcus" w:date="2024-04-02T10:05:00Z">
              <w:r>
                <w:rPr>
                  <w:color w:val="000000"/>
                  <w:sz w:val="18"/>
                  <w:szCs w:val="18"/>
                </w:rPr>
                <w:t>Gaseous Loss (dB)</w:t>
              </w:r>
            </w:ins>
          </w:p>
        </w:tc>
        <w:tc>
          <w:tcPr>
            <w:tcW w:w="1360" w:type="dxa"/>
            <w:tcBorders>
              <w:top w:val="nil"/>
              <w:left w:val="nil"/>
              <w:bottom w:val="single" w:sz="4" w:space="0" w:color="auto"/>
              <w:right w:val="single" w:sz="4" w:space="0" w:color="auto"/>
            </w:tcBorders>
            <w:shd w:val="clear" w:color="auto" w:fill="auto"/>
            <w:vAlign w:val="center"/>
            <w:hideMark/>
          </w:tcPr>
          <w:p w14:paraId="7C7436D9" w14:textId="77777777" w:rsidR="00CE3D3D" w:rsidRDefault="00CE3D3D" w:rsidP="007D7BB5">
            <w:pPr>
              <w:jc w:val="center"/>
              <w:rPr>
                <w:ins w:id="931" w:author="michael marcus" w:date="2024-04-02T10:05:00Z"/>
                <w:color w:val="000000"/>
                <w:sz w:val="18"/>
                <w:szCs w:val="18"/>
              </w:rPr>
            </w:pPr>
            <w:ins w:id="932"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11692C07" w14:textId="77777777" w:rsidR="00CE3D3D" w:rsidRDefault="00CE3D3D" w:rsidP="007D7BB5">
            <w:pPr>
              <w:jc w:val="center"/>
              <w:rPr>
                <w:ins w:id="933" w:author="michael marcus" w:date="2024-04-02T10:05:00Z"/>
                <w:color w:val="000000"/>
                <w:sz w:val="18"/>
                <w:szCs w:val="18"/>
              </w:rPr>
            </w:pPr>
            <w:ins w:id="934" w:author="michael marcus" w:date="2024-04-02T10:05:00Z">
              <w:r>
                <w:rPr>
                  <w:color w:val="000000"/>
                  <w:sz w:val="18"/>
                  <w:szCs w:val="18"/>
                </w:rPr>
                <w:t>0.07</w:t>
              </w:r>
            </w:ins>
          </w:p>
        </w:tc>
        <w:tc>
          <w:tcPr>
            <w:tcW w:w="1080" w:type="dxa"/>
            <w:tcBorders>
              <w:top w:val="nil"/>
              <w:left w:val="nil"/>
              <w:bottom w:val="single" w:sz="4" w:space="0" w:color="auto"/>
              <w:right w:val="single" w:sz="4" w:space="0" w:color="auto"/>
            </w:tcBorders>
            <w:shd w:val="clear" w:color="auto" w:fill="auto"/>
            <w:vAlign w:val="center"/>
            <w:hideMark/>
          </w:tcPr>
          <w:p w14:paraId="0ACAD280" w14:textId="77777777" w:rsidR="00CE3D3D" w:rsidRDefault="00CE3D3D" w:rsidP="007D7BB5">
            <w:pPr>
              <w:jc w:val="center"/>
              <w:rPr>
                <w:ins w:id="935" w:author="michael marcus" w:date="2024-04-02T10:05:00Z"/>
                <w:color w:val="000000"/>
                <w:sz w:val="18"/>
                <w:szCs w:val="18"/>
              </w:rPr>
            </w:pPr>
            <w:ins w:id="936" w:author="michael marcus" w:date="2024-04-02T10:05:00Z">
              <w:r>
                <w:rPr>
                  <w:color w:val="000000"/>
                  <w:sz w:val="18"/>
                  <w:szCs w:val="18"/>
                </w:rPr>
                <w:t>0.14</w:t>
              </w:r>
            </w:ins>
          </w:p>
        </w:tc>
        <w:tc>
          <w:tcPr>
            <w:tcW w:w="1040" w:type="dxa"/>
            <w:tcBorders>
              <w:top w:val="nil"/>
              <w:left w:val="nil"/>
              <w:bottom w:val="single" w:sz="4" w:space="0" w:color="auto"/>
              <w:right w:val="single" w:sz="4" w:space="0" w:color="auto"/>
            </w:tcBorders>
            <w:shd w:val="clear" w:color="auto" w:fill="auto"/>
            <w:vAlign w:val="center"/>
            <w:hideMark/>
          </w:tcPr>
          <w:p w14:paraId="21FA36B1" w14:textId="77777777" w:rsidR="00CE3D3D" w:rsidRDefault="00CE3D3D" w:rsidP="007D7BB5">
            <w:pPr>
              <w:jc w:val="center"/>
              <w:rPr>
                <w:ins w:id="937" w:author="michael marcus" w:date="2024-04-02T10:05:00Z"/>
                <w:color w:val="000000"/>
                <w:sz w:val="18"/>
                <w:szCs w:val="18"/>
              </w:rPr>
            </w:pPr>
            <w:ins w:id="938" w:author="michael marcus" w:date="2024-04-02T10:05:00Z">
              <w:r>
                <w:rPr>
                  <w:color w:val="000000"/>
                  <w:sz w:val="18"/>
                  <w:szCs w:val="18"/>
                </w:rPr>
                <w:t>0.35</w:t>
              </w:r>
            </w:ins>
          </w:p>
        </w:tc>
        <w:tc>
          <w:tcPr>
            <w:tcW w:w="1040" w:type="dxa"/>
            <w:tcBorders>
              <w:top w:val="nil"/>
              <w:left w:val="nil"/>
              <w:bottom w:val="single" w:sz="4" w:space="0" w:color="auto"/>
              <w:right w:val="single" w:sz="4" w:space="0" w:color="auto"/>
            </w:tcBorders>
            <w:shd w:val="clear" w:color="auto" w:fill="auto"/>
            <w:vAlign w:val="center"/>
            <w:hideMark/>
          </w:tcPr>
          <w:p w14:paraId="1710F500" w14:textId="77777777" w:rsidR="00CE3D3D" w:rsidRDefault="00CE3D3D" w:rsidP="007D7BB5">
            <w:pPr>
              <w:jc w:val="center"/>
              <w:rPr>
                <w:ins w:id="939" w:author="michael marcus" w:date="2024-04-02T10:05:00Z"/>
                <w:color w:val="000000"/>
                <w:sz w:val="18"/>
                <w:szCs w:val="18"/>
              </w:rPr>
            </w:pPr>
            <w:ins w:id="940" w:author="michael marcus" w:date="2024-04-02T10:05:00Z">
              <w:r>
                <w:rPr>
                  <w:color w:val="000000"/>
                  <w:sz w:val="18"/>
                  <w:szCs w:val="18"/>
                </w:rPr>
                <w:t>0.70</w:t>
              </w:r>
            </w:ins>
          </w:p>
        </w:tc>
      </w:tr>
      <w:tr w:rsidR="00CE3D3D" w14:paraId="56882D2F" w14:textId="77777777" w:rsidTr="007D7BB5">
        <w:trPr>
          <w:trHeight w:val="280"/>
          <w:ins w:id="941"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11A347B" w14:textId="77777777" w:rsidR="00CE3D3D" w:rsidRDefault="00CE3D3D" w:rsidP="007D7BB5">
            <w:pPr>
              <w:rPr>
                <w:ins w:id="942" w:author="michael marcus" w:date="2024-04-02T10:05:00Z"/>
                <w:color w:val="000000"/>
                <w:sz w:val="18"/>
                <w:szCs w:val="18"/>
              </w:rPr>
            </w:pPr>
            <w:ins w:id="943" w:author="michael marcus" w:date="2024-04-02T10:05:00Z">
              <w:r>
                <w:rPr>
                  <w:color w:val="000000"/>
                  <w:sz w:val="18"/>
                  <w:szCs w:val="18"/>
                </w:rPr>
                <w:t>Polarization mismatch loss (dB)</w:t>
              </w:r>
            </w:ins>
          </w:p>
        </w:tc>
        <w:tc>
          <w:tcPr>
            <w:tcW w:w="1360" w:type="dxa"/>
            <w:tcBorders>
              <w:top w:val="nil"/>
              <w:left w:val="nil"/>
              <w:bottom w:val="single" w:sz="4" w:space="0" w:color="auto"/>
              <w:right w:val="single" w:sz="4" w:space="0" w:color="auto"/>
            </w:tcBorders>
            <w:shd w:val="clear" w:color="auto" w:fill="auto"/>
            <w:vAlign w:val="center"/>
            <w:hideMark/>
          </w:tcPr>
          <w:p w14:paraId="255C1992" w14:textId="77777777" w:rsidR="00CE3D3D" w:rsidRDefault="00CE3D3D" w:rsidP="007D7BB5">
            <w:pPr>
              <w:jc w:val="center"/>
              <w:rPr>
                <w:ins w:id="944" w:author="michael marcus" w:date="2024-04-02T10:05:00Z"/>
                <w:color w:val="000000"/>
                <w:sz w:val="18"/>
                <w:szCs w:val="18"/>
              </w:rPr>
            </w:pPr>
            <w:ins w:id="945" w:author="michael marcus" w:date="2024-04-02T10:05: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594DAE89" w14:textId="77777777" w:rsidR="00CE3D3D" w:rsidRDefault="00CE3D3D" w:rsidP="007D7BB5">
            <w:pPr>
              <w:jc w:val="center"/>
              <w:rPr>
                <w:ins w:id="946" w:author="michael marcus" w:date="2024-04-02T10:05:00Z"/>
                <w:color w:val="000000"/>
                <w:sz w:val="18"/>
                <w:szCs w:val="18"/>
              </w:rPr>
            </w:pPr>
            <w:ins w:id="947" w:author="michael marcus" w:date="2024-04-02T10:05: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142D95F7" w14:textId="77777777" w:rsidR="00CE3D3D" w:rsidRDefault="00CE3D3D" w:rsidP="007D7BB5">
            <w:pPr>
              <w:jc w:val="center"/>
              <w:rPr>
                <w:ins w:id="948" w:author="michael marcus" w:date="2024-04-02T10:05:00Z"/>
                <w:color w:val="000000"/>
                <w:sz w:val="18"/>
                <w:szCs w:val="18"/>
              </w:rPr>
            </w:pPr>
            <w:ins w:id="949" w:author="michael marcus" w:date="2024-04-02T10:05: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33DED031" w14:textId="77777777" w:rsidR="00CE3D3D" w:rsidRDefault="00CE3D3D" w:rsidP="007D7BB5">
            <w:pPr>
              <w:jc w:val="center"/>
              <w:rPr>
                <w:ins w:id="950" w:author="michael marcus" w:date="2024-04-02T10:05:00Z"/>
                <w:color w:val="000000"/>
                <w:sz w:val="18"/>
                <w:szCs w:val="18"/>
              </w:rPr>
            </w:pPr>
            <w:ins w:id="951" w:author="michael marcus" w:date="2024-04-02T10:05: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05E5A8C4" w14:textId="77777777" w:rsidR="00CE3D3D" w:rsidRDefault="00CE3D3D" w:rsidP="007D7BB5">
            <w:pPr>
              <w:jc w:val="center"/>
              <w:rPr>
                <w:ins w:id="952" w:author="michael marcus" w:date="2024-04-02T10:05:00Z"/>
                <w:color w:val="000000"/>
                <w:sz w:val="18"/>
                <w:szCs w:val="18"/>
              </w:rPr>
            </w:pPr>
            <w:ins w:id="953" w:author="michael marcus" w:date="2024-04-02T10:05:00Z">
              <w:r>
                <w:rPr>
                  <w:color w:val="000000"/>
                  <w:sz w:val="18"/>
                  <w:szCs w:val="18"/>
                </w:rPr>
                <w:t>3.0</w:t>
              </w:r>
            </w:ins>
          </w:p>
        </w:tc>
      </w:tr>
      <w:tr w:rsidR="00CE3D3D" w14:paraId="17C237E4" w14:textId="77777777" w:rsidTr="007D7BB5">
        <w:trPr>
          <w:trHeight w:val="280"/>
          <w:ins w:id="954"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13A56F1" w14:textId="77777777" w:rsidR="00CE3D3D" w:rsidRDefault="00CE3D3D" w:rsidP="007D7BB5">
            <w:pPr>
              <w:rPr>
                <w:ins w:id="955" w:author="michael marcus" w:date="2024-04-02T10:05:00Z"/>
                <w:color w:val="000000"/>
                <w:sz w:val="18"/>
                <w:szCs w:val="18"/>
              </w:rPr>
            </w:pPr>
            <w:ins w:id="956" w:author="michael marcus" w:date="2024-04-02T10:05:00Z">
              <w:r>
                <w:rPr>
                  <w:color w:val="000000"/>
                  <w:sz w:val="18"/>
                  <w:szCs w:val="18"/>
                </w:rPr>
                <w:t>Clutter loss (P.2108 at 50%) (dB)</w:t>
              </w:r>
            </w:ins>
          </w:p>
        </w:tc>
        <w:tc>
          <w:tcPr>
            <w:tcW w:w="1360" w:type="dxa"/>
            <w:tcBorders>
              <w:top w:val="nil"/>
              <w:left w:val="nil"/>
              <w:bottom w:val="single" w:sz="4" w:space="0" w:color="auto"/>
              <w:right w:val="single" w:sz="4" w:space="0" w:color="auto"/>
            </w:tcBorders>
            <w:shd w:val="clear" w:color="000000" w:fill="E2EFDA"/>
            <w:vAlign w:val="center"/>
            <w:hideMark/>
          </w:tcPr>
          <w:p w14:paraId="7626207B" w14:textId="77777777" w:rsidR="00CE3D3D" w:rsidRDefault="00CE3D3D" w:rsidP="007D7BB5">
            <w:pPr>
              <w:jc w:val="center"/>
              <w:rPr>
                <w:ins w:id="957" w:author="michael marcus" w:date="2024-04-02T10:05:00Z"/>
                <w:i/>
                <w:iCs/>
                <w:color w:val="000000"/>
                <w:sz w:val="18"/>
                <w:szCs w:val="18"/>
              </w:rPr>
            </w:pPr>
            <w:ins w:id="958" w:author="michael marcus" w:date="2024-04-02T10:05:00Z">
              <w:r>
                <w:rPr>
                  <w:i/>
                  <w:iCs/>
                  <w:color w:val="000000"/>
                  <w:sz w:val="18"/>
                  <w:szCs w:val="18"/>
                </w:rPr>
                <w:t>26.18</w:t>
              </w:r>
            </w:ins>
          </w:p>
        </w:tc>
        <w:tc>
          <w:tcPr>
            <w:tcW w:w="1080" w:type="dxa"/>
            <w:tcBorders>
              <w:top w:val="nil"/>
              <w:left w:val="nil"/>
              <w:bottom w:val="single" w:sz="4" w:space="0" w:color="auto"/>
              <w:right w:val="single" w:sz="4" w:space="0" w:color="auto"/>
            </w:tcBorders>
            <w:shd w:val="clear" w:color="000000" w:fill="E2EFDA"/>
            <w:vAlign w:val="center"/>
            <w:hideMark/>
          </w:tcPr>
          <w:p w14:paraId="2FB91315" w14:textId="77777777" w:rsidR="00CE3D3D" w:rsidRDefault="00CE3D3D" w:rsidP="007D7BB5">
            <w:pPr>
              <w:jc w:val="center"/>
              <w:rPr>
                <w:ins w:id="959" w:author="michael marcus" w:date="2024-04-02T10:05:00Z"/>
                <w:i/>
                <w:iCs/>
                <w:color w:val="000000"/>
                <w:sz w:val="18"/>
                <w:szCs w:val="18"/>
              </w:rPr>
            </w:pPr>
            <w:ins w:id="960" w:author="michael marcus" w:date="2024-04-02T10:05:00Z">
              <w:r>
                <w:rPr>
                  <w:i/>
                  <w:iCs/>
                  <w:color w:val="000000"/>
                  <w:sz w:val="18"/>
                  <w:szCs w:val="18"/>
                </w:rPr>
                <w:t>33.00</w:t>
              </w:r>
            </w:ins>
          </w:p>
        </w:tc>
        <w:tc>
          <w:tcPr>
            <w:tcW w:w="1080" w:type="dxa"/>
            <w:tcBorders>
              <w:top w:val="nil"/>
              <w:left w:val="nil"/>
              <w:bottom w:val="single" w:sz="4" w:space="0" w:color="auto"/>
              <w:right w:val="single" w:sz="4" w:space="0" w:color="auto"/>
            </w:tcBorders>
            <w:shd w:val="clear" w:color="000000" w:fill="E2EFDA"/>
            <w:vAlign w:val="center"/>
            <w:hideMark/>
          </w:tcPr>
          <w:p w14:paraId="6A1DE4F8" w14:textId="77777777" w:rsidR="00CE3D3D" w:rsidRDefault="00CE3D3D" w:rsidP="007D7BB5">
            <w:pPr>
              <w:jc w:val="center"/>
              <w:rPr>
                <w:ins w:id="961" w:author="michael marcus" w:date="2024-04-02T10:05:00Z"/>
                <w:i/>
                <w:iCs/>
                <w:color w:val="000000"/>
                <w:sz w:val="18"/>
                <w:szCs w:val="18"/>
              </w:rPr>
            </w:pPr>
            <w:ins w:id="962" w:author="michael marcus" w:date="2024-04-02T10:05: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17E5DDDB" w14:textId="77777777" w:rsidR="00CE3D3D" w:rsidRDefault="00CE3D3D" w:rsidP="007D7BB5">
            <w:pPr>
              <w:jc w:val="center"/>
              <w:rPr>
                <w:ins w:id="963" w:author="michael marcus" w:date="2024-04-02T10:05:00Z"/>
                <w:i/>
                <w:iCs/>
                <w:color w:val="000000"/>
                <w:sz w:val="18"/>
                <w:szCs w:val="18"/>
              </w:rPr>
            </w:pPr>
            <w:ins w:id="964" w:author="michael marcus" w:date="2024-04-02T10:05: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687CD347" w14:textId="77777777" w:rsidR="00CE3D3D" w:rsidRDefault="00CE3D3D" w:rsidP="007D7BB5">
            <w:pPr>
              <w:jc w:val="center"/>
              <w:rPr>
                <w:ins w:id="965" w:author="michael marcus" w:date="2024-04-02T10:05:00Z"/>
                <w:i/>
                <w:iCs/>
                <w:color w:val="000000"/>
                <w:sz w:val="18"/>
                <w:szCs w:val="18"/>
              </w:rPr>
            </w:pPr>
            <w:ins w:id="966" w:author="michael marcus" w:date="2024-04-02T10:05:00Z">
              <w:r>
                <w:rPr>
                  <w:i/>
                  <w:iCs/>
                  <w:color w:val="000000"/>
                  <w:sz w:val="18"/>
                  <w:szCs w:val="18"/>
                </w:rPr>
                <w:t>33.00</w:t>
              </w:r>
            </w:ins>
          </w:p>
        </w:tc>
      </w:tr>
      <w:tr w:rsidR="00CE3D3D" w14:paraId="53E7C5EE" w14:textId="77777777" w:rsidTr="007D7BB5">
        <w:trPr>
          <w:trHeight w:val="570"/>
          <w:ins w:id="967"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10E6EB4A" w14:textId="77777777" w:rsidR="00CE3D3D" w:rsidRDefault="00CE3D3D" w:rsidP="007D7BB5">
            <w:pPr>
              <w:rPr>
                <w:ins w:id="968" w:author="michael marcus" w:date="2024-04-02T10:05:00Z"/>
                <w:color w:val="000000"/>
                <w:sz w:val="18"/>
                <w:szCs w:val="18"/>
              </w:rPr>
            </w:pPr>
            <w:ins w:id="969" w:author="michael marcus" w:date="2024-04-02T10:05:00Z">
              <w:r>
                <w:rPr>
                  <w:color w:val="000000"/>
                  <w:sz w:val="18"/>
                  <w:szCs w:val="18"/>
                </w:rPr>
                <w:t xml:space="preserve">Building Entry Loss P.2109 (P=50%) - </w:t>
              </w:r>
              <w:r>
                <w:rPr>
                  <w:color w:val="FF0000"/>
                  <w:sz w:val="18"/>
                  <w:szCs w:val="18"/>
                </w:rPr>
                <w:t>Traditional Buildings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noWrap/>
            <w:vAlign w:val="center"/>
            <w:hideMark/>
          </w:tcPr>
          <w:p w14:paraId="05DD37F9" w14:textId="77777777" w:rsidR="00CE3D3D" w:rsidRDefault="00CE3D3D" w:rsidP="007D7BB5">
            <w:pPr>
              <w:jc w:val="center"/>
              <w:rPr>
                <w:ins w:id="970" w:author="michael marcus" w:date="2024-04-02T10:05:00Z"/>
                <w:i/>
                <w:iCs/>
                <w:color w:val="000000"/>
                <w:sz w:val="18"/>
                <w:szCs w:val="18"/>
              </w:rPr>
            </w:pPr>
            <w:ins w:id="971" w:author="michael marcus" w:date="2024-04-02T10:05: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12B906E1" w14:textId="77777777" w:rsidR="00CE3D3D" w:rsidRDefault="00CE3D3D" w:rsidP="007D7BB5">
            <w:pPr>
              <w:jc w:val="center"/>
              <w:rPr>
                <w:ins w:id="972" w:author="michael marcus" w:date="2024-04-02T10:05:00Z"/>
                <w:i/>
                <w:iCs/>
                <w:color w:val="000000"/>
                <w:sz w:val="18"/>
                <w:szCs w:val="18"/>
              </w:rPr>
            </w:pPr>
            <w:ins w:id="973" w:author="michael marcus" w:date="2024-04-02T10:05: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5F499AC9" w14:textId="77777777" w:rsidR="00CE3D3D" w:rsidRDefault="00CE3D3D" w:rsidP="007D7BB5">
            <w:pPr>
              <w:jc w:val="center"/>
              <w:rPr>
                <w:ins w:id="974" w:author="michael marcus" w:date="2024-04-02T10:05:00Z"/>
                <w:i/>
                <w:iCs/>
                <w:color w:val="000000"/>
                <w:sz w:val="18"/>
                <w:szCs w:val="18"/>
              </w:rPr>
            </w:pPr>
            <w:ins w:id="975" w:author="michael marcus" w:date="2024-04-02T10:05: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25C401F0" w14:textId="77777777" w:rsidR="00CE3D3D" w:rsidRDefault="00CE3D3D" w:rsidP="007D7BB5">
            <w:pPr>
              <w:jc w:val="center"/>
              <w:rPr>
                <w:ins w:id="976" w:author="michael marcus" w:date="2024-04-02T10:05:00Z"/>
                <w:i/>
                <w:iCs/>
                <w:color w:val="000000"/>
                <w:sz w:val="18"/>
                <w:szCs w:val="18"/>
              </w:rPr>
            </w:pPr>
            <w:ins w:id="977" w:author="michael marcus" w:date="2024-04-02T10:05: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6B8B23C2" w14:textId="77777777" w:rsidR="00CE3D3D" w:rsidRDefault="00CE3D3D" w:rsidP="007D7BB5">
            <w:pPr>
              <w:jc w:val="center"/>
              <w:rPr>
                <w:ins w:id="978" w:author="michael marcus" w:date="2024-04-02T10:05:00Z"/>
                <w:i/>
                <w:iCs/>
                <w:color w:val="000000"/>
                <w:sz w:val="18"/>
                <w:szCs w:val="18"/>
              </w:rPr>
            </w:pPr>
            <w:ins w:id="979" w:author="michael marcus" w:date="2024-04-02T10:05:00Z">
              <w:r>
                <w:rPr>
                  <w:i/>
                  <w:iCs/>
                  <w:color w:val="000000"/>
                  <w:sz w:val="18"/>
                  <w:szCs w:val="18"/>
                </w:rPr>
                <w:t>19.8</w:t>
              </w:r>
            </w:ins>
          </w:p>
        </w:tc>
      </w:tr>
      <w:tr w:rsidR="00CE3D3D" w14:paraId="4A38448D" w14:textId="77777777" w:rsidTr="007D7BB5">
        <w:trPr>
          <w:trHeight w:val="570"/>
          <w:ins w:id="980"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7DA1306C" w14:textId="77777777" w:rsidR="00CE3D3D" w:rsidRDefault="00CE3D3D" w:rsidP="007D7BB5">
            <w:pPr>
              <w:rPr>
                <w:ins w:id="981" w:author="michael marcus" w:date="2024-04-02T10:05:00Z"/>
                <w:color w:val="000000"/>
                <w:sz w:val="18"/>
                <w:szCs w:val="18"/>
              </w:rPr>
            </w:pPr>
            <w:ins w:id="982" w:author="michael marcus" w:date="2024-04-02T10:05:00Z">
              <w:r>
                <w:rPr>
                  <w:color w:val="000000"/>
                  <w:sz w:val="18"/>
                  <w:szCs w:val="18"/>
                </w:rPr>
                <w:t xml:space="preserve">Propagation by diffraction </w:t>
              </w:r>
              <w:proofErr w:type="gramStart"/>
              <w:r>
                <w:rPr>
                  <w:color w:val="000000"/>
                  <w:sz w:val="18"/>
                  <w:szCs w:val="18"/>
                </w:rPr>
                <w:t>loss  P.526</w:t>
              </w:r>
              <w:proofErr w:type="gramEnd"/>
              <w:r>
                <w:rPr>
                  <w:color w:val="000000"/>
                  <w:sz w:val="18"/>
                  <w:szCs w:val="18"/>
                </w:rPr>
                <w:t>-15</w:t>
              </w:r>
            </w:ins>
          </w:p>
        </w:tc>
        <w:tc>
          <w:tcPr>
            <w:tcW w:w="1360" w:type="dxa"/>
            <w:tcBorders>
              <w:top w:val="nil"/>
              <w:left w:val="nil"/>
              <w:bottom w:val="single" w:sz="4" w:space="0" w:color="auto"/>
              <w:right w:val="single" w:sz="4" w:space="0" w:color="auto"/>
            </w:tcBorders>
            <w:shd w:val="clear" w:color="auto" w:fill="auto"/>
            <w:noWrap/>
            <w:vAlign w:val="center"/>
            <w:hideMark/>
          </w:tcPr>
          <w:p w14:paraId="2BCB8DD5" w14:textId="77777777" w:rsidR="00CE3D3D" w:rsidRDefault="00CE3D3D" w:rsidP="007D7BB5">
            <w:pPr>
              <w:jc w:val="center"/>
              <w:rPr>
                <w:ins w:id="983" w:author="michael marcus" w:date="2024-04-02T10:05:00Z"/>
                <w:i/>
                <w:iCs/>
                <w:color w:val="000000"/>
                <w:sz w:val="18"/>
                <w:szCs w:val="18"/>
              </w:rPr>
            </w:pPr>
            <w:ins w:id="984" w:author="michael marcus" w:date="2024-04-02T10:05: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3B0CDBC0" w14:textId="77777777" w:rsidR="00CE3D3D" w:rsidRDefault="00CE3D3D" w:rsidP="007D7BB5">
            <w:pPr>
              <w:jc w:val="center"/>
              <w:rPr>
                <w:ins w:id="985" w:author="michael marcus" w:date="2024-04-02T10:05:00Z"/>
                <w:i/>
                <w:iCs/>
                <w:color w:val="000000"/>
                <w:sz w:val="18"/>
                <w:szCs w:val="18"/>
              </w:rPr>
            </w:pPr>
            <w:ins w:id="986" w:author="michael marcus" w:date="2024-04-02T10:05: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77573781" w14:textId="77777777" w:rsidR="00CE3D3D" w:rsidRDefault="00CE3D3D" w:rsidP="007D7BB5">
            <w:pPr>
              <w:jc w:val="center"/>
              <w:rPr>
                <w:ins w:id="987" w:author="michael marcus" w:date="2024-04-02T10:05:00Z"/>
                <w:i/>
                <w:iCs/>
                <w:color w:val="000000"/>
                <w:sz w:val="18"/>
                <w:szCs w:val="18"/>
              </w:rPr>
            </w:pPr>
            <w:ins w:id="988" w:author="michael marcus" w:date="2024-04-02T10:05:00Z">
              <w:r>
                <w:rPr>
                  <w:i/>
                  <w:iCs/>
                  <w:color w:val="000000"/>
                  <w:sz w:val="18"/>
                  <w:szCs w:val="18"/>
                </w:rPr>
                <w:t>0.0</w:t>
              </w:r>
            </w:ins>
          </w:p>
        </w:tc>
        <w:tc>
          <w:tcPr>
            <w:tcW w:w="1040" w:type="dxa"/>
            <w:tcBorders>
              <w:top w:val="nil"/>
              <w:left w:val="nil"/>
              <w:bottom w:val="single" w:sz="4" w:space="0" w:color="auto"/>
              <w:right w:val="single" w:sz="4" w:space="0" w:color="auto"/>
            </w:tcBorders>
            <w:shd w:val="clear" w:color="auto" w:fill="auto"/>
            <w:noWrap/>
            <w:vAlign w:val="center"/>
            <w:hideMark/>
          </w:tcPr>
          <w:p w14:paraId="67F93923" w14:textId="77777777" w:rsidR="00CE3D3D" w:rsidRDefault="00CE3D3D" w:rsidP="007D7BB5">
            <w:pPr>
              <w:jc w:val="center"/>
              <w:rPr>
                <w:ins w:id="989" w:author="michael marcus" w:date="2024-04-02T10:05:00Z"/>
                <w:i/>
                <w:iCs/>
                <w:color w:val="000000"/>
                <w:sz w:val="18"/>
                <w:szCs w:val="18"/>
              </w:rPr>
            </w:pPr>
            <w:ins w:id="990" w:author="michael marcus" w:date="2024-04-02T10:05:00Z">
              <w:r>
                <w:rPr>
                  <w:i/>
                  <w:iCs/>
                  <w:color w:val="000000"/>
                  <w:sz w:val="18"/>
                  <w:szCs w:val="18"/>
                </w:rPr>
                <w:t>34.6</w:t>
              </w:r>
            </w:ins>
          </w:p>
        </w:tc>
        <w:tc>
          <w:tcPr>
            <w:tcW w:w="1040" w:type="dxa"/>
            <w:tcBorders>
              <w:top w:val="nil"/>
              <w:left w:val="nil"/>
              <w:bottom w:val="single" w:sz="4" w:space="0" w:color="auto"/>
              <w:right w:val="single" w:sz="4" w:space="0" w:color="auto"/>
            </w:tcBorders>
            <w:shd w:val="clear" w:color="auto" w:fill="auto"/>
            <w:noWrap/>
            <w:vAlign w:val="center"/>
            <w:hideMark/>
          </w:tcPr>
          <w:p w14:paraId="5F11D57F" w14:textId="77777777" w:rsidR="00CE3D3D" w:rsidRDefault="00CE3D3D" w:rsidP="007D7BB5">
            <w:pPr>
              <w:jc w:val="center"/>
              <w:rPr>
                <w:ins w:id="991" w:author="michael marcus" w:date="2024-04-02T10:05:00Z"/>
                <w:i/>
                <w:iCs/>
                <w:color w:val="000000"/>
                <w:sz w:val="18"/>
                <w:szCs w:val="18"/>
              </w:rPr>
            </w:pPr>
            <w:ins w:id="992" w:author="michael marcus" w:date="2024-04-02T10:05:00Z">
              <w:r>
                <w:rPr>
                  <w:i/>
                  <w:iCs/>
                  <w:color w:val="000000"/>
                  <w:sz w:val="18"/>
                  <w:szCs w:val="18"/>
                </w:rPr>
                <w:t>112.3</w:t>
              </w:r>
            </w:ins>
          </w:p>
        </w:tc>
      </w:tr>
      <w:tr w:rsidR="00CE3D3D" w14:paraId="7C82014C" w14:textId="77777777" w:rsidTr="007D7BB5">
        <w:trPr>
          <w:trHeight w:val="280"/>
          <w:ins w:id="993"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FF"/>
            <w:vAlign w:val="bottom"/>
            <w:hideMark/>
          </w:tcPr>
          <w:p w14:paraId="6BAA9FC6" w14:textId="77777777" w:rsidR="00CE3D3D" w:rsidRDefault="00CE3D3D" w:rsidP="007D7BB5">
            <w:pPr>
              <w:rPr>
                <w:ins w:id="994" w:author="michael marcus" w:date="2024-04-02T10:05:00Z"/>
                <w:color w:val="000000"/>
                <w:sz w:val="18"/>
                <w:szCs w:val="18"/>
              </w:rPr>
            </w:pPr>
            <w:ins w:id="995" w:author="michael marcus" w:date="2024-04-02T10:05:00Z">
              <w:r>
                <w:rPr>
                  <w:b/>
                  <w:bCs/>
                  <w:color w:val="000000"/>
                  <w:sz w:val="18"/>
                  <w:szCs w:val="18"/>
                </w:rPr>
                <w:t>Total Losses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0BC064DF" w14:textId="77777777" w:rsidR="00CE3D3D" w:rsidRDefault="00CE3D3D" w:rsidP="007D7BB5">
            <w:pPr>
              <w:jc w:val="center"/>
              <w:rPr>
                <w:ins w:id="996" w:author="michael marcus" w:date="2024-04-02T10:05:00Z"/>
                <w:color w:val="000000"/>
                <w:sz w:val="18"/>
                <w:szCs w:val="18"/>
              </w:rPr>
            </w:pPr>
            <w:ins w:id="997" w:author="michael marcus" w:date="2024-04-02T10:05:00Z">
              <w:r>
                <w:rPr>
                  <w:color w:val="000000"/>
                  <w:sz w:val="18"/>
                  <w:szCs w:val="18"/>
                </w:rPr>
                <w:t>163.8</w:t>
              </w:r>
            </w:ins>
          </w:p>
        </w:tc>
        <w:tc>
          <w:tcPr>
            <w:tcW w:w="1080" w:type="dxa"/>
            <w:tcBorders>
              <w:top w:val="nil"/>
              <w:left w:val="nil"/>
              <w:bottom w:val="single" w:sz="4" w:space="0" w:color="auto"/>
              <w:right w:val="single" w:sz="4" w:space="0" w:color="auto"/>
            </w:tcBorders>
            <w:shd w:val="clear" w:color="auto" w:fill="auto"/>
            <w:vAlign w:val="center"/>
            <w:hideMark/>
          </w:tcPr>
          <w:p w14:paraId="6EEA6EBD" w14:textId="77777777" w:rsidR="00CE3D3D" w:rsidRDefault="00CE3D3D" w:rsidP="007D7BB5">
            <w:pPr>
              <w:jc w:val="center"/>
              <w:rPr>
                <w:ins w:id="998" w:author="michael marcus" w:date="2024-04-02T10:05:00Z"/>
                <w:color w:val="000000"/>
                <w:sz w:val="18"/>
                <w:szCs w:val="18"/>
              </w:rPr>
            </w:pPr>
            <w:ins w:id="999" w:author="michael marcus" w:date="2024-04-02T10:05:00Z">
              <w:r>
                <w:rPr>
                  <w:color w:val="000000"/>
                  <w:sz w:val="18"/>
                  <w:szCs w:val="18"/>
                </w:rPr>
                <w:t>193.8</w:t>
              </w:r>
            </w:ins>
          </w:p>
        </w:tc>
        <w:tc>
          <w:tcPr>
            <w:tcW w:w="1080" w:type="dxa"/>
            <w:tcBorders>
              <w:top w:val="nil"/>
              <w:left w:val="nil"/>
              <w:bottom w:val="single" w:sz="4" w:space="0" w:color="auto"/>
              <w:right w:val="single" w:sz="4" w:space="0" w:color="auto"/>
            </w:tcBorders>
            <w:shd w:val="clear" w:color="auto" w:fill="auto"/>
            <w:vAlign w:val="center"/>
            <w:hideMark/>
          </w:tcPr>
          <w:p w14:paraId="32A73D8D" w14:textId="77777777" w:rsidR="00CE3D3D" w:rsidRDefault="00CE3D3D" w:rsidP="007D7BB5">
            <w:pPr>
              <w:jc w:val="center"/>
              <w:rPr>
                <w:ins w:id="1000" w:author="michael marcus" w:date="2024-04-02T10:05:00Z"/>
                <w:color w:val="000000"/>
                <w:sz w:val="18"/>
                <w:szCs w:val="18"/>
              </w:rPr>
            </w:pPr>
            <w:ins w:id="1001" w:author="michael marcus" w:date="2024-04-02T10:05:00Z">
              <w:r>
                <w:rPr>
                  <w:color w:val="000000"/>
                  <w:sz w:val="18"/>
                  <w:szCs w:val="18"/>
                </w:rPr>
                <w:t>199.9</w:t>
              </w:r>
            </w:ins>
          </w:p>
        </w:tc>
        <w:tc>
          <w:tcPr>
            <w:tcW w:w="1040" w:type="dxa"/>
            <w:tcBorders>
              <w:top w:val="nil"/>
              <w:left w:val="nil"/>
              <w:bottom w:val="single" w:sz="4" w:space="0" w:color="auto"/>
              <w:right w:val="single" w:sz="4" w:space="0" w:color="auto"/>
            </w:tcBorders>
            <w:shd w:val="clear" w:color="auto" w:fill="auto"/>
            <w:vAlign w:val="center"/>
            <w:hideMark/>
          </w:tcPr>
          <w:p w14:paraId="54F10B7C" w14:textId="77777777" w:rsidR="00CE3D3D" w:rsidRDefault="00CE3D3D" w:rsidP="007D7BB5">
            <w:pPr>
              <w:jc w:val="center"/>
              <w:rPr>
                <w:ins w:id="1002" w:author="michael marcus" w:date="2024-04-02T10:05:00Z"/>
                <w:color w:val="000000"/>
                <w:sz w:val="18"/>
                <w:szCs w:val="18"/>
              </w:rPr>
            </w:pPr>
            <w:ins w:id="1003" w:author="michael marcus" w:date="2024-04-02T10:05:00Z">
              <w:r>
                <w:rPr>
                  <w:color w:val="000000"/>
                  <w:sz w:val="18"/>
                  <w:szCs w:val="18"/>
                </w:rPr>
                <w:t>242.6</w:t>
              </w:r>
            </w:ins>
          </w:p>
        </w:tc>
        <w:tc>
          <w:tcPr>
            <w:tcW w:w="1040" w:type="dxa"/>
            <w:tcBorders>
              <w:top w:val="nil"/>
              <w:left w:val="nil"/>
              <w:bottom w:val="single" w:sz="4" w:space="0" w:color="auto"/>
              <w:right w:val="single" w:sz="4" w:space="0" w:color="auto"/>
            </w:tcBorders>
            <w:shd w:val="clear" w:color="auto" w:fill="auto"/>
            <w:vAlign w:val="center"/>
            <w:hideMark/>
          </w:tcPr>
          <w:p w14:paraId="3E5275E7" w14:textId="77777777" w:rsidR="00CE3D3D" w:rsidRDefault="00CE3D3D" w:rsidP="007D7BB5">
            <w:pPr>
              <w:jc w:val="center"/>
              <w:rPr>
                <w:ins w:id="1004" w:author="michael marcus" w:date="2024-04-02T10:05:00Z"/>
                <w:color w:val="000000"/>
                <w:sz w:val="18"/>
                <w:szCs w:val="18"/>
              </w:rPr>
            </w:pPr>
            <w:ins w:id="1005" w:author="michael marcus" w:date="2024-04-02T10:05:00Z">
              <w:r>
                <w:rPr>
                  <w:color w:val="000000"/>
                  <w:sz w:val="18"/>
                  <w:szCs w:val="18"/>
                </w:rPr>
                <w:t>326.7</w:t>
              </w:r>
            </w:ins>
          </w:p>
        </w:tc>
      </w:tr>
      <w:tr w:rsidR="00CE3D3D" w14:paraId="66F05E81" w14:textId="77777777" w:rsidTr="007D7BB5">
        <w:trPr>
          <w:trHeight w:val="300"/>
          <w:ins w:id="1006" w:author="michael marcus" w:date="2024-04-02T10:05:00Z"/>
        </w:trPr>
        <w:tc>
          <w:tcPr>
            <w:tcW w:w="9660" w:type="dxa"/>
            <w:gridSpan w:val="6"/>
            <w:tcBorders>
              <w:top w:val="nil"/>
              <w:left w:val="single" w:sz="4" w:space="0" w:color="auto"/>
              <w:bottom w:val="single" w:sz="4" w:space="0" w:color="auto"/>
              <w:right w:val="single" w:sz="4" w:space="0" w:color="auto"/>
            </w:tcBorders>
            <w:shd w:val="clear" w:color="000000" w:fill="FFEB9C"/>
            <w:vAlign w:val="bottom"/>
            <w:hideMark/>
          </w:tcPr>
          <w:p w14:paraId="2278AD68" w14:textId="77777777" w:rsidR="00CE3D3D" w:rsidRDefault="00CE3D3D" w:rsidP="007D7BB5">
            <w:pPr>
              <w:jc w:val="center"/>
              <w:rPr>
                <w:ins w:id="1007" w:author="michael marcus" w:date="2024-04-02T10:05:00Z"/>
                <w:color w:val="9C5700"/>
                <w:sz w:val="18"/>
                <w:szCs w:val="18"/>
              </w:rPr>
            </w:pPr>
            <w:ins w:id="1008" w:author="michael marcus" w:date="2024-04-02T10:05:00Z">
              <w:r>
                <w:rPr>
                  <w:b/>
                  <w:bCs/>
                  <w:color w:val="9C5700"/>
                  <w:sz w:val="18"/>
                  <w:szCs w:val="18"/>
                </w:rPr>
                <w:t>Calculations</w:t>
              </w:r>
            </w:ins>
          </w:p>
          <w:p w14:paraId="0AA13EBC" w14:textId="77777777" w:rsidR="00CE3D3D" w:rsidRDefault="00CE3D3D" w:rsidP="007D7BB5">
            <w:pPr>
              <w:rPr>
                <w:ins w:id="1009" w:author="michael marcus" w:date="2024-04-02T10:05:00Z"/>
                <w:color w:val="9C5700"/>
                <w:sz w:val="18"/>
                <w:szCs w:val="18"/>
              </w:rPr>
            </w:pPr>
          </w:p>
        </w:tc>
      </w:tr>
      <w:tr w:rsidR="00CE3D3D" w14:paraId="23201B1C" w14:textId="77777777" w:rsidTr="007D7BB5">
        <w:trPr>
          <w:trHeight w:val="300"/>
          <w:ins w:id="1010" w:author="michael marcus" w:date="2024-04-02T10:05:00Z"/>
        </w:trPr>
        <w:tc>
          <w:tcPr>
            <w:tcW w:w="4060" w:type="dxa"/>
            <w:tcBorders>
              <w:top w:val="nil"/>
              <w:left w:val="single" w:sz="4" w:space="0" w:color="auto"/>
              <w:bottom w:val="single" w:sz="4" w:space="0" w:color="auto"/>
              <w:right w:val="nil"/>
            </w:tcBorders>
            <w:shd w:val="clear" w:color="000000" w:fill="FFEB9C"/>
            <w:vAlign w:val="bottom"/>
            <w:hideMark/>
          </w:tcPr>
          <w:p w14:paraId="2E665B26" w14:textId="77777777" w:rsidR="00CE3D3D" w:rsidRDefault="00CE3D3D" w:rsidP="007D7BB5">
            <w:pPr>
              <w:rPr>
                <w:ins w:id="1011" w:author="michael marcus" w:date="2024-04-02T10:05:00Z"/>
                <w:b/>
                <w:bCs/>
                <w:color w:val="9C5700"/>
                <w:sz w:val="18"/>
                <w:szCs w:val="18"/>
              </w:rPr>
            </w:pPr>
            <w:ins w:id="1012" w:author="michael marcus" w:date="2024-04-02T10:05:00Z">
              <w:r>
                <w:rPr>
                  <w:b/>
                  <w:bCs/>
                  <w:color w:val="9C5700"/>
                  <w:sz w:val="18"/>
                  <w:szCs w:val="18"/>
                </w:rPr>
                <w:t>Traditional Buildings</w:t>
              </w:r>
            </w:ins>
          </w:p>
        </w:tc>
        <w:tc>
          <w:tcPr>
            <w:tcW w:w="1360" w:type="dxa"/>
            <w:tcBorders>
              <w:top w:val="nil"/>
              <w:left w:val="nil"/>
              <w:bottom w:val="single" w:sz="4" w:space="0" w:color="auto"/>
            </w:tcBorders>
            <w:shd w:val="clear" w:color="000000" w:fill="FFEB9C"/>
            <w:vAlign w:val="center"/>
            <w:hideMark/>
          </w:tcPr>
          <w:p w14:paraId="27C383F1" w14:textId="77777777" w:rsidR="00CE3D3D" w:rsidRDefault="00CE3D3D" w:rsidP="007D7BB5">
            <w:pPr>
              <w:jc w:val="center"/>
              <w:rPr>
                <w:ins w:id="1013" w:author="michael marcus" w:date="2024-04-02T10:05:00Z"/>
                <w:color w:val="9C5700"/>
                <w:sz w:val="18"/>
                <w:szCs w:val="18"/>
              </w:rPr>
            </w:pPr>
            <w:ins w:id="1014"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12A984CD" w14:textId="77777777" w:rsidR="00CE3D3D" w:rsidRDefault="00CE3D3D" w:rsidP="007D7BB5">
            <w:pPr>
              <w:jc w:val="center"/>
              <w:rPr>
                <w:ins w:id="1015" w:author="michael marcus" w:date="2024-04-02T10:05:00Z"/>
                <w:color w:val="9C5700"/>
                <w:sz w:val="18"/>
                <w:szCs w:val="18"/>
              </w:rPr>
            </w:pPr>
            <w:ins w:id="1016"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0C58748F" w14:textId="77777777" w:rsidR="00CE3D3D" w:rsidRDefault="00CE3D3D" w:rsidP="007D7BB5">
            <w:pPr>
              <w:jc w:val="center"/>
              <w:rPr>
                <w:ins w:id="1017" w:author="michael marcus" w:date="2024-04-02T10:05:00Z"/>
                <w:color w:val="9C5700"/>
                <w:sz w:val="18"/>
                <w:szCs w:val="18"/>
              </w:rPr>
            </w:pPr>
            <w:ins w:id="1018" w:author="michael marcus" w:date="2024-04-02T10:05: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
          <w:p w14:paraId="387C3B63" w14:textId="77777777" w:rsidR="00CE3D3D" w:rsidRDefault="00CE3D3D" w:rsidP="007D7BB5">
            <w:pPr>
              <w:jc w:val="center"/>
              <w:rPr>
                <w:ins w:id="1019" w:author="michael marcus" w:date="2024-04-02T10:05:00Z"/>
                <w:color w:val="9C5700"/>
                <w:sz w:val="18"/>
                <w:szCs w:val="18"/>
              </w:rPr>
            </w:pPr>
            <w:ins w:id="1020" w:author="michael marcus" w:date="2024-04-02T10:05: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
          <w:p w14:paraId="10FF099A" w14:textId="77777777" w:rsidR="00CE3D3D" w:rsidRDefault="00CE3D3D" w:rsidP="007D7BB5">
            <w:pPr>
              <w:jc w:val="center"/>
              <w:rPr>
                <w:ins w:id="1021" w:author="michael marcus" w:date="2024-04-02T10:05:00Z"/>
                <w:color w:val="9C5700"/>
                <w:sz w:val="18"/>
                <w:szCs w:val="18"/>
              </w:rPr>
            </w:pPr>
            <w:ins w:id="1022" w:author="michael marcus" w:date="2024-04-02T10:05:00Z">
              <w:r>
                <w:rPr>
                  <w:color w:val="9C5700"/>
                  <w:sz w:val="18"/>
                  <w:szCs w:val="18"/>
                </w:rPr>
                <w:t> </w:t>
              </w:r>
            </w:ins>
          </w:p>
        </w:tc>
      </w:tr>
      <w:tr w:rsidR="00CE3D3D" w14:paraId="1966EB32" w14:textId="77777777" w:rsidTr="007D7BB5">
        <w:trPr>
          <w:trHeight w:val="540"/>
          <w:ins w:id="1023" w:author="michael marcus" w:date="2024-04-02T10:05:00Z"/>
        </w:trPr>
        <w:tc>
          <w:tcPr>
            <w:tcW w:w="4060" w:type="dxa"/>
            <w:tcBorders>
              <w:top w:val="single" w:sz="4" w:space="0" w:color="000000" w:themeColor="text1"/>
              <w:left w:val="single" w:sz="4" w:space="0" w:color="auto"/>
              <w:bottom w:val="single" w:sz="4" w:space="0" w:color="auto"/>
              <w:right w:val="single" w:sz="4" w:space="0" w:color="auto"/>
            </w:tcBorders>
            <w:shd w:val="clear" w:color="auto" w:fill="auto"/>
            <w:vAlign w:val="bottom"/>
            <w:hideMark/>
          </w:tcPr>
          <w:p w14:paraId="21BCC38F" w14:textId="77777777" w:rsidR="00CE3D3D" w:rsidRDefault="00CE3D3D" w:rsidP="007D7BB5">
            <w:pPr>
              <w:rPr>
                <w:ins w:id="1024" w:author="michael marcus" w:date="2024-04-02T10:05:00Z"/>
                <w:color w:val="000000"/>
                <w:sz w:val="18"/>
                <w:szCs w:val="18"/>
              </w:rPr>
            </w:pPr>
            <w:ins w:id="1025" w:author="michael marcus" w:date="2024-04-02T10:05:00Z">
              <w:r>
                <w:rPr>
                  <w:color w:val="000000"/>
                  <w:sz w:val="18"/>
                  <w:szCs w:val="18"/>
                </w:rPr>
                <w:t xml:space="preserve">Single Interferer level at RAS Antenna dB(W/MHz) for </w:t>
              </w:r>
              <w:r>
                <w:rPr>
                  <w:color w:val="FF0000"/>
                  <w:sz w:val="18"/>
                  <w:szCs w:val="18"/>
                </w:rPr>
                <w:t>Traditional Buildings</w:t>
              </w:r>
            </w:ins>
          </w:p>
        </w:tc>
        <w:tc>
          <w:tcPr>
            <w:tcW w:w="1360" w:type="dxa"/>
            <w:tcBorders>
              <w:top w:val="single" w:sz="4" w:space="0" w:color="000000" w:themeColor="text1"/>
              <w:left w:val="nil"/>
              <w:bottom w:val="single" w:sz="4" w:space="0" w:color="auto"/>
              <w:right w:val="single" w:sz="4" w:space="0" w:color="auto"/>
            </w:tcBorders>
            <w:shd w:val="clear" w:color="auto" w:fill="auto"/>
            <w:vAlign w:val="center"/>
            <w:hideMark/>
          </w:tcPr>
          <w:p w14:paraId="61A71C3D" w14:textId="77777777" w:rsidR="00CE3D3D" w:rsidRDefault="00CE3D3D" w:rsidP="007D7BB5">
            <w:pPr>
              <w:jc w:val="center"/>
              <w:rPr>
                <w:ins w:id="1026" w:author="michael marcus" w:date="2024-04-02T10:05:00Z"/>
                <w:color w:val="000000"/>
                <w:sz w:val="18"/>
                <w:szCs w:val="18"/>
              </w:rPr>
            </w:pPr>
            <w:ins w:id="1027" w:author="michael marcus" w:date="2024-04-02T10:05:00Z">
              <w:r>
                <w:rPr>
                  <w:color w:val="000000"/>
                  <w:sz w:val="18"/>
                  <w:szCs w:val="18"/>
                </w:rPr>
                <w:t>-221.1</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62F34173" w14:textId="77777777" w:rsidR="00CE3D3D" w:rsidRDefault="00CE3D3D" w:rsidP="007D7BB5">
            <w:pPr>
              <w:jc w:val="center"/>
              <w:rPr>
                <w:ins w:id="1028" w:author="michael marcus" w:date="2024-04-02T10:05:00Z"/>
                <w:color w:val="000000"/>
                <w:sz w:val="18"/>
                <w:szCs w:val="18"/>
              </w:rPr>
            </w:pPr>
            <w:ins w:id="1029" w:author="michael marcus" w:date="2024-04-02T10:05:00Z">
              <w:r>
                <w:rPr>
                  <w:color w:val="000000"/>
                  <w:sz w:val="18"/>
                  <w:szCs w:val="18"/>
                </w:rPr>
                <w:t>-251.0</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2922CB32" w14:textId="77777777" w:rsidR="00CE3D3D" w:rsidRDefault="00CE3D3D" w:rsidP="007D7BB5">
            <w:pPr>
              <w:jc w:val="center"/>
              <w:rPr>
                <w:ins w:id="1030" w:author="michael marcus" w:date="2024-04-02T10:05:00Z"/>
                <w:color w:val="000000"/>
                <w:sz w:val="18"/>
                <w:szCs w:val="18"/>
              </w:rPr>
            </w:pPr>
            <w:ins w:id="1031" w:author="michael marcus" w:date="2024-04-02T10:05:00Z">
              <w:r>
                <w:rPr>
                  <w:color w:val="000000"/>
                  <w:sz w:val="18"/>
                  <w:szCs w:val="18"/>
                </w:rPr>
                <w:t>-257.1</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36D9FEA7" w14:textId="77777777" w:rsidR="00CE3D3D" w:rsidRDefault="00CE3D3D" w:rsidP="007D7BB5">
            <w:pPr>
              <w:jc w:val="center"/>
              <w:rPr>
                <w:ins w:id="1032" w:author="michael marcus" w:date="2024-04-02T10:05:00Z"/>
                <w:color w:val="000000"/>
                <w:sz w:val="18"/>
                <w:szCs w:val="18"/>
              </w:rPr>
            </w:pPr>
            <w:ins w:id="1033" w:author="michael marcus" w:date="2024-04-02T10:05:00Z">
              <w:r>
                <w:rPr>
                  <w:color w:val="000000"/>
                  <w:sz w:val="18"/>
                  <w:szCs w:val="18"/>
                </w:rPr>
                <w:t>-299.9</w:t>
              </w:r>
            </w:ins>
          </w:p>
        </w:tc>
        <w:tc>
          <w:tcPr>
            <w:tcW w:w="1040" w:type="dxa"/>
            <w:tcBorders>
              <w:top w:val="nil"/>
              <w:left w:val="nil"/>
              <w:bottom w:val="single" w:sz="4" w:space="0" w:color="auto"/>
              <w:right w:val="single" w:sz="4" w:space="0" w:color="auto"/>
            </w:tcBorders>
            <w:shd w:val="clear" w:color="auto" w:fill="auto"/>
            <w:vAlign w:val="center"/>
            <w:hideMark/>
          </w:tcPr>
          <w:p w14:paraId="640B1D10" w14:textId="77777777" w:rsidR="00CE3D3D" w:rsidRDefault="00CE3D3D" w:rsidP="007D7BB5">
            <w:pPr>
              <w:jc w:val="center"/>
              <w:rPr>
                <w:ins w:id="1034" w:author="michael marcus" w:date="2024-04-02T10:05:00Z"/>
                <w:color w:val="000000"/>
                <w:sz w:val="18"/>
                <w:szCs w:val="18"/>
              </w:rPr>
            </w:pPr>
            <w:ins w:id="1035" w:author="michael marcus" w:date="2024-04-02T10:05:00Z">
              <w:r>
                <w:rPr>
                  <w:color w:val="000000"/>
                  <w:sz w:val="18"/>
                  <w:szCs w:val="18"/>
                </w:rPr>
                <w:t>-384.0</w:t>
              </w:r>
            </w:ins>
          </w:p>
        </w:tc>
      </w:tr>
      <w:tr w:rsidR="00CE3D3D" w14:paraId="650491A7" w14:textId="77777777" w:rsidTr="007D7BB5">
        <w:trPr>
          <w:trHeight w:val="280"/>
          <w:ins w:id="1036"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C59A4B9" w14:textId="77777777" w:rsidR="00CE3D3D" w:rsidRDefault="00CE3D3D" w:rsidP="007D7BB5">
            <w:pPr>
              <w:rPr>
                <w:ins w:id="1037" w:author="michael marcus" w:date="2024-04-02T10:05:00Z"/>
                <w:color w:val="000000"/>
                <w:sz w:val="18"/>
                <w:szCs w:val="18"/>
              </w:rPr>
            </w:pPr>
            <w:ins w:id="1038" w:author="michael marcus" w:date="2024-04-02T10:05:00Z">
              <w:r>
                <w:rPr>
                  <w:color w:val="000000"/>
                  <w:sz w:val="18"/>
                  <w:szCs w:val="18"/>
                </w:rPr>
                <w:t xml:space="preserve">Margin for </w:t>
              </w:r>
              <w:r>
                <w:rPr>
                  <w:color w:val="FF0000"/>
                  <w:sz w:val="18"/>
                  <w:szCs w:val="18"/>
                </w:rPr>
                <w:t xml:space="preserve">Traditional </w:t>
              </w:r>
              <w:proofErr w:type="spellStart"/>
              <w:r>
                <w:rPr>
                  <w:color w:val="FF0000"/>
                  <w:sz w:val="18"/>
                  <w:szCs w:val="18"/>
                </w:rPr>
                <w:t>Bldgs</w:t>
              </w:r>
              <w:proofErr w:type="spellEnd"/>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36111297" w14:textId="77777777" w:rsidR="00CE3D3D" w:rsidRDefault="00CE3D3D" w:rsidP="007D7BB5">
            <w:pPr>
              <w:jc w:val="center"/>
              <w:rPr>
                <w:ins w:id="1039" w:author="michael marcus" w:date="2024-04-02T10:05:00Z"/>
                <w:color w:val="000000"/>
                <w:sz w:val="18"/>
                <w:szCs w:val="18"/>
              </w:rPr>
            </w:pPr>
            <w:ins w:id="1040" w:author="michael marcus" w:date="2024-04-02T10:05:00Z">
              <w:r>
                <w:rPr>
                  <w:color w:val="000000"/>
                  <w:sz w:val="18"/>
                  <w:szCs w:val="18"/>
                </w:rPr>
                <w:t>0.1</w:t>
              </w:r>
            </w:ins>
          </w:p>
        </w:tc>
        <w:tc>
          <w:tcPr>
            <w:tcW w:w="1080" w:type="dxa"/>
            <w:tcBorders>
              <w:top w:val="nil"/>
              <w:left w:val="nil"/>
              <w:bottom w:val="single" w:sz="4" w:space="0" w:color="auto"/>
              <w:right w:val="single" w:sz="4" w:space="0" w:color="auto"/>
            </w:tcBorders>
            <w:shd w:val="clear" w:color="auto" w:fill="auto"/>
            <w:vAlign w:val="center"/>
            <w:hideMark/>
          </w:tcPr>
          <w:p w14:paraId="48030C56" w14:textId="77777777" w:rsidR="00CE3D3D" w:rsidRDefault="00CE3D3D" w:rsidP="007D7BB5">
            <w:pPr>
              <w:jc w:val="center"/>
              <w:rPr>
                <w:ins w:id="1041" w:author="michael marcus" w:date="2024-04-02T10:05:00Z"/>
                <w:color w:val="000000"/>
                <w:sz w:val="18"/>
                <w:szCs w:val="18"/>
              </w:rPr>
            </w:pPr>
            <w:ins w:id="1042"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37FD2525" w14:textId="77777777" w:rsidR="00CE3D3D" w:rsidRDefault="00CE3D3D" w:rsidP="007D7BB5">
            <w:pPr>
              <w:jc w:val="center"/>
              <w:rPr>
                <w:ins w:id="1043" w:author="michael marcus" w:date="2024-04-02T10:05:00Z"/>
                <w:color w:val="000000"/>
                <w:sz w:val="18"/>
                <w:szCs w:val="18"/>
              </w:rPr>
            </w:pPr>
            <w:ins w:id="1044" w:author="michael marcus" w:date="2024-04-02T10:05:00Z">
              <w:r>
                <w:rPr>
                  <w:color w:val="000000"/>
                  <w:sz w:val="18"/>
                  <w:szCs w:val="18"/>
                </w:rPr>
                <w:t>36.1</w:t>
              </w:r>
            </w:ins>
          </w:p>
        </w:tc>
        <w:tc>
          <w:tcPr>
            <w:tcW w:w="1040" w:type="dxa"/>
            <w:tcBorders>
              <w:top w:val="nil"/>
              <w:left w:val="nil"/>
              <w:bottom w:val="single" w:sz="4" w:space="0" w:color="auto"/>
              <w:right w:val="single" w:sz="4" w:space="0" w:color="auto"/>
            </w:tcBorders>
            <w:shd w:val="clear" w:color="auto" w:fill="auto"/>
            <w:vAlign w:val="center"/>
            <w:hideMark/>
          </w:tcPr>
          <w:p w14:paraId="0586D77C" w14:textId="77777777" w:rsidR="00CE3D3D" w:rsidRDefault="00CE3D3D" w:rsidP="007D7BB5">
            <w:pPr>
              <w:jc w:val="center"/>
              <w:rPr>
                <w:ins w:id="1045" w:author="michael marcus" w:date="2024-04-02T10:05:00Z"/>
                <w:color w:val="000000"/>
                <w:sz w:val="18"/>
                <w:szCs w:val="18"/>
              </w:rPr>
            </w:pPr>
            <w:ins w:id="1046" w:author="michael marcus" w:date="2024-04-02T10:05:00Z">
              <w:r>
                <w:rPr>
                  <w:color w:val="000000"/>
                  <w:sz w:val="18"/>
                  <w:szCs w:val="18"/>
                </w:rPr>
                <w:t>78.9</w:t>
              </w:r>
            </w:ins>
          </w:p>
        </w:tc>
        <w:tc>
          <w:tcPr>
            <w:tcW w:w="1040" w:type="dxa"/>
            <w:tcBorders>
              <w:top w:val="nil"/>
              <w:left w:val="nil"/>
              <w:bottom w:val="single" w:sz="4" w:space="0" w:color="auto"/>
              <w:right w:val="single" w:sz="4" w:space="0" w:color="auto"/>
            </w:tcBorders>
            <w:shd w:val="clear" w:color="auto" w:fill="auto"/>
            <w:vAlign w:val="center"/>
            <w:hideMark/>
          </w:tcPr>
          <w:p w14:paraId="210557C3" w14:textId="77777777" w:rsidR="00CE3D3D" w:rsidRDefault="00CE3D3D" w:rsidP="007D7BB5">
            <w:pPr>
              <w:jc w:val="center"/>
              <w:rPr>
                <w:ins w:id="1047" w:author="michael marcus" w:date="2024-04-02T10:05:00Z"/>
                <w:color w:val="000000"/>
                <w:sz w:val="18"/>
                <w:szCs w:val="18"/>
              </w:rPr>
            </w:pPr>
            <w:ins w:id="1048" w:author="michael marcus" w:date="2024-04-02T10:05:00Z">
              <w:r>
                <w:rPr>
                  <w:color w:val="000000"/>
                  <w:sz w:val="18"/>
                  <w:szCs w:val="18"/>
                </w:rPr>
                <w:t>163.0</w:t>
              </w:r>
            </w:ins>
          </w:p>
        </w:tc>
      </w:tr>
      <w:tr w:rsidR="00CE3D3D" w14:paraId="19380EE7" w14:textId="77777777" w:rsidTr="007D7BB5">
        <w:trPr>
          <w:trHeight w:val="540"/>
          <w:ins w:id="1049"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B54AE3F" w14:textId="77777777" w:rsidR="00CE3D3D" w:rsidRDefault="00CE3D3D" w:rsidP="007D7BB5">
            <w:pPr>
              <w:rPr>
                <w:ins w:id="1050" w:author="michael marcus" w:date="2024-04-02T10:05:00Z"/>
                <w:b/>
                <w:bCs/>
                <w:color w:val="000000"/>
                <w:sz w:val="18"/>
                <w:szCs w:val="18"/>
              </w:rPr>
            </w:pPr>
            <w:ins w:id="1051" w:author="michael marcus" w:date="2024-04-02T10:05:00Z">
              <w:r>
                <w:rPr>
                  <w:b/>
                  <w:bCs/>
                  <w:color w:val="000000"/>
                  <w:sz w:val="18"/>
                  <w:szCs w:val="18"/>
                </w:rPr>
                <w:t xml:space="preserve">Number of Devices for </w:t>
              </w:r>
              <w:r>
                <w:rPr>
                  <w:b/>
                  <w:bCs/>
                  <w:color w:val="FF0000"/>
                  <w:sz w:val="18"/>
                  <w:szCs w:val="18"/>
                </w:rPr>
                <w:t xml:space="preserve">Traditional </w:t>
              </w:r>
              <w:proofErr w:type="spellStart"/>
              <w:r>
                <w:rPr>
                  <w:b/>
                  <w:bCs/>
                  <w:color w:val="FF0000"/>
                  <w:sz w:val="18"/>
                  <w:szCs w:val="18"/>
                </w:rPr>
                <w:t>Bldgs</w:t>
              </w:r>
              <w:proofErr w:type="spellEnd"/>
              <w:r>
                <w:rPr>
                  <w:b/>
                  <w:bCs/>
                  <w:color w:val="000000"/>
                  <w:sz w:val="18"/>
                  <w:szCs w:val="18"/>
                </w:rPr>
                <w:t xml:space="preserve"> (dB) BEFORE exceeding RAS protection criteria</w:t>
              </w:r>
            </w:ins>
          </w:p>
        </w:tc>
        <w:tc>
          <w:tcPr>
            <w:tcW w:w="1360" w:type="dxa"/>
            <w:tcBorders>
              <w:top w:val="nil"/>
              <w:left w:val="nil"/>
              <w:bottom w:val="single" w:sz="4" w:space="0" w:color="auto"/>
              <w:right w:val="single" w:sz="4" w:space="0" w:color="auto"/>
            </w:tcBorders>
            <w:shd w:val="clear" w:color="auto" w:fill="auto"/>
            <w:vAlign w:val="center"/>
            <w:hideMark/>
          </w:tcPr>
          <w:p w14:paraId="7AADAD61" w14:textId="77777777" w:rsidR="00CE3D3D" w:rsidRDefault="00CE3D3D" w:rsidP="007D7BB5">
            <w:pPr>
              <w:jc w:val="center"/>
              <w:rPr>
                <w:ins w:id="1052" w:author="michael marcus" w:date="2024-04-02T10:05:00Z"/>
                <w:b/>
                <w:bCs/>
                <w:color w:val="000000"/>
                <w:sz w:val="18"/>
                <w:szCs w:val="18"/>
              </w:rPr>
            </w:pPr>
            <w:ins w:id="1053" w:author="michael marcus" w:date="2024-04-02T10:05:00Z">
              <w:r>
                <w:rPr>
                  <w:b/>
                  <w:bCs/>
                  <w:color w:val="000000"/>
                  <w:sz w:val="18"/>
                  <w:szCs w:val="18"/>
                </w:rPr>
                <w:t xml:space="preserve">                            1 </w:t>
              </w:r>
            </w:ins>
          </w:p>
        </w:tc>
        <w:tc>
          <w:tcPr>
            <w:tcW w:w="1080" w:type="dxa"/>
            <w:tcBorders>
              <w:top w:val="nil"/>
              <w:left w:val="nil"/>
              <w:bottom w:val="single" w:sz="4" w:space="0" w:color="auto"/>
              <w:right w:val="single" w:sz="4" w:space="0" w:color="auto"/>
            </w:tcBorders>
            <w:shd w:val="clear" w:color="auto" w:fill="auto"/>
            <w:vAlign w:val="center"/>
            <w:hideMark/>
          </w:tcPr>
          <w:p w14:paraId="73E1643C" w14:textId="77777777" w:rsidR="00CE3D3D" w:rsidRDefault="00CE3D3D" w:rsidP="007D7BB5">
            <w:pPr>
              <w:jc w:val="center"/>
              <w:rPr>
                <w:ins w:id="1054" w:author="michael marcus" w:date="2024-04-02T10:05:00Z"/>
                <w:b/>
                <w:bCs/>
                <w:color w:val="000000"/>
                <w:sz w:val="18"/>
                <w:szCs w:val="18"/>
              </w:rPr>
            </w:pPr>
            <w:ins w:id="1055" w:author="michael marcus" w:date="2024-04-02T10:05:00Z">
              <w:r>
                <w:rPr>
                  <w:b/>
                  <w:bCs/>
                  <w:color w:val="000000"/>
                  <w:sz w:val="18"/>
                  <w:szCs w:val="18"/>
                </w:rPr>
                <w:t xml:space="preserve">            1,007 </w:t>
              </w:r>
            </w:ins>
          </w:p>
        </w:tc>
        <w:tc>
          <w:tcPr>
            <w:tcW w:w="1080" w:type="dxa"/>
            <w:tcBorders>
              <w:top w:val="nil"/>
              <w:left w:val="nil"/>
              <w:bottom w:val="single" w:sz="4" w:space="0" w:color="auto"/>
              <w:right w:val="single" w:sz="4" w:space="0" w:color="auto"/>
            </w:tcBorders>
            <w:shd w:val="clear" w:color="auto" w:fill="auto"/>
            <w:vAlign w:val="center"/>
            <w:hideMark/>
          </w:tcPr>
          <w:p w14:paraId="28CF57B2" w14:textId="77777777" w:rsidR="00CE3D3D" w:rsidRDefault="00CE3D3D" w:rsidP="007D7BB5">
            <w:pPr>
              <w:jc w:val="center"/>
              <w:rPr>
                <w:ins w:id="1056" w:author="michael marcus" w:date="2024-04-02T10:05:00Z"/>
                <w:b/>
                <w:bCs/>
                <w:color w:val="000000"/>
                <w:sz w:val="18"/>
                <w:szCs w:val="18"/>
              </w:rPr>
            </w:pPr>
            <w:ins w:id="1057" w:author="michael marcus" w:date="2024-04-02T10:05:00Z">
              <w:r>
                <w:rPr>
                  <w:b/>
                  <w:bCs/>
                  <w:color w:val="000000"/>
                  <w:sz w:val="18"/>
                  <w:szCs w:val="18"/>
                </w:rPr>
                <w:t xml:space="preserve">            4,092 </w:t>
              </w:r>
            </w:ins>
          </w:p>
        </w:tc>
        <w:tc>
          <w:tcPr>
            <w:tcW w:w="1040" w:type="dxa"/>
            <w:tcBorders>
              <w:top w:val="nil"/>
              <w:left w:val="nil"/>
              <w:bottom w:val="single" w:sz="4" w:space="0" w:color="auto"/>
              <w:right w:val="single" w:sz="4" w:space="0" w:color="auto"/>
            </w:tcBorders>
            <w:shd w:val="clear" w:color="auto" w:fill="auto"/>
            <w:vAlign w:val="center"/>
            <w:hideMark/>
          </w:tcPr>
          <w:p w14:paraId="356411EB" w14:textId="77777777" w:rsidR="00CE3D3D" w:rsidRDefault="00CE3D3D" w:rsidP="007D7BB5">
            <w:pPr>
              <w:jc w:val="center"/>
              <w:rPr>
                <w:ins w:id="1058" w:author="michael marcus" w:date="2024-04-02T10:05:00Z"/>
                <w:b/>
                <w:bCs/>
                <w:color w:val="000000"/>
                <w:sz w:val="18"/>
                <w:szCs w:val="18"/>
              </w:rPr>
            </w:pPr>
            <w:ins w:id="1059" w:author="michael marcus" w:date="2024-04-02T10:05:00Z">
              <w:r>
                <w:rPr>
                  <w:b/>
                  <w:bCs/>
                  <w:color w:val="000000"/>
                  <w:sz w:val="18"/>
                  <w:szCs w:val="18"/>
                </w:rPr>
                <w:t>7.7E+07</w:t>
              </w:r>
            </w:ins>
          </w:p>
        </w:tc>
        <w:tc>
          <w:tcPr>
            <w:tcW w:w="1040" w:type="dxa"/>
            <w:tcBorders>
              <w:top w:val="nil"/>
              <w:left w:val="nil"/>
              <w:bottom w:val="single" w:sz="4" w:space="0" w:color="auto"/>
              <w:right w:val="single" w:sz="4" w:space="0" w:color="auto"/>
            </w:tcBorders>
            <w:shd w:val="clear" w:color="auto" w:fill="auto"/>
            <w:vAlign w:val="center"/>
            <w:hideMark/>
          </w:tcPr>
          <w:p w14:paraId="5B103E6F" w14:textId="77777777" w:rsidR="00CE3D3D" w:rsidRDefault="00CE3D3D" w:rsidP="007D7BB5">
            <w:pPr>
              <w:jc w:val="center"/>
              <w:rPr>
                <w:ins w:id="1060" w:author="michael marcus" w:date="2024-04-02T10:05:00Z"/>
                <w:b/>
                <w:bCs/>
                <w:color w:val="000000"/>
                <w:sz w:val="18"/>
                <w:szCs w:val="18"/>
              </w:rPr>
            </w:pPr>
            <w:ins w:id="1061" w:author="michael marcus" w:date="2024-04-02T10:05:00Z">
              <w:r>
                <w:rPr>
                  <w:b/>
                  <w:bCs/>
                  <w:color w:val="000000"/>
                  <w:sz w:val="18"/>
                  <w:szCs w:val="18"/>
                </w:rPr>
                <w:t>2.0E+16</w:t>
              </w:r>
            </w:ins>
          </w:p>
        </w:tc>
      </w:tr>
    </w:tbl>
    <w:p w14:paraId="16A080F2" w14:textId="77777777" w:rsidR="00CE3D3D" w:rsidRPr="007D7BB5" w:rsidRDefault="00CE3D3D" w:rsidP="00CE3D3D">
      <w:pPr>
        <w:rPr>
          <w:ins w:id="1062" w:author="michael marcus" w:date="2024-04-02T10:05:00Z"/>
          <w:lang w:val="en-GB"/>
        </w:rPr>
      </w:pPr>
    </w:p>
    <w:p w14:paraId="267F9344" w14:textId="77777777" w:rsidR="00CE3D3D" w:rsidRPr="007D7BB5" w:rsidRDefault="00CE3D3D" w:rsidP="00CE3D3D">
      <w:pPr>
        <w:rPr>
          <w:ins w:id="1063" w:author="michael marcus" w:date="2024-04-02T10:05:00Z"/>
        </w:rPr>
      </w:pPr>
    </w:p>
    <w:p w14:paraId="074158E5" w14:textId="4110E155" w:rsidR="00CE3D3D" w:rsidRPr="00A47401" w:rsidRDefault="00CE3D3D" w:rsidP="00CE3D3D">
      <w:pPr>
        <w:rPr>
          <w:ins w:id="1064" w:author="michael marcus" w:date="2024-04-02T10:05:00Z"/>
        </w:rPr>
      </w:pPr>
      <w:ins w:id="1065" w:author="michael marcus" w:date="2024-04-02T10:05:00Z">
        <w:r>
          <w:t>Due to this p</w:t>
        </w:r>
        <w:del w:id="1066" w:author="Behrooz Abiri" w:date="2024-04-09T10:31:00Z">
          <w:r w:rsidDel="00BE3DB1">
            <w:delText>r</w:delText>
          </w:r>
        </w:del>
        <w:r>
          <w:t>otenti</w:t>
        </w:r>
        <w:del w:id="1067" w:author="Behrooz Abiri" w:date="2024-04-09T10:33:00Z">
          <w:r w:rsidDel="00BE3DB1">
            <w:delText>on</w:delText>
          </w:r>
        </w:del>
        <w:r>
          <w:t>al of harmful RAS interference</w:t>
        </w:r>
        <w:del w:id="1068" w:author="Behrooz Abiri" w:date="2024-04-09T10:32:00Z">
          <w:r w:rsidDel="00BE3DB1">
            <w:delText xml:space="preserve"> from Beam WPT operation close to the RAS facility</w:delText>
          </w:r>
        </w:del>
        <w:r>
          <w:t xml:space="preserve">, administrations that authorize the use of 24 GHz Beam WPT need to limit use of this technology near all 24 GHz RAS facilities similar to the way that they are limited in quiet zones.  The exact distances of the necessary limitations </w:t>
        </w:r>
        <w:proofErr w:type="gramStart"/>
        <w:r>
          <w:t>depends</w:t>
        </w:r>
        <w:proofErr w:type="gramEnd"/>
        <w:r>
          <w:t xml:space="preserve"> greatly on the specific topography around the RAS facility since path loss at this frequency </w:t>
        </w:r>
        <w:del w:id="1069" w:author="Behrooz Abiri" w:date="2024-04-09T10:33:00Z">
          <w:r w:rsidDel="00BE3DB1">
            <w:delText xml:space="preserve">is </w:delText>
          </w:r>
        </w:del>
        <w:r>
          <w:t xml:space="preserve">depends greatly on how obstructed the path is.  For distances under 10 km, the </w:t>
        </w:r>
      </w:ins>
      <w:ins w:id="1070" w:author="Behrooz Abiri" w:date="2024-04-09T10:31:00Z">
        <w:r w:rsidR="00BE3DB1">
          <w:t>p</w:t>
        </w:r>
      </w:ins>
      <w:ins w:id="1071" w:author="michael marcus" w:date="2024-04-02T10:05:00Z">
        <w:del w:id="1072" w:author="Behrooz Abiri" w:date="2024-04-09T10:31:00Z">
          <w:r w:rsidDel="00BE3DB1">
            <w:delText>P</w:delText>
          </w:r>
        </w:del>
        <w:r>
          <w:t xml:space="preserve">ropagation by diffraction given in P.526-15 can be ignored, but for greater distances it should be considered and has a large impact in preventing interference that might be predicted in a theoretical </w:t>
        </w:r>
        <w:del w:id="1073" w:author="Behrooz Abiri" w:date="2024-04-09T10:35:00Z">
          <w:r w:rsidDel="00BE3DB1">
            <w:delText xml:space="preserve">pure </w:delText>
          </w:r>
        </w:del>
        <w:r>
          <w:t>free space propagation environment.</w:t>
        </w:r>
      </w:ins>
    </w:p>
    <w:p w14:paraId="70FBFDB7" w14:textId="77777777" w:rsidR="00CE3D3D" w:rsidRPr="00B15F84" w:rsidRDefault="00CE3D3D" w:rsidP="00CE3D3D">
      <w:pPr>
        <w:pStyle w:val="Rectitle"/>
        <w:jc w:val="left"/>
        <w:rPr>
          <w:ins w:id="1074" w:author="michael marcus" w:date="2024-04-02T10:05:00Z"/>
          <w:rFonts w:ascii="Times New Roman" w:hAnsi="Times New Roman"/>
          <w:b w:val="0"/>
          <w:bCs/>
          <w:sz w:val="24"/>
          <w:szCs w:val="24"/>
          <w:rPrChange w:id="1075" w:author="Behrooz Abiri" w:date="2024-04-09T10:23:00Z">
            <w:rPr>
              <w:ins w:id="1076" w:author="michael marcus" w:date="2024-04-02T10:05:00Z"/>
              <w:b w:val="0"/>
              <w:bCs/>
              <w:sz w:val="24"/>
              <w:szCs w:val="24"/>
            </w:rPr>
          </w:rPrChange>
        </w:rPr>
      </w:pPr>
      <w:ins w:id="1077" w:author="michael marcus" w:date="2024-04-02T10:05:00Z">
        <w:r w:rsidRPr="00B15F84">
          <w:rPr>
            <w:rFonts w:ascii="Times New Roman" w:hAnsi="Times New Roman"/>
            <w:b w:val="0"/>
            <w:bCs/>
            <w:sz w:val="24"/>
            <w:szCs w:val="24"/>
            <w:rPrChange w:id="1078" w:author="Behrooz Abiri" w:date="2024-04-09T10:23:00Z">
              <w:rPr>
                <w:b w:val="0"/>
                <w:bCs/>
                <w:sz w:val="24"/>
                <w:szCs w:val="24"/>
              </w:rPr>
            </w:rPrChange>
          </w:rPr>
          <w:t xml:space="preserve">Radio telescopes at 24 GHz are limited in number and usually in rural locations. Table A2.4 gives the estimated numbers on each continent. They are often sited in places where terrain blockage lessens their potential interference from intentional and unintentional emitters.  While a few Beam WPT devices could in theory, result in interference to RAS observations within a few km in locations without terrain blockage, this can be avoided by administration that decide to permit 24 GHz Beam WPT under the provisions of </w:t>
        </w:r>
        <w:r w:rsidRPr="00B15F84">
          <w:rPr>
            <w:rFonts w:ascii="Times New Roman" w:hAnsi="Times New Roman"/>
            <w:b w:val="0"/>
            <w:bCs/>
            <w:sz w:val="24"/>
            <w:szCs w:val="24"/>
            <w:rPrChange w:id="1079" w:author="Behrooz Abiri" w:date="2024-04-09T10:23:00Z">
              <w:rPr>
                <w:sz w:val="24"/>
                <w:szCs w:val="24"/>
              </w:rPr>
            </w:rPrChange>
          </w:rPr>
          <w:t xml:space="preserve">15.13 </w:t>
        </w:r>
        <w:r w:rsidRPr="00B15F84">
          <w:rPr>
            <w:rFonts w:ascii="Times New Roman" w:hAnsi="Times New Roman"/>
            <w:b w:val="0"/>
            <w:bCs/>
            <w:sz w:val="24"/>
            <w:szCs w:val="24"/>
            <w:rPrChange w:id="1080" w:author="Behrooz Abiri" w:date="2024-04-09T10:23:00Z">
              <w:rPr>
                <w:b w:val="0"/>
                <w:bCs/>
                <w:sz w:val="24"/>
                <w:szCs w:val="24"/>
              </w:rPr>
            </w:rPrChange>
          </w:rPr>
          <w:t>by forbidding use of the technology in area within a few km of 24 GHz radio telescopes and taking account of actual terrain.</w:t>
        </w:r>
      </w:ins>
    </w:p>
    <w:p w14:paraId="0E413BFC" w14:textId="77777777" w:rsidR="00CE3D3D" w:rsidRPr="006C5573" w:rsidRDefault="00CE3D3D" w:rsidP="00CE3D3D">
      <w:pPr>
        <w:pStyle w:val="TableNo"/>
        <w:rPr>
          <w:ins w:id="1081" w:author="michael marcus" w:date="2024-04-02T10:05:00Z"/>
          <w:szCs w:val="24"/>
        </w:rPr>
      </w:pPr>
      <w:ins w:id="1082" w:author="michael marcus" w:date="2024-04-02T10:05:00Z">
        <w:r w:rsidRPr="006C5573">
          <w:rPr>
            <w:szCs w:val="24"/>
          </w:rPr>
          <w:t>TABLE A2.</w:t>
        </w:r>
        <w:r>
          <w:rPr>
            <w:szCs w:val="24"/>
          </w:rPr>
          <w:t>4</w:t>
        </w:r>
      </w:ins>
    </w:p>
    <w:p w14:paraId="77A6F89A" w14:textId="77777777" w:rsidR="00CE3D3D" w:rsidRPr="006C5573" w:rsidRDefault="00CE3D3D" w:rsidP="00CE3D3D">
      <w:pPr>
        <w:pStyle w:val="Tabletitle"/>
        <w:rPr>
          <w:ins w:id="1083" w:author="michael marcus" w:date="2024-04-02T10:05:00Z"/>
        </w:rPr>
      </w:pPr>
      <w:ins w:id="1084" w:author="michael marcus" w:date="2024-04-02T10:05:00Z">
        <w:r w:rsidRPr="006C5573">
          <w:t xml:space="preserve">Summary </w:t>
        </w:r>
        <w:r>
          <w:t>of 24 GHz Radio Telescope Locations</w:t>
        </w:r>
      </w:ins>
    </w:p>
    <w:p w14:paraId="5B9C25C7" w14:textId="77777777" w:rsidR="00CE3D3D" w:rsidRPr="007D7BB5" w:rsidRDefault="00CE3D3D" w:rsidP="00CE3D3D">
      <w:pPr>
        <w:rPr>
          <w:ins w:id="1085" w:author="michael marcus" w:date="2024-04-02T10:05:00Z"/>
          <w:b/>
          <w:lang w:eastAsia="en-US" w:bidi="ar-SA"/>
        </w:rPr>
      </w:pPr>
    </w:p>
    <w:p w14:paraId="10622A79" w14:textId="77777777" w:rsidR="00CE3D3D" w:rsidRDefault="00CE3D3D" w:rsidP="00CE3D3D">
      <w:pPr>
        <w:rPr>
          <w:ins w:id="1086" w:author="michael marcus" w:date="2024-04-02T10:05:00Z"/>
          <w:lang w:val="en-GB" w:eastAsia="en-US" w:bidi="ar-SA"/>
        </w:rPr>
      </w:pPr>
    </w:p>
    <w:tbl>
      <w:tblPr>
        <w:tblStyle w:val="TableGrid"/>
        <w:tblW w:w="0" w:type="auto"/>
        <w:tblLook w:val="04A0" w:firstRow="1" w:lastRow="0" w:firstColumn="1" w:lastColumn="0" w:noHBand="0" w:noVBand="1"/>
      </w:tblPr>
      <w:tblGrid>
        <w:gridCol w:w="1975"/>
        <w:gridCol w:w="1620"/>
        <w:gridCol w:w="5755"/>
      </w:tblGrid>
      <w:tr w:rsidR="00CE3D3D" w14:paraId="7B3C8522" w14:textId="77777777" w:rsidTr="007D7BB5">
        <w:trPr>
          <w:ins w:id="1087" w:author="michael marcus" w:date="2024-04-02T10:05:00Z"/>
        </w:trPr>
        <w:tc>
          <w:tcPr>
            <w:tcW w:w="1975" w:type="dxa"/>
          </w:tcPr>
          <w:p w14:paraId="21041C01" w14:textId="77777777" w:rsidR="00CE3D3D" w:rsidRPr="0041445F" w:rsidRDefault="00CE3D3D" w:rsidP="007D7BB5">
            <w:pPr>
              <w:jc w:val="center"/>
              <w:rPr>
                <w:ins w:id="1088" w:author="michael marcus" w:date="2024-04-02T10:05:00Z"/>
                <w:b/>
                <w:bCs/>
                <w:lang w:eastAsia="en-US" w:bidi="ar-SA"/>
              </w:rPr>
            </w:pPr>
            <w:ins w:id="1089" w:author="michael marcus" w:date="2024-04-02T10:05:00Z">
              <w:r w:rsidRPr="0041445F">
                <w:rPr>
                  <w:b/>
                  <w:bCs/>
                  <w:lang w:eastAsia="en-US" w:bidi="ar-SA"/>
                </w:rPr>
                <w:t>Continent</w:t>
              </w:r>
            </w:ins>
          </w:p>
        </w:tc>
        <w:tc>
          <w:tcPr>
            <w:tcW w:w="1620" w:type="dxa"/>
          </w:tcPr>
          <w:p w14:paraId="35B3271C" w14:textId="77777777" w:rsidR="00CE3D3D" w:rsidRPr="0041445F" w:rsidRDefault="00CE3D3D" w:rsidP="007D7BB5">
            <w:pPr>
              <w:jc w:val="center"/>
              <w:rPr>
                <w:ins w:id="1090" w:author="michael marcus" w:date="2024-04-02T10:05:00Z"/>
                <w:b/>
                <w:bCs/>
                <w:lang w:eastAsia="en-US" w:bidi="ar-SA"/>
              </w:rPr>
            </w:pPr>
            <w:ins w:id="1091" w:author="michael marcus" w:date="2024-04-02T10:05:00Z">
              <w:r w:rsidRPr="0041445F">
                <w:rPr>
                  <w:b/>
                  <w:bCs/>
                  <w:lang w:eastAsia="en-US" w:bidi="ar-SA"/>
                </w:rPr>
                <w:t>Number of 24 GHz Radio Telescopes</w:t>
              </w:r>
            </w:ins>
          </w:p>
        </w:tc>
        <w:tc>
          <w:tcPr>
            <w:tcW w:w="5755" w:type="dxa"/>
          </w:tcPr>
          <w:p w14:paraId="34F0215C" w14:textId="77777777" w:rsidR="00CE3D3D" w:rsidRDefault="00CE3D3D" w:rsidP="007D7BB5">
            <w:pPr>
              <w:rPr>
                <w:ins w:id="1092" w:author="michael marcus" w:date="2024-04-02T10:05:00Z"/>
                <w:lang w:eastAsia="en-US" w:bidi="ar-SA"/>
              </w:rPr>
            </w:pPr>
          </w:p>
        </w:tc>
      </w:tr>
      <w:tr w:rsidR="00CE3D3D" w14:paraId="33BD8ED2" w14:textId="77777777" w:rsidTr="007D7BB5">
        <w:trPr>
          <w:ins w:id="1093" w:author="michael marcus" w:date="2024-04-02T10:05:00Z"/>
        </w:trPr>
        <w:tc>
          <w:tcPr>
            <w:tcW w:w="1975" w:type="dxa"/>
          </w:tcPr>
          <w:p w14:paraId="5BCC6AD4" w14:textId="77777777" w:rsidR="00CE3D3D" w:rsidRDefault="00CE3D3D" w:rsidP="007D7BB5">
            <w:pPr>
              <w:jc w:val="center"/>
              <w:rPr>
                <w:ins w:id="1094" w:author="michael marcus" w:date="2024-04-02T10:05:00Z"/>
                <w:lang w:eastAsia="en-US" w:bidi="ar-SA"/>
              </w:rPr>
            </w:pPr>
            <w:ins w:id="1095" w:author="michael marcus" w:date="2024-04-02T10:05:00Z">
              <w:r>
                <w:rPr>
                  <w:lang w:eastAsia="en-US" w:bidi="ar-SA"/>
                </w:rPr>
                <w:t>North America</w:t>
              </w:r>
            </w:ins>
          </w:p>
        </w:tc>
        <w:tc>
          <w:tcPr>
            <w:tcW w:w="1620" w:type="dxa"/>
          </w:tcPr>
          <w:p w14:paraId="4C2B1C0F" w14:textId="27C9F218" w:rsidR="00CE3D3D" w:rsidRDefault="00CE3D3D" w:rsidP="007D7BB5">
            <w:pPr>
              <w:jc w:val="center"/>
              <w:rPr>
                <w:ins w:id="1096" w:author="michael marcus" w:date="2024-04-02T10:05:00Z"/>
                <w:lang w:eastAsia="en-US" w:bidi="ar-SA"/>
              </w:rPr>
            </w:pPr>
            <w:ins w:id="1097" w:author="michael marcus" w:date="2024-04-02T10:05:00Z">
              <w:r>
                <w:rPr>
                  <w:lang w:eastAsia="en-US" w:bidi="ar-SA"/>
                </w:rPr>
                <w:t>1</w:t>
              </w:r>
            </w:ins>
            <w:ins w:id="1098" w:author="michael marcus" w:date="2024-05-01T09:36:00Z">
              <w:r w:rsidR="00EF332E">
                <w:rPr>
                  <w:lang w:eastAsia="en-US" w:bidi="ar-SA"/>
                </w:rPr>
                <w:t>4</w:t>
              </w:r>
            </w:ins>
          </w:p>
        </w:tc>
        <w:tc>
          <w:tcPr>
            <w:tcW w:w="5755" w:type="dxa"/>
          </w:tcPr>
          <w:p w14:paraId="2CE04B82" w14:textId="77777777" w:rsidR="00CE3D3D" w:rsidRDefault="00CE3D3D" w:rsidP="007D7BB5">
            <w:pPr>
              <w:rPr>
                <w:ins w:id="1099" w:author="michael marcus" w:date="2024-04-02T10:05:00Z"/>
                <w:lang w:eastAsia="en-US" w:bidi="ar-SA"/>
              </w:rPr>
            </w:pPr>
          </w:p>
        </w:tc>
      </w:tr>
      <w:tr w:rsidR="00CE3D3D" w14:paraId="775223BE" w14:textId="77777777" w:rsidTr="007D7BB5">
        <w:trPr>
          <w:ins w:id="1100" w:author="michael marcus" w:date="2024-04-02T10:05:00Z"/>
        </w:trPr>
        <w:tc>
          <w:tcPr>
            <w:tcW w:w="1975" w:type="dxa"/>
          </w:tcPr>
          <w:p w14:paraId="0A1CEAE7" w14:textId="77777777" w:rsidR="00CE3D3D" w:rsidRDefault="00CE3D3D" w:rsidP="007D7BB5">
            <w:pPr>
              <w:jc w:val="center"/>
              <w:rPr>
                <w:ins w:id="1101" w:author="michael marcus" w:date="2024-04-02T10:05:00Z"/>
                <w:lang w:eastAsia="en-US" w:bidi="ar-SA"/>
              </w:rPr>
            </w:pPr>
            <w:ins w:id="1102" w:author="michael marcus" w:date="2024-04-02T10:05:00Z">
              <w:r>
                <w:rPr>
                  <w:lang w:eastAsia="en-US" w:bidi="ar-SA"/>
                </w:rPr>
                <w:t>South America</w:t>
              </w:r>
            </w:ins>
          </w:p>
        </w:tc>
        <w:tc>
          <w:tcPr>
            <w:tcW w:w="1620" w:type="dxa"/>
          </w:tcPr>
          <w:p w14:paraId="126C66E1" w14:textId="77777777" w:rsidR="00CE3D3D" w:rsidRDefault="00CE3D3D" w:rsidP="007D7BB5">
            <w:pPr>
              <w:jc w:val="center"/>
              <w:rPr>
                <w:ins w:id="1103" w:author="michael marcus" w:date="2024-04-02T10:05:00Z"/>
                <w:lang w:eastAsia="en-US" w:bidi="ar-SA"/>
              </w:rPr>
            </w:pPr>
            <w:ins w:id="1104" w:author="michael marcus" w:date="2024-04-02T10:05:00Z">
              <w:r>
                <w:rPr>
                  <w:lang w:eastAsia="en-US" w:bidi="ar-SA"/>
                </w:rPr>
                <w:t>0</w:t>
              </w:r>
            </w:ins>
          </w:p>
        </w:tc>
        <w:tc>
          <w:tcPr>
            <w:tcW w:w="5755" w:type="dxa"/>
          </w:tcPr>
          <w:p w14:paraId="63B379BD" w14:textId="77777777" w:rsidR="00CE3D3D" w:rsidRDefault="00CE3D3D" w:rsidP="007D7BB5">
            <w:pPr>
              <w:rPr>
                <w:ins w:id="1105" w:author="michael marcus" w:date="2024-04-02T10:05:00Z"/>
                <w:lang w:eastAsia="en-US" w:bidi="ar-SA"/>
              </w:rPr>
            </w:pPr>
          </w:p>
        </w:tc>
      </w:tr>
      <w:tr w:rsidR="00CE3D3D" w14:paraId="4CB56544" w14:textId="77777777" w:rsidTr="007D7BB5">
        <w:trPr>
          <w:ins w:id="1106" w:author="michael marcus" w:date="2024-04-02T10:05:00Z"/>
        </w:trPr>
        <w:tc>
          <w:tcPr>
            <w:tcW w:w="1975" w:type="dxa"/>
          </w:tcPr>
          <w:p w14:paraId="2532394B" w14:textId="77777777" w:rsidR="00CE3D3D" w:rsidRDefault="00CE3D3D" w:rsidP="007D7BB5">
            <w:pPr>
              <w:jc w:val="center"/>
              <w:rPr>
                <w:ins w:id="1107" w:author="michael marcus" w:date="2024-04-02T10:05:00Z"/>
                <w:lang w:eastAsia="en-US" w:bidi="ar-SA"/>
              </w:rPr>
            </w:pPr>
            <w:ins w:id="1108" w:author="michael marcus" w:date="2024-04-02T10:05:00Z">
              <w:r>
                <w:rPr>
                  <w:lang w:eastAsia="en-US" w:bidi="ar-SA"/>
                </w:rPr>
                <w:t>Africa</w:t>
              </w:r>
            </w:ins>
          </w:p>
        </w:tc>
        <w:tc>
          <w:tcPr>
            <w:tcW w:w="1620" w:type="dxa"/>
          </w:tcPr>
          <w:p w14:paraId="12CCC319" w14:textId="528EEAC2" w:rsidR="00CE3D3D" w:rsidRDefault="00E278DC" w:rsidP="007D7BB5">
            <w:pPr>
              <w:jc w:val="center"/>
              <w:rPr>
                <w:ins w:id="1109" w:author="michael marcus" w:date="2024-04-02T10:05:00Z"/>
                <w:lang w:eastAsia="en-US" w:bidi="ar-SA"/>
              </w:rPr>
            </w:pPr>
            <w:ins w:id="1110" w:author="michael marcus" w:date="2024-05-01T09:30:00Z">
              <w:r>
                <w:rPr>
                  <w:lang w:eastAsia="en-US" w:bidi="ar-SA"/>
                </w:rPr>
                <w:t>1</w:t>
              </w:r>
            </w:ins>
          </w:p>
        </w:tc>
        <w:tc>
          <w:tcPr>
            <w:tcW w:w="5755" w:type="dxa"/>
          </w:tcPr>
          <w:p w14:paraId="5465492F" w14:textId="77777777" w:rsidR="00CE3D3D" w:rsidRDefault="00CE3D3D" w:rsidP="007D7BB5">
            <w:pPr>
              <w:rPr>
                <w:ins w:id="1111" w:author="michael marcus" w:date="2024-04-02T10:05:00Z"/>
                <w:lang w:eastAsia="en-US" w:bidi="ar-SA"/>
              </w:rPr>
            </w:pPr>
          </w:p>
        </w:tc>
      </w:tr>
      <w:tr w:rsidR="00CE3D3D" w14:paraId="4558C3DC" w14:textId="77777777" w:rsidTr="007D7BB5">
        <w:trPr>
          <w:ins w:id="1112" w:author="michael marcus" w:date="2024-04-02T10:05:00Z"/>
        </w:trPr>
        <w:tc>
          <w:tcPr>
            <w:tcW w:w="1975" w:type="dxa"/>
          </w:tcPr>
          <w:p w14:paraId="65FACFB2" w14:textId="77777777" w:rsidR="00CE3D3D" w:rsidRDefault="00CE3D3D" w:rsidP="007D7BB5">
            <w:pPr>
              <w:jc w:val="center"/>
              <w:rPr>
                <w:ins w:id="1113" w:author="michael marcus" w:date="2024-04-02T10:05:00Z"/>
                <w:lang w:eastAsia="en-US" w:bidi="ar-SA"/>
              </w:rPr>
            </w:pPr>
            <w:ins w:id="1114" w:author="michael marcus" w:date="2024-04-02T10:05:00Z">
              <w:r>
                <w:rPr>
                  <w:lang w:eastAsia="en-US" w:bidi="ar-SA"/>
                </w:rPr>
                <w:t>Europe</w:t>
              </w:r>
            </w:ins>
          </w:p>
        </w:tc>
        <w:tc>
          <w:tcPr>
            <w:tcW w:w="1620" w:type="dxa"/>
          </w:tcPr>
          <w:p w14:paraId="61FED261" w14:textId="73E6621E" w:rsidR="00CE3D3D" w:rsidRDefault="00E278DC" w:rsidP="007D7BB5">
            <w:pPr>
              <w:jc w:val="center"/>
              <w:rPr>
                <w:ins w:id="1115" w:author="michael marcus" w:date="2024-04-02T10:05:00Z"/>
                <w:lang w:eastAsia="en-US" w:bidi="ar-SA"/>
              </w:rPr>
            </w:pPr>
            <w:ins w:id="1116" w:author="michael marcus" w:date="2024-05-01T09:33:00Z">
              <w:r>
                <w:rPr>
                  <w:lang w:eastAsia="en-US" w:bidi="ar-SA"/>
                </w:rPr>
                <w:t>1</w:t>
              </w:r>
            </w:ins>
            <w:ins w:id="1117" w:author="michael marcus" w:date="2024-05-01T09:35:00Z">
              <w:r w:rsidR="00EF332E">
                <w:rPr>
                  <w:lang w:eastAsia="en-US" w:bidi="ar-SA"/>
                </w:rPr>
                <w:t>7</w:t>
              </w:r>
            </w:ins>
          </w:p>
        </w:tc>
        <w:tc>
          <w:tcPr>
            <w:tcW w:w="5755" w:type="dxa"/>
          </w:tcPr>
          <w:p w14:paraId="07D9B09A" w14:textId="77777777" w:rsidR="00CE3D3D" w:rsidRDefault="00CE3D3D" w:rsidP="007D7BB5">
            <w:pPr>
              <w:rPr>
                <w:ins w:id="1118" w:author="michael marcus" w:date="2024-04-02T10:05:00Z"/>
                <w:lang w:eastAsia="en-US" w:bidi="ar-SA"/>
              </w:rPr>
            </w:pPr>
          </w:p>
        </w:tc>
      </w:tr>
      <w:tr w:rsidR="00CE3D3D" w14:paraId="7F5D08FD" w14:textId="77777777" w:rsidTr="007D7BB5">
        <w:trPr>
          <w:ins w:id="1119" w:author="michael marcus" w:date="2024-04-02T10:05:00Z"/>
        </w:trPr>
        <w:tc>
          <w:tcPr>
            <w:tcW w:w="1975" w:type="dxa"/>
          </w:tcPr>
          <w:p w14:paraId="795EA66F" w14:textId="77777777" w:rsidR="00CE3D3D" w:rsidRDefault="00CE3D3D" w:rsidP="007D7BB5">
            <w:pPr>
              <w:jc w:val="center"/>
              <w:rPr>
                <w:ins w:id="1120" w:author="michael marcus" w:date="2024-04-02T10:05:00Z"/>
                <w:lang w:eastAsia="en-US" w:bidi="ar-SA"/>
              </w:rPr>
            </w:pPr>
            <w:ins w:id="1121" w:author="michael marcus" w:date="2024-04-02T10:05:00Z">
              <w:r>
                <w:rPr>
                  <w:lang w:eastAsia="en-US" w:bidi="ar-SA"/>
                </w:rPr>
                <w:t>Asia</w:t>
              </w:r>
            </w:ins>
          </w:p>
        </w:tc>
        <w:tc>
          <w:tcPr>
            <w:tcW w:w="1620" w:type="dxa"/>
          </w:tcPr>
          <w:p w14:paraId="3F23F685" w14:textId="32860E88" w:rsidR="00CE3D3D" w:rsidRDefault="00EF332E" w:rsidP="007D7BB5">
            <w:pPr>
              <w:jc w:val="center"/>
              <w:rPr>
                <w:ins w:id="1122" w:author="michael marcus" w:date="2024-04-02T10:05:00Z"/>
                <w:lang w:eastAsia="en-US" w:bidi="ar-SA"/>
              </w:rPr>
            </w:pPr>
            <w:ins w:id="1123" w:author="michael marcus" w:date="2024-05-01T09:36:00Z">
              <w:r>
                <w:rPr>
                  <w:lang w:eastAsia="en-US" w:bidi="ar-SA"/>
                </w:rPr>
                <w:t>16</w:t>
              </w:r>
            </w:ins>
          </w:p>
        </w:tc>
        <w:tc>
          <w:tcPr>
            <w:tcW w:w="5755" w:type="dxa"/>
          </w:tcPr>
          <w:p w14:paraId="61B53271" w14:textId="77777777" w:rsidR="00CE3D3D" w:rsidRDefault="00CE3D3D" w:rsidP="007D7BB5">
            <w:pPr>
              <w:rPr>
                <w:ins w:id="1124" w:author="michael marcus" w:date="2024-04-02T10:05:00Z"/>
                <w:lang w:eastAsia="en-US" w:bidi="ar-SA"/>
              </w:rPr>
            </w:pPr>
          </w:p>
        </w:tc>
      </w:tr>
      <w:tr w:rsidR="00CE3D3D" w14:paraId="410EEE95" w14:textId="77777777" w:rsidTr="007D7BB5">
        <w:trPr>
          <w:ins w:id="1125" w:author="michael marcus" w:date="2024-04-02T10:05:00Z"/>
        </w:trPr>
        <w:tc>
          <w:tcPr>
            <w:tcW w:w="1975" w:type="dxa"/>
          </w:tcPr>
          <w:p w14:paraId="2F2EE05A" w14:textId="77777777" w:rsidR="00CE3D3D" w:rsidRDefault="00CE3D3D" w:rsidP="007D7BB5">
            <w:pPr>
              <w:jc w:val="center"/>
              <w:rPr>
                <w:ins w:id="1126" w:author="michael marcus" w:date="2024-04-02T10:05:00Z"/>
                <w:lang w:eastAsia="en-US" w:bidi="ar-SA"/>
              </w:rPr>
            </w:pPr>
            <w:ins w:id="1127" w:author="michael marcus" w:date="2024-04-02T10:05:00Z">
              <w:r>
                <w:rPr>
                  <w:lang w:eastAsia="en-US" w:bidi="ar-SA"/>
                </w:rPr>
                <w:t>Australia</w:t>
              </w:r>
            </w:ins>
          </w:p>
        </w:tc>
        <w:tc>
          <w:tcPr>
            <w:tcW w:w="1620" w:type="dxa"/>
          </w:tcPr>
          <w:p w14:paraId="34619BB6" w14:textId="206E9E4B" w:rsidR="00CE3D3D" w:rsidRDefault="00E278DC" w:rsidP="007D7BB5">
            <w:pPr>
              <w:jc w:val="center"/>
              <w:rPr>
                <w:ins w:id="1128" w:author="michael marcus" w:date="2024-04-02T10:05:00Z"/>
                <w:lang w:eastAsia="en-US" w:bidi="ar-SA"/>
              </w:rPr>
            </w:pPr>
            <w:ins w:id="1129" w:author="michael marcus" w:date="2024-05-01T09:30:00Z">
              <w:r>
                <w:rPr>
                  <w:lang w:eastAsia="en-US" w:bidi="ar-SA"/>
                </w:rPr>
                <w:t>8</w:t>
              </w:r>
            </w:ins>
          </w:p>
        </w:tc>
        <w:tc>
          <w:tcPr>
            <w:tcW w:w="5755" w:type="dxa"/>
          </w:tcPr>
          <w:p w14:paraId="1F9F65BE" w14:textId="77777777" w:rsidR="00CE3D3D" w:rsidRDefault="00CE3D3D" w:rsidP="007D7BB5">
            <w:pPr>
              <w:rPr>
                <w:ins w:id="1130" w:author="michael marcus" w:date="2024-04-02T10:05:00Z"/>
                <w:lang w:eastAsia="en-US" w:bidi="ar-SA"/>
              </w:rPr>
            </w:pPr>
          </w:p>
        </w:tc>
      </w:tr>
      <w:tr w:rsidR="00CE3D3D" w14:paraId="0FD85434" w14:textId="77777777" w:rsidTr="007D7BB5">
        <w:trPr>
          <w:ins w:id="1131" w:author="michael marcus" w:date="2024-04-02T10:05:00Z"/>
        </w:trPr>
        <w:tc>
          <w:tcPr>
            <w:tcW w:w="1975" w:type="dxa"/>
          </w:tcPr>
          <w:p w14:paraId="74E3ABAF" w14:textId="77777777" w:rsidR="00CE3D3D" w:rsidRDefault="00CE3D3D" w:rsidP="007D7BB5">
            <w:pPr>
              <w:jc w:val="center"/>
              <w:rPr>
                <w:ins w:id="1132" w:author="michael marcus" w:date="2024-04-02T10:05:00Z"/>
                <w:lang w:eastAsia="en-US" w:bidi="ar-SA"/>
              </w:rPr>
            </w:pPr>
            <w:ins w:id="1133" w:author="michael marcus" w:date="2024-04-02T10:05:00Z">
              <w:r>
                <w:rPr>
                  <w:lang w:eastAsia="en-US" w:bidi="ar-SA"/>
                </w:rPr>
                <w:t>Antarctica</w:t>
              </w:r>
            </w:ins>
          </w:p>
        </w:tc>
        <w:tc>
          <w:tcPr>
            <w:tcW w:w="1620" w:type="dxa"/>
          </w:tcPr>
          <w:p w14:paraId="5D3E4572" w14:textId="77777777" w:rsidR="00CE3D3D" w:rsidRDefault="00CE3D3D" w:rsidP="007D7BB5">
            <w:pPr>
              <w:jc w:val="center"/>
              <w:rPr>
                <w:ins w:id="1134" w:author="michael marcus" w:date="2024-04-02T10:05:00Z"/>
                <w:lang w:eastAsia="en-US" w:bidi="ar-SA"/>
              </w:rPr>
            </w:pPr>
            <w:ins w:id="1135" w:author="michael marcus" w:date="2024-04-02T10:05:00Z">
              <w:r>
                <w:rPr>
                  <w:lang w:eastAsia="en-US" w:bidi="ar-SA"/>
                </w:rPr>
                <w:t>0</w:t>
              </w:r>
            </w:ins>
          </w:p>
        </w:tc>
        <w:tc>
          <w:tcPr>
            <w:tcW w:w="5755" w:type="dxa"/>
          </w:tcPr>
          <w:p w14:paraId="38FAFD68" w14:textId="77777777" w:rsidR="00CE3D3D" w:rsidRDefault="00CE3D3D" w:rsidP="007D7BB5">
            <w:pPr>
              <w:rPr>
                <w:ins w:id="1136" w:author="michael marcus" w:date="2024-04-02T10:05:00Z"/>
                <w:lang w:eastAsia="en-US" w:bidi="ar-SA"/>
              </w:rPr>
            </w:pPr>
          </w:p>
        </w:tc>
      </w:tr>
      <w:tr w:rsidR="00CE3D3D" w14:paraId="5FEAFEBC" w14:textId="77777777" w:rsidTr="007D7BB5">
        <w:trPr>
          <w:ins w:id="1137" w:author="michael marcus" w:date="2024-04-02T10:05:00Z"/>
        </w:trPr>
        <w:tc>
          <w:tcPr>
            <w:tcW w:w="1975" w:type="dxa"/>
          </w:tcPr>
          <w:p w14:paraId="79230510" w14:textId="77777777" w:rsidR="00CE3D3D" w:rsidRPr="0041445F" w:rsidRDefault="00CE3D3D" w:rsidP="007D7BB5">
            <w:pPr>
              <w:jc w:val="center"/>
              <w:rPr>
                <w:ins w:id="1138" w:author="michael marcus" w:date="2024-04-02T10:05:00Z"/>
                <w:b/>
                <w:bCs/>
                <w:lang w:eastAsia="en-US" w:bidi="ar-SA"/>
              </w:rPr>
            </w:pPr>
            <w:ins w:id="1139" w:author="michael marcus" w:date="2024-04-02T10:05:00Z">
              <w:r w:rsidRPr="0041445F">
                <w:rPr>
                  <w:b/>
                  <w:bCs/>
                  <w:lang w:eastAsia="en-US" w:bidi="ar-SA"/>
                </w:rPr>
                <w:t>Total</w:t>
              </w:r>
            </w:ins>
          </w:p>
        </w:tc>
        <w:tc>
          <w:tcPr>
            <w:tcW w:w="1620" w:type="dxa"/>
          </w:tcPr>
          <w:p w14:paraId="12DF9791" w14:textId="77777777" w:rsidR="00CE3D3D" w:rsidRDefault="00EF332E" w:rsidP="007D7BB5">
            <w:pPr>
              <w:jc w:val="center"/>
              <w:rPr>
                <w:ins w:id="1140" w:author="michael marcus" w:date="2024-05-01T09:39:00Z"/>
                <w:b/>
                <w:bCs/>
                <w:lang w:eastAsia="en-US" w:bidi="ar-SA"/>
              </w:rPr>
            </w:pPr>
            <w:ins w:id="1141" w:author="michael marcus" w:date="2024-05-01T09:37:00Z">
              <w:r>
                <w:rPr>
                  <w:b/>
                  <w:bCs/>
                  <w:lang w:eastAsia="en-US" w:bidi="ar-SA"/>
                </w:rPr>
                <w:t>56</w:t>
              </w:r>
            </w:ins>
          </w:p>
          <w:p w14:paraId="223014FA" w14:textId="77777777" w:rsidR="00EF332E" w:rsidRDefault="00EF332E" w:rsidP="007D7BB5">
            <w:pPr>
              <w:jc w:val="center"/>
              <w:rPr>
                <w:ins w:id="1142" w:author="michael marcus" w:date="2024-05-01T09:39:00Z"/>
                <w:b/>
                <w:bCs/>
                <w:lang w:eastAsia="en-US" w:bidi="ar-SA"/>
              </w:rPr>
            </w:pPr>
          </w:p>
          <w:p w14:paraId="4F861D2A" w14:textId="275DC4C7" w:rsidR="00EF332E" w:rsidRPr="0041445F" w:rsidRDefault="00EF332E" w:rsidP="007D7BB5">
            <w:pPr>
              <w:jc w:val="center"/>
              <w:rPr>
                <w:ins w:id="1143" w:author="michael marcus" w:date="2024-04-02T10:05:00Z"/>
                <w:b/>
                <w:bCs/>
                <w:lang w:eastAsia="en-US" w:bidi="ar-SA"/>
              </w:rPr>
            </w:pPr>
          </w:p>
        </w:tc>
        <w:tc>
          <w:tcPr>
            <w:tcW w:w="5755" w:type="dxa"/>
          </w:tcPr>
          <w:p w14:paraId="6719B2BE" w14:textId="77777777" w:rsidR="00CE3D3D" w:rsidRDefault="00CE3D3D" w:rsidP="007D7BB5">
            <w:pPr>
              <w:rPr>
                <w:ins w:id="1144" w:author="michael marcus" w:date="2024-04-02T10:05:00Z"/>
                <w:lang w:eastAsia="en-US" w:bidi="ar-SA"/>
              </w:rPr>
            </w:pPr>
          </w:p>
        </w:tc>
      </w:tr>
    </w:tbl>
    <w:p w14:paraId="553B58B9" w14:textId="77777777" w:rsidR="00CE3D3D" w:rsidRPr="007D7BB5" w:rsidRDefault="00CE3D3D" w:rsidP="00CE3D3D">
      <w:pPr>
        <w:rPr>
          <w:ins w:id="1145" w:author="michael marcus" w:date="2024-04-02T10:05:00Z"/>
          <w:lang w:eastAsia="en-US" w:bidi="ar-SA"/>
        </w:rPr>
      </w:pPr>
    </w:p>
    <w:p w14:paraId="60C796A9" w14:textId="77777777" w:rsidR="00CE3D3D" w:rsidRDefault="00CE3D3D" w:rsidP="00CE3D3D">
      <w:pPr>
        <w:pStyle w:val="Heading2"/>
        <w:rPr>
          <w:ins w:id="1146" w:author="michael marcus" w:date="2024-04-02T10:05:00Z"/>
          <w:b/>
          <w:bCs/>
        </w:rPr>
      </w:pPr>
      <w:ins w:id="1147" w:author="michael marcus" w:date="2024-04-02T10:05:00Z">
        <w:r w:rsidRPr="001576E3">
          <w:t>A2.</w:t>
        </w:r>
        <w:r>
          <w:t>4</w:t>
        </w:r>
        <w:r w:rsidRPr="001576E3">
          <w:t xml:space="preserve"> </w:t>
        </w:r>
        <w:r>
          <w:t>Terrestrial Component of IMT (</w:t>
        </w:r>
        <w:r w:rsidRPr="00B64BAB">
          <w:t>24.25-27.5 GHz</w:t>
        </w:r>
        <w:r>
          <w:t>)</w:t>
        </w:r>
      </w:ins>
    </w:p>
    <w:p w14:paraId="63EBA8FC" w14:textId="77777777" w:rsidR="00CE3D3D" w:rsidRDefault="00CE3D3D" w:rsidP="00CE3D3D">
      <w:pPr>
        <w:pStyle w:val="Rectitle"/>
        <w:jc w:val="left"/>
        <w:rPr>
          <w:ins w:id="1148" w:author="michael marcus" w:date="2024-04-02T10:05:00Z"/>
        </w:rPr>
      </w:pPr>
    </w:p>
    <w:p w14:paraId="62BEB259" w14:textId="77777777" w:rsidR="00CE3D3D" w:rsidRDefault="00CE3D3D" w:rsidP="00CE3D3D">
      <w:pPr>
        <w:rPr>
          <w:ins w:id="1149" w:author="michael marcus" w:date="2024-04-02T10:05:00Z"/>
        </w:rPr>
      </w:pPr>
      <w:ins w:id="1150" w:author="michael marcus" w:date="2024-04-02T10:05:00Z">
        <w:r>
          <w:rPr>
            <w:lang w:eastAsia="zh-CN"/>
          </w:rPr>
          <w:t>T</w:t>
        </w:r>
        <w:r w:rsidRPr="00B64BAB">
          <w:rPr>
            <w:lang w:eastAsia="zh-CN"/>
          </w:rPr>
          <w:t xml:space="preserve">he frequency band </w:t>
        </w:r>
        <w:r w:rsidRPr="00B64BAB">
          <w:t>24.25-27.5 GHz is identified</w:t>
        </w:r>
        <w:r>
          <w:t xml:space="preserve"> by </w:t>
        </w:r>
        <w:r w:rsidRPr="00343078">
          <w:t>R</w:t>
        </w:r>
        <w:r>
          <w:t>es.</w:t>
        </w:r>
        <w:r w:rsidRPr="00343078">
          <w:t xml:space="preserve"> </w:t>
        </w:r>
        <w:r w:rsidRPr="007D7BB5">
          <w:rPr>
            <w:b/>
            <w:bCs/>
          </w:rPr>
          <w:t>242</w:t>
        </w:r>
        <w:r w:rsidRPr="00343078">
          <w:t xml:space="preserve"> (REV.WRC-23)</w:t>
        </w:r>
        <w:r w:rsidRPr="00B64BAB">
          <w:t xml:space="preserve"> for the use of IMT worldwide and allocated to the mobile service on a primary basis.</w:t>
        </w:r>
        <w:r>
          <w:t xml:space="preserve">  </w:t>
        </w:r>
        <w:r w:rsidRPr="00B64BAB">
          <w:t>A blocking level of ‒86 dBm / 50 MHz</w:t>
        </w:r>
        <w:r w:rsidRPr="00B64BAB">
          <w:rPr>
            <w:rStyle w:val="FootnoteReference"/>
          </w:rPr>
          <w:footnoteReference w:id="3"/>
        </w:r>
        <w:r w:rsidRPr="00B64BAB">
          <w:t xml:space="preserve"> for BS and ‒52.8 dBm / 50 MHz</w:t>
        </w:r>
        <w:r w:rsidRPr="00B64BAB">
          <w:rPr>
            <w:rStyle w:val="FootnoteReference"/>
          </w:rPr>
          <w:footnoteReference w:id="4"/>
        </w:r>
        <w:r w:rsidRPr="00B64BAB">
          <w:t xml:space="preserve"> for UE can be used to assess the impact on IMT stations </w:t>
        </w:r>
        <w:r w:rsidRPr="00B64BAB">
          <w:rPr>
            <w:lang w:eastAsia="zh-CN"/>
          </w:rPr>
          <w:t xml:space="preserve">in the frequency band </w:t>
        </w:r>
        <w:r w:rsidRPr="00B64BAB">
          <w:t>24.25-27.5 GHz.</w:t>
        </w:r>
        <w:r>
          <w:t xml:space="preserve"> </w:t>
        </w:r>
      </w:ins>
    </w:p>
    <w:p w14:paraId="48CCE243" w14:textId="77777777" w:rsidR="00CE3D3D" w:rsidRDefault="00CE3D3D" w:rsidP="00CE3D3D">
      <w:pPr>
        <w:rPr>
          <w:ins w:id="1155" w:author="michael marcus" w:date="2024-04-02T10:05:00Z"/>
        </w:rPr>
      </w:pPr>
    </w:p>
    <w:p w14:paraId="77110DB0" w14:textId="77777777" w:rsidR="00CE3D3D" w:rsidRDefault="00CE3D3D" w:rsidP="00CE3D3D">
      <w:pPr>
        <w:rPr>
          <w:ins w:id="1156" w:author="michael marcus" w:date="2024-04-11T13:17:00Z"/>
        </w:rPr>
      </w:pPr>
      <w:ins w:id="1157" w:author="michael marcus" w:date="2024-04-02T10:05:00Z">
        <w:r>
          <w:t xml:space="preserve">Table A2.5 shows the impact of 24.1-24.15 GHz Beam WPT on IMT UE in the 24 GHz IMT band.  </w:t>
        </w:r>
        <w:proofErr w:type="gramStart"/>
        <w:r>
          <w:t>It can be seen that even</w:t>
        </w:r>
        <w:proofErr w:type="gramEnd"/>
        <w:r>
          <w:t xml:space="preserve"> at 10m separation with free space propagation in the same room there is no adverse out-of-band impact on the UE performance.</w:t>
        </w:r>
      </w:ins>
    </w:p>
    <w:p w14:paraId="23768A1F" w14:textId="77777777" w:rsidR="004754C4" w:rsidRDefault="004754C4" w:rsidP="00CE3D3D">
      <w:pPr>
        <w:rPr>
          <w:ins w:id="1158" w:author="michael marcus" w:date="2024-04-11T13:17:00Z"/>
        </w:rPr>
      </w:pPr>
    </w:p>
    <w:p w14:paraId="42B7DC58" w14:textId="77777777" w:rsidR="00CE3D3D" w:rsidRDefault="00CE3D3D" w:rsidP="00CE3D3D">
      <w:pPr>
        <w:rPr>
          <w:ins w:id="1159" w:author="michael marcus" w:date="2024-04-02T10:05:00Z"/>
        </w:rPr>
      </w:pPr>
    </w:p>
    <w:p w14:paraId="228CE387" w14:textId="77777777" w:rsidR="00CE3D3D" w:rsidRPr="006C5573" w:rsidRDefault="00CE3D3D" w:rsidP="00CE3D3D">
      <w:pPr>
        <w:pStyle w:val="TableNo"/>
        <w:rPr>
          <w:ins w:id="1160" w:author="michael marcus" w:date="2024-04-02T10:05:00Z"/>
          <w:szCs w:val="24"/>
        </w:rPr>
      </w:pPr>
      <w:ins w:id="1161" w:author="michael marcus" w:date="2024-04-02T10:05:00Z">
        <w:r w:rsidRPr="006C5573">
          <w:rPr>
            <w:szCs w:val="24"/>
          </w:rPr>
          <w:t>TABLE A2.</w:t>
        </w:r>
        <w:r>
          <w:rPr>
            <w:szCs w:val="24"/>
          </w:rPr>
          <w:t>5</w:t>
        </w:r>
      </w:ins>
    </w:p>
    <w:p w14:paraId="1201776E" w14:textId="77777777" w:rsidR="00CE3D3D" w:rsidRPr="006C5573" w:rsidRDefault="00CE3D3D" w:rsidP="00CE3D3D">
      <w:pPr>
        <w:pStyle w:val="Tabletitle"/>
        <w:rPr>
          <w:ins w:id="1162" w:author="michael marcus" w:date="2024-04-02T10:05:00Z"/>
        </w:rPr>
      </w:pPr>
      <w:ins w:id="1163" w:author="michael marcus" w:date="2024-04-02T10:05:00Z">
        <w:r>
          <w:t>Power budget for 24.25-27.5 IMT UE Impact</w:t>
        </w:r>
      </w:ins>
    </w:p>
    <w:p w14:paraId="5D4F7214" w14:textId="77777777" w:rsidR="00CE3D3D" w:rsidRPr="007D7BB5" w:rsidRDefault="00CE3D3D" w:rsidP="00CE3D3D">
      <w:pPr>
        <w:rPr>
          <w:ins w:id="1164" w:author="michael marcus" w:date="2024-04-02T10:05:00Z"/>
          <w:lang w:val="en-GB"/>
        </w:rPr>
      </w:pPr>
    </w:p>
    <w:p w14:paraId="4BD84F2B" w14:textId="77777777" w:rsidR="00CE3D3D" w:rsidRPr="007D7BB5" w:rsidRDefault="00CE3D3D" w:rsidP="00CE3D3D">
      <w:pPr>
        <w:rPr>
          <w:ins w:id="1165" w:author="michael marcus" w:date="2024-04-02T10:05:00Z"/>
          <w:b/>
          <w:bCs/>
        </w:rPr>
      </w:pPr>
    </w:p>
    <w:tbl>
      <w:tblPr>
        <w:tblW w:w="8100" w:type="dxa"/>
        <w:tblLook w:val="04A0" w:firstRow="1" w:lastRow="0" w:firstColumn="1" w:lastColumn="0" w:noHBand="0" w:noVBand="1"/>
      </w:tblPr>
      <w:tblGrid>
        <w:gridCol w:w="4770"/>
        <w:gridCol w:w="1710"/>
        <w:gridCol w:w="1620"/>
      </w:tblGrid>
      <w:tr w:rsidR="00CE3D3D" w:rsidRPr="00170167" w14:paraId="32EA673A" w14:textId="77777777" w:rsidTr="007D7BB5">
        <w:trPr>
          <w:trHeight w:val="300"/>
          <w:ins w:id="1166" w:author="michael marcus" w:date="2024-04-02T10:05:00Z"/>
        </w:trPr>
        <w:tc>
          <w:tcPr>
            <w:tcW w:w="4770" w:type="dxa"/>
            <w:tcBorders>
              <w:top w:val="nil"/>
              <w:left w:val="nil"/>
              <w:bottom w:val="nil"/>
              <w:right w:val="nil"/>
            </w:tcBorders>
            <w:shd w:val="clear" w:color="auto" w:fill="auto"/>
            <w:vAlign w:val="bottom"/>
            <w:hideMark/>
          </w:tcPr>
          <w:p w14:paraId="4461FFA9" w14:textId="77777777" w:rsidR="00CE3D3D" w:rsidRPr="007D7BB5" w:rsidRDefault="00CE3D3D" w:rsidP="007D7BB5">
            <w:pPr>
              <w:rPr>
                <w:ins w:id="1167" w:author="michael marcus" w:date="2024-04-02T10:05:00Z"/>
                <w:rFonts w:asciiTheme="majorBidi" w:hAnsiTheme="majorBidi" w:cstheme="majorBidi"/>
                <w:b/>
                <w:bCs/>
                <w:color w:val="FF0000"/>
                <w:sz w:val="18"/>
                <w:szCs w:val="18"/>
              </w:rPr>
            </w:pPr>
            <w:ins w:id="1168" w:author="michael marcus" w:date="2024-04-02T10:05:00Z">
              <w:r w:rsidRPr="007D7BB5">
                <w:rPr>
                  <w:rFonts w:asciiTheme="majorBidi" w:hAnsiTheme="majorBidi" w:cstheme="majorBidi"/>
                  <w:b/>
                  <w:bCs/>
                  <w:color w:val="FF0000"/>
                  <w:sz w:val="18"/>
                  <w:szCs w:val="18"/>
                </w:rPr>
                <w:t>Protection criteria used for IMT UE</w:t>
              </w:r>
            </w:ins>
          </w:p>
        </w:tc>
        <w:tc>
          <w:tcPr>
            <w:tcW w:w="1710" w:type="dxa"/>
            <w:tcBorders>
              <w:top w:val="nil"/>
              <w:left w:val="nil"/>
              <w:bottom w:val="nil"/>
              <w:right w:val="nil"/>
            </w:tcBorders>
            <w:shd w:val="clear" w:color="auto" w:fill="auto"/>
            <w:vAlign w:val="center"/>
            <w:hideMark/>
          </w:tcPr>
          <w:p w14:paraId="7E99C477" w14:textId="77777777" w:rsidR="00CE3D3D" w:rsidRPr="007D7BB5" w:rsidRDefault="00CE3D3D" w:rsidP="007D7BB5">
            <w:pPr>
              <w:rPr>
                <w:ins w:id="1169" w:author="michael marcus" w:date="2024-04-02T10:05:00Z"/>
                <w:rFonts w:asciiTheme="majorBidi" w:hAnsiTheme="majorBidi" w:cstheme="majorBidi"/>
                <w:b/>
                <w:bCs/>
                <w:color w:val="FF0000"/>
                <w:sz w:val="18"/>
                <w:szCs w:val="18"/>
              </w:rPr>
            </w:pPr>
          </w:p>
        </w:tc>
        <w:tc>
          <w:tcPr>
            <w:tcW w:w="1620" w:type="dxa"/>
            <w:tcBorders>
              <w:top w:val="nil"/>
              <w:left w:val="nil"/>
              <w:bottom w:val="nil"/>
              <w:right w:val="nil"/>
            </w:tcBorders>
            <w:shd w:val="clear" w:color="auto" w:fill="auto"/>
            <w:vAlign w:val="bottom"/>
            <w:hideMark/>
          </w:tcPr>
          <w:p w14:paraId="6C1313C5" w14:textId="77777777" w:rsidR="00CE3D3D" w:rsidRPr="007D7BB5" w:rsidRDefault="00CE3D3D" w:rsidP="007D7BB5">
            <w:pPr>
              <w:jc w:val="center"/>
              <w:rPr>
                <w:ins w:id="1170" w:author="michael marcus" w:date="2024-04-02T10:05:00Z"/>
                <w:rFonts w:asciiTheme="majorBidi" w:hAnsiTheme="majorBidi" w:cstheme="majorBidi"/>
                <w:b/>
                <w:bCs/>
                <w:sz w:val="18"/>
                <w:szCs w:val="18"/>
              </w:rPr>
            </w:pPr>
          </w:p>
        </w:tc>
      </w:tr>
      <w:tr w:rsidR="00CE3D3D" w:rsidRPr="00170167" w14:paraId="0F686D6F" w14:textId="77777777" w:rsidTr="007D7BB5">
        <w:trPr>
          <w:trHeight w:val="300"/>
          <w:ins w:id="1171" w:author="michael marcus" w:date="2024-04-02T10:05:00Z"/>
        </w:trPr>
        <w:tc>
          <w:tcPr>
            <w:tcW w:w="47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6DCE2" w14:textId="77777777" w:rsidR="00CE3D3D" w:rsidRPr="007D7BB5" w:rsidRDefault="00CE3D3D" w:rsidP="007D7BB5">
            <w:pPr>
              <w:rPr>
                <w:ins w:id="1172" w:author="michael marcus" w:date="2024-04-02T10:05:00Z"/>
                <w:rFonts w:asciiTheme="majorBidi" w:hAnsiTheme="majorBidi" w:cstheme="majorBidi"/>
                <w:color w:val="000000"/>
                <w:sz w:val="18"/>
                <w:szCs w:val="18"/>
              </w:rPr>
            </w:pPr>
            <w:ins w:id="1173" w:author="michael marcus" w:date="2024-04-02T10:05:00Z">
              <w:r w:rsidRPr="007D7BB5">
                <w:rPr>
                  <w:rFonts w:asciiTheme="majorBidi" w:hAnsiTheme="majorBidi" w:cstheme="majorBidi"/>
                  <w:color w:val="000000"/>
                  <w:sz w:val="18"/>
                  <w:szCs w:val="18"/>
                </w:rPr>
                <w:t>Atmosphere conditions</w:t>
              </w:r>
            </w:ins>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01D4A884" w14:textId="77777777" w:rsidR="00CE3D3D" w:rsidRPr="007D7BB5" w:rsidRDefault="00CE3D3D" w:rsidP="007D7BB5">
            <w:pPr>
              <w:jc w:val="center"/>
              <w:rPr>
                <w:ins w:id="1174" w:author="michael marcus" w:date="2024-04-02T10:05:00Z"/>
                <w:rFonts w:asciiTheme="majorBidi" w:hAnsiTheme="majorBidi" w:cstheme="majorBidi"/>
                <w:color w:val="000000"/>
                <w:sz w:val="18"/>
                <w:szCs w:val="18"/>
              </w:rPr>
            </w:pPr>
            <w:ins w:id="1175" w:author="michael marcus" w:date="2024-04-02T10:05:00Z">
              <w:r w:rsidRPr="007D7BB5">
                <w:rPr>
                  <w:rFonts w:asciiTheme="majorBidi" w:hAnsiTheme="majorBidi" w:cstheme="majorBidi"/>
                  <w:color w:val="000000"/>
                  <w:sz w:val="18"/>
                  <w:szCs w:val="18"/>
                </w:rPr>
                <w:t>Dry</w:t>
              </w:r>
            </w:ins>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6517E55" w14:textId="77777777" w:rsidR="00CE3D3D" w:rsidRPr="007D7BB5" w:rsidRDefault="00CE3D3D" w:rsidP="007D7BB5">
            <w:pPr>
              <w:jc w:val="center"/>
              <w:rPr>
                <w:ins w:id="1176" w:author="michael marcus" w:date="2024-04-02T10:05:00Z"/>
                <w:rFonts w:asciiTheme="majorBidi" w:hAnsiTheme="majorBidi" w:cstheme="majorBidi"/>
                <w:color w:val="000000"/>
                <w:sz w:val="18"/>
                <w:szCs w:val="18"/>
              </w:rPr>
            </w:pPr>
            <w:ins w:id="1177" w:author="michael marcus" w:date="2024-04-02T10:05:00Z">
              <w:r w:rsidRPr="007D7BB5">
                <w:rPr>
                  <w:rFonts w:asciiTheme="majorBidi" w:hAnsiTheme="majorBidi" w:cstheme="majorBidi"/>
                  <w:color w:val="000000"/>
                  <w:sz w:val="18"/>
                  <w:szCs w:val="18"/>
                </w:rPr>
                <w:t>Dry</w:t>
              </w:r>
            </w:ins>
          </w:p>
        </w:tc>
      </w:tr>
      <w:tr w:rsidR="00CE3D3D" w:rsidRPr="00170167" w14:paraId="1F75D274" w14:textId="77777777" w:rsidTr="007D7BB5">
        <w:trPr>
          <w:trHeight w:val="300"/>
          <w:ins w:id="1178"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43AEAAE" w14:textId="77777777" w:rsidR="00CE3D3D" w:rsidRPr="007D7BB5" w:rsidRDefault="00CE3D3D" w:rsidP="007D7BB5">
            <w:pPr>
              <w:rPr>
                <w:ins w:id="1179" w:author="michael marcus" w:date="2024-04-02T10:05:00Z"/>
                <w:rFonts w:asciiTheme="majorBidi" w:hAnsiTheme="majorBidi" w:cstheme="majorBidi"/>
                <w:b/>
                <w:bCs/>
                <w:color w:val="000000"/>
                <w:sz w:val="18"/>
                <w:szCs w:val="18"/>
              </w:rPr>
            </w:pPr>
            <w:ins w:id="1180" w:author="michael marcus" w:date="2024-04-02T10:05:00Z">
              <w:r w:rsidRPr="007D7BB5">
                <w:rPr>
                  <w:rFonts w:asciiTheme="majorBidi" w:hAnsiTheme="majorBidi" w:cstheme="majorBidi"/>
                  <w:b/>
                  <w:bCs/>
                  <w:color w:val="000000"/>
                  <w:sz w:val="18"/>
                  <w:szCs w:val="18"/>
                </w:rPr>
                <w:t>Threshold Input Power (dBm)</w:t>
              </w:r>
            </w:ins>
          </w:p>
        </w:tc>
        <w:tc>
          <w:tcPr>
            <w:tcW w:w="1710" w:type="dxa"/>
            <w:tcBorders>
              <w:top w:val="nil"/>
              <w:left w:val="nil"/>
              <w:bottom w:val="single" w:sz="4" w:space="0" w:color="auto"/>
              <w:right w:val="single" w:sz="4" w:space="0" w:color="auto"/>
            </w:tcBorders>
            <w:shd w:val="clear" w:color="auto" w:fill="auto"/>
            <w:vAlign w:val="center"/>
            <w:hideMark/>
          </w:tcPr>
          <w:p w14:paraId="5349E742" w14:textId="77777777" w:rsidR="00CE3D3D" w:rsidRPr="007D7BB5" w:rsidRDefault="00CE3D3D" w:rsidP="007D7BB5">
            <w:pPr>
              <w:jc w:val="center"/>
              <w:rPr>
                <w:ins w:id="1181" w:author="michael marcus" w:date="2024-04-02T10:05:00Z"/>
                <w:rFonts w:asciiTheme="majorBidi" w:hAnsiTheme="majorBidi" w:cstheme="majorBidi"/>
                <w:b/>
                <w:bCs/>
                <w:color w:val="000000"/>
                <w:sz w:val="18"/>
                <w:szCs w:val="18"/>
              </w:rPr>
            </w:pPr>
            <w:ins w:id="1182" w:author="michael marcus" w:date="2024-04-02T10:05:00Z">
              <w:r w:rsidRPr="007D7BB5">
                <w:rPr>
                  <w:rFonts w:asciiTheme="majorBidi" w:hAnsiTheme="majorBidi" w:cstheme="majorBidi"/>
                  <w:b/>
                  <w:bCs/>
                  <w:color w:val="000000"/>
                  <w:sz w:val="18"/>
                  <w:szCs w:val="18"/>
                </w:rPr>
                <w:t>-52.8</w:t>
              </w:r>
            </w:ins>
          </w:p>
        </w:tc>
        <w:tc>
          <w:tcPr>
            <w:tcW w:w="1620" w:type="dxa"/>
            <w:tcBorders>
              <w:top w:val="nil"/>
              <w:left w:val="nil"/>
              <w:bottom w:val="single" w:sz="4" w:space="0" w:color="auto"/>
              <w:right w:val="single" w:sz="4" w:space="0" w:color="auto"/>
            </w:tcBorders>
            <w:shd w:val="clear" w:color="auto" w:fill="auto"/>
            <w:vAlign w:val="center"/>
            <w:hideMark/>
          </w:tcPr>
          <w:p w14:paraId="5539A4D8" w14:textId="77777777" w:rsidR="00CE3D3D" w:rsidRPr="007D7BB5" w:rsidRDefault="00CE3D3D" w:rsidP="007D7BB5">
            <w:pPr>
              <w:jc w:val="center"/>
              <w:rPr>
                <w:ins w:id="1183" w:author="michael marcus" w:date="2024-04-02T10:05:00Z"/>
                <w:rFonts w:asciiTheme="majorBidi" w:hAnsiTheme="majorBidi" w:cstheme="majorBidi"/>
                <w:b/>
                <w:bCs/>
                <w:color w:val="000000"/>
                <w:sz w:val="18"/>
                <w:szCs w:val="18"/>
              </w:rPr>
            </w:pPr>
            <w:ins w:id="1184" w:author="michael marcus" w:date="2024-04-02T10:05:00Z">
              <w:r w:rsidRPr="007D7BB5">
                <w:rPr>
                  <w:rFonts w:asciiTheme="majorBidi" w:hAnsiTheme="majorBidi" w:cstheme="majorBidi"/>
                  <w:b/>
                  <w:bCs/>
                  <w:color w:val="000000"/>
                  <w:sz w:val="18"/>
                  <w:szCs w:val="18"/>
                </w:rPr>
                <w:t>-52.8</w:t>
              </w:r>
            </w:ins>
          </w:p>
        </w:tc>
      </w:tr>
      <w:tr w:rsidR="00CE3D3D" w:rsidRPr="00170167" w14:paraId="6D98E073" w14:textId="77777777" w:rsidTr="007D7BB5">
        <w:trPr>
          <w:trHeight w:val="300"/>
          <w:ins w:id="1185"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061779C5" w14:textId="77777777" w:rsidR="00CE3D3D" w:rsidRPr="007D7BB5" w:rsidRDefault="00CE3D3D" w:rsidP="007D7BB5">
            <w:pPr>
              <w:rPr>
                <w:ins w:id="1186" w:author="michael marcus" w:date="2024-04-02T10:05:00Z"/>
                <w:rFonts w:asciiTheme="majorBidi" w:hAnsiTheme="majorBidi" w:cstheme="majorBidi"/>
                <w:color w:val="000000"/>
                <w:sz w:val="18"/>
                <w:szCs w:val="18"/>
              </w:rPr>
            </w:pPr>
            <w:ins w:id="1187" w:author="michael marcus" w:date="2024-04-02T10:05:00Z">
              <w:r w:rsidRPr="007D7BB5">
                <w:rPr>
                  <w:rFonts w:asciiTheme="majorBidi" w:hAnsiTheme="majorBidi" w:cstheme="majorBidi"/>
                  <w:color w:val="000000"/>
                  <w:sz w:val="18"/>
                  <w:szCs w:val="18"/>
                </w:rPr>
                <w:t>IMT BS Antenna Gain at Horizontal (</w:t>
              </w:r>
              <w:proofErr w:type="spellStart"/>
              <w:r w:rsidRPr="007D7BB5">
                <w:rPr>
                  <w:rFonts w:asciiTheme="majorBidi" w:hAnsiTheme="majorBidi" w:cstheme="majorBidi"/>
                  <w:color w:val="000000"/>
                  <w:sz w:val="18"/>
                  <w:szCs w:val="18"/>
                </w:rPr>
                <w:t>dBi</w:t>
              </w:r>
              <w:proofErr w:type="spellEnd"/>
              <w:r w:rsidRPr="007D7BB5">
                <w:rPr>
                  <w:rFonts w:asciiTheme="majorBidi" w:hAnsiTheme="majorBidi" w:cstheme="majorBidi"/>
                  <w:color w:val="000000"/>
                  <w:sz w:val="18"/>
                  <w:szCs w:val="18"/>
                </w:rPr>
                <w:t>)</w:t>
              </w:r>
            </w:ins>
          </w:p>
        </w:tc>
        <w:tc>
          <w:tcPr>
            <w:tcW w:w="1710" w:type="dxa"/>
            <w:tcBorders>
              <w:top w:val="nil"/>
              <w:left w:val="nil"/>
              <w:bottom w:val="single" w:sz="4" w:space="0" w:color="auto"/>
              <w:right w:val="single" w:sz="4" w:space="0" w:color="auto"/>
            </w:tcBorders>
            <w:shd w:val="clear" w:color="auto" w:fill="auto"/>
            <w:vAlign w:val="center"/>
            <w:hideMark/>
          </w:tcPr>
          <w:p w14:paraId="4DA734EF" w14:textId="77777777" w:rsidR="00CE3D3D" w:rsidRPr="007D7BB5" w:rsidRDefault="00CE3D3D" w:rsidP="007D7BB5">
            <w:pPr>
              <w:jc w:val="center"/>
              <w:rPr>
                <w:ins w:id="1188" w:author="michael marcus" w:date="2024-04-02T10:05:00Z"/>
                <w:rFonts w:asciiTheme="majorBidi" w:hAnsiTheme="majorBidi" w:cstheme="majorBidi"/>
                <w:color w:val="000000"/>
                <w:sz w:val="18"/>
                <w:szCs w:val="18"/>
              </w:rPr>
            </w:pPr>
            <w:ins w:id="1189" w:author="michael marcus" w:date="2024-04-02T10:05:00Z">
              <w:r w:rsidRPr="007D7BB5">
                <w:rPr>
                  <w:rFonts w:asciiTheme="majorBidi" w:hAnsiTheme="majorBidi" w:cstheme="majorBidi"/>
                  <w:color w:val="000000"/>
                  <w:sz w:val="18"/>
                  <w:szCs w:val="18"/>
                </w:rPr>
                <w:t>0.00</w:t>
              </w:r>
            </w:ins>
          </w:p>
        </w:tc>
        <w:tc>
          <w:tcPr>
            <w:tcW w:w="1620" w:type="dxa"/>
            <w:tcBorders>
              <w:top w:val="nil"/>
              <w:left w:val="nil"/>
              <w:bottom w:val="single" w:sz="4" w:space="0" w:color="auto"/>
              <w:right w:val="single" w:sz="4" w:space="0" w:color="auto"/>
            </w:tcBorders>
            <w:shd w:val="clear" w:color="auto" w:fill="auto"/>
            <w:vAlign w:val="center"/>
            <w:hideMark/>
          </w:tcPr>
          <w:p w14:paraId="22A6A1C6" w14:textId="77777777" w:rsidR="00CE3D3D" w:rsidRPr="007D7BB5" w:rsidRDefault="00CE3D3D" w:rsidP="007D7BB5">
            <w:pPr>
              <w:jc w:val="center"/>
              <w:rPr>
                <w:ins w:id="1190" w:author="michael marcus" w:date="2024-04-02T10:05:00Z"/>
                <w:rFonts w:asciiTheme="majorBidi" w:hAnsiTheme="majorBidi" w:cstheme="majorBidi"/>
                <w:color w:val="000000"/>
                <w:sz w:val="18"/>
                <w:szCs w:val="18"/>
              </w:rPr>
            </w:pPr>
            <w:ins w:id="1191" w:author="michael marcus" w:date="2024-04-02T10:05:00Z">
              <w:r w:rsidRPr="007D7BB5">
                <w:rPr>
                  <w:rFonts w:asciiTheme="majorBidi" w:hAnsiTheme="majorBidi" w:cstheme="majorBidi"/>
                  <w:color w:val="000000"/>
                  <w:sz w:val="18"/>
                  <w:szCs w:val="18"/>
                </w:rPr>
                <w:t>0.00</w:t>
              </w:r>
            </w:ins>
          </w:p>
        </w:tc>
      </w:tr>
      <w:tr w:rsidR="00CE3D3D" w:rsidRPr="00170167" w14:paraId="01BB8589" w14:textId="77777777" w:rsidTr="007D7BB5">
        <w:trPr>
          <w:trHeight w:val="300"/>
          <w:ins w:id="1192"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CE78C79" w14:textId="77777777" w:rsidR="00CE3D3D" w:rsidRPr="007D7BB5" w:rsidRDefault="00CE3D3D" w:rsidP="007D7BB5">
            <w:pPr>
              <w:rPr>
                <w:ins w:id="1193" w:author="michael marcus" w:date="2024-04-02T10:05:00Z"/>
                <w:rFonts w:asciiTheme="majorBidi" w:hAnsiTheme="majorBidi" w:cstheme="majorBidi"/>
                <w:color w:val="000000"/>
                <w:sz w:val="18"/>
                <w:szCs w:val="18"/>
              </w:rPr>
            </w:pPr>
            <w:ins w:id="1194" w:author="michael marcus" w:date="2024-04-02T10:05:00Z">
              <w:r w:rsidRPr="007D7BB5">
                <w:rPr>
                  <w:rFonts w:asciiTheme="majorBidi" w:hAnsiTheme="majorBidi" w:cstheme="majorBidi"/>
                  <w:color w:val="000000"/>
                  <w:sz w:val="18"/>
                  <w:szCs w:val="18"/>
                </w:rPr>
                <w:t>Observation Bandwidth (MHz)</w:t>
              </w:r>
            </w:ins>
          </w:p>
        </w:tc>
        <w:tc>
          <w:tcPr>
            <w:tcW w:w="1710" w:type="dxa"/>
            <w:tcBorders>
              <w:top w:val="nil"/>
              <w:left w:val="nil"/>
              <w:bottom w:val="single" w:sz="4" w:space="0" w:color="auto"/>
              <w:right w:val="single" w:sz="4" w:space="0" w:color="auto"/>
            </w:tcBorders>
            <w:shd w:val="clear" w:color="auto" w:fill="auto"/>
            <w:vAlign w:val="center"/>
            <w:hideMark/>
          </w:tcPr>
          <w:p w14:paraId="7A04B89F" w14:textId="77777777" w:rsidR="00CE3D3D" w:rsidRPr="007D7BB5" w:rsidRDefault="00CE3D3D" w:rsidP="007D7BB5">
            <w:pPr>
              <w:jc w:val="center"/>
              <w:rPr>
                <w:ins w:id="1195" w:author="michael marcus" w:date="2024-04-02T10:05:00Z"/>
                <w:rFonts w:asciiTheme="majorBidi" w:hAnsiTheme="majorBidi" w:cstheme="majorBidi"/>
                <w:color w:val="000000"/>
                <w:sz w:val="18"/>
                <w:szCs w:val="18"/>
              </w:rPr>
            </w:pPr>
            <w:ins w:id="1196" w:author="michael marcus" w:date="2024-04-02T10:05:00Z">
              <w:r w:rsidRPr="007D7BB5">
                <w:rPr>
                  <w:rFonts w:asciiTheme="majorBidi" w:hAnsiTheme="majorBidi" w:cstheme="majorBidi"/>
                  <w:color w:val="000000"/>
                  <w:sz w:val="18"/>
                  <w:szCs w:val="18"/>
                </w:rPr>
                <w:t>50.0</w:t>
              </w:r>
            </w:ins>
          </w:p>
        </w:tc>
        <w:tc>
          <w:tcPr>
            <w:tcW w:w="1620" w:type="dxa"/>
            <w:tcBorders>
              <w:top w:val="nil"/>
              <w:left w:val="nil"/>
              <w:bottom w:val="single" w:sz="4" w:space="0" w:color="auto"/>
              <w:right w:val="single" w:sz="4" w:space="0" w:color="auto"/>
            </w:tcBorders>
            <w:shd w:val="clear" w:color="auto" w:fill="auto"/>
            <w:vAlign w:val="center"/>
            <w:hideMark/>
          </w:tcPr>
          <w:p w14:paraId="222BB495" w14:textId="77777777" w:rsidR="00CE3D3D" w:rsidRPr="007D7BB5" w:rsidRDefault="00CE3D3D" w:rsidP="007D7BB5">
            <w:pPr>
              <w:jc w:val="center"/>
              <w:rPr>
                <w:ins w:id="1197" w:author="michael marcus" w:date="2024-04-02T10:05:00Z"/>
                <w:rFonts w:asciiTheme="majorBidi" w:hAnsiTheme="majorBidi" w:cstheme="majorBidi"/>
                <w:color w:val="000000"/>
                <w:sz w:val="18"/>
                <w:szCs w:val="18"/>
              </w:rPr>
            </w:pPr>
            <w:ins w:id="1198" w:author="michael marcus" w:date="2024-04-02T10:05:00Z">
              <w:r w:rsidRPr="007D7BB5">
                <w:rPr>
                  <w:rFonts w:asciiTheme="majorBidi" w:hAnsiTheme="majorBidi" w:cstheme="majorBidi"/>
                  <w:color w:val="000000"/>
                  <w:sz w:val="18"/>
                  <w:szCs w:val="18"/>
                </w:rPr>
                <w:t>50.0</w:t>
              </w:r>
            </w:ins>
          </w:p>
        </w:tc>
      </w:tr>
      <w:tr w:rsidR="00CE3D3D" w:rsidRPr="00170167" w14:paraId="34581349" w14:textId="77777777" w:rsidTr="007D7BB5">
        <w:trPr>
          <w:trHeight w:val="300"/>
          <w:ins w:id="1199"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1FE7E3D" w14:textId="77777777" w:rsidR="00CE3D3D" w:rsidRPr="007D7BB5" w:rsidRDefault="00CE3D3D" w:rsidP="007D7BB5">
            <w:pPr>
              <w:rPr>
                <w:ins w:id="1200" w:author="michael marcus" w:date="2024-04-02T10:05:00Z"/>
                <w:rFonts w:asciiTheme="majorBidi" w:hAnsiTheme="majorBidi" w:cstheme="majorBidi"/>
                <w:color w:val="000000"/>
                <w:sz w:val="18"/>
                <w:szCs w:val="18"/>
              </w:rPr>
            </w:pPr>
            <w:ins w:id="1201" w:author="michael marcus" w:date="2024-04-02T10:05:00Z">
              <w:r w:rsidRPr="007D7BB5">
                <w:rPr>
                  <w:rFonts w:asciiTheme="majorBidi" w:hAnsiTheme="majorBidi" w:cstheme="majorBidi"/>
                  <w:color w:val="000000"/>
                  <w:sz w:val="18"/>
                  <w:szCs w:val="18"/>
                </w:rPr>
                <w:t>Threshold Input Spectral Power (</w:t>
              </w:r>
              <w:proofErr w:type="spellStart"/>
              <w:r w:rsidRPr="007D7BB5">
                <w:rPr>
                  <w:rFonts w:asciiTheme="majorBidi" w:hAnsiTheme="majorBidi" w:cstheme="majorBidi"/>
                  <w:color w:val="000000"/>
                  <w:sz w:val="18"/>
                  <w:szCs w:val="18"/>
                </w:rPr>
                <w:t>dBW</w:t>
              </w:r>
              <w:proofErr w:type="spellEnd"/>
              <w:r w:rsidRPr="007D7BB5">
                <w:rPr>
                  <w:rFonts w:asciiTheme="majorBidi" w:hAnsiTheme="majorBidi" w:cstheme="majorBidi"/>
                  <w:color w:val="000000"/>
                  <w:sz w:val="18"/>
                  <w:szCs w:val="18"/>
                </w:rPr>
                <w:t>/MHz)</w:t>
              </w:r>
            </w:ins>
          </w:p>
        </w:tc>
        <w:tc>
          <w:tcPr>
            <w:tcW w:w="1710" w:type="dxa"/>
            <w:tcBorders>
              <w:top w:val="nil"/>
              <w:left w:val="nil"/>
              <w:bottom w:val="single" w:sz="4" w:space="0" w:color="auto"/>
              <w:right w:val="single" w:sz="4" w:space="0" w:color="auto"/>
            </w:tcBorders>
            <w:shd w:val="clear" w:color="auto" w:fill="auto"/>
            <w:vAlign w:val="center"/>
            <w:hideMark/>
          </w:tcPr>
          <w:p w14:paraId="6B3D96BE" w14:textId="77777777" w:rsidR="00CE3D3D" w:rsidRPr="007D7BB5" w:rsidRDefault="00CE3D3D" w:rsidP="007D7BB5">
            <w:pPr>
              <w:jc w:val="center"/>
              <w:rPr>
                <w:ins w:id="1202" w:author="michael marcus" w:date="2024-04-02T10:05:00Z"/>
                <w:rFonts w:asciiTheme="majorBidi" w:hAnsiTheme="majorBidi" w:cstheme="majorBidi"/>
                <w:color w:val="000000"/>
                <w:sz w:val="18"/>
                <w:szCs w:val="18"/>
              </w:rPr>
            </w:pPr>
            <w:ins w:id="1203" w:author="michael marcus" w:date="2024-04-02T10:05:00Z">
              <w:r w:rsidRPr="007D7BB5">
                <w:rPr>
                  <w:rFonts w:asciiTheme="majorBidi" w:hAnsiTheme="majorBidi" w:cstheme="majorBidi"/>
                  <w:color w:val="000000"/>
                  <w:sz w:val="18"/>
                  <w:szCs w:val="18"/>
                </w:rPr>
                <w:t>-100</w:t>
              </w:r>
            </w:ins>
          </w:p>
        </w:tc>
        <w:tc>
          <w:tcPr>
            <w:tcW w:w="1620" w:type="dxa"/>
            <w:tcBorders>
              <w:top w:val="nil"/>
              <w:left w:val="nil"/>
              <w:bottom w:val="single" w:sz="4" w:space="0" w:color="auto"/>
              <w:right w:val="single" w:sz="4" w:space="0" w:color="auto"/>
            </w:tcBorders>
            <w:shd w:val="clear" w:color="auto" w:fill="auto"/>
            <w:vAlign w:val="center"/>
            <w:hideMark/>
          </w:tcPr>
          <w:p w14:paraId="34CCEACA" w14:textId="77777777" w:rsidR="00CE3D3D" w:rsidRPr="007D7BB5" w:rsidRDefault="00CE3D3D" w:rsidP="007D7BB5">
            <w:pPr>
              <w:jc w:val="center"/>
              <w:rPr>
                <w:ins w:id="1204" w:author="michael marcus" w:date="2024-04-02T10:05:00Z"/>
                <w:rFonts w:asciiTheme="majorBidi" w:hAnsiTheme="majorBidi" w:cstheme="majorBidi"/>
                <w:color w:val="000000"/>
                <w:sz w:val="18"/>
                <w:szCs w:val="18"/>
              </w:rPr>
            </w:pPr>
            <w:ins w:id="1205" w:author="michael marcus" w:date="2024-04-02T10:05:00Z">
              <w:r w:rsidRPr="007D7BB5">
                <w:rPr>
                  <w:rFonts w:asciiTheme="majorBidi" w:hAnsiTheme="majorBidi" w:cstheme="majorBidi"/>
                  <w:color w:val="000000"/>
                  <w:sz w:val="18"/>
                  <w:szCs w:val="18"/>
                </w:rPr>
                <w:t>-100</w:t>
              </w:r>
            </w:ins>
          </w:p>
        </w:tc>
      </w:tr>
      <w:tr w:rsidR="00CE3D3D" w:rsidRPr="00170167" w14:paraId="1C68E29A" w14:textId="77777777" w:rsidTr="007D7BB5">
        <w:trPr>
          <w:trHeight w:val="300"/>
          <w:ins w:id="1206" w:author="michael marcus" w:date="2024-04-02T10:05:00Z"/>
        </w:trPr>
        <w:tc>
          <w:tcPr>
            <w:tcW w:w="4770" w:type="dxa"/>
            <w:tcBorders>
              <w:top w:val="nil"/>
              <w:left w:val="single" w:sz="4" w:space="0" w:color="auto"/>
              <w:bottom w:val="nil"/>
              <w:right w:val="single" w:sz="4" w:space="0" w:color="auto"/>
            </w:tcBorders>
            <w:shd w:val="clear" w:color="auto" w:fill="auto"/>
            <w:vAlign w:val="bottom"/>
            <w:hideMark/>
          </w:tcPr>
          <w:p w14:paraId="31E8B16F" w14:textId="77777777" w:rsidR="00CE3D3D" w:rsidRPr="007D7BB5" w:rsidRDefault="00CE3D3D" w:rsidP="007D7BB5">
            <w:pPr>
              <w:rPr>
                <w:ins w:id="1207" w:author="michael marcus" w:date="2024-04-02T10:05:00Z"/>
                <w:rFonts w:asciiTheme="majorBidi" w:hAnsiTheme="majorBidi" w:cstheme="majorBidi"/>
                <w:b/>
                <w:bCs/>
                <w:color w:val="000000"/>
                <w:sz w:val="18"/>
                <w:szCs w:val="18"/>
              </w:rPr>
            </w:pPr>
            <w:ins w:id="1208" w:author="michael marcus" w:date="2024-04-02T10:05:00Z">
              <w:r w:rsidRPr="007D7BB5">
                <w:rPr>
                  <w:rFonts w:asciiTheme="majorBidi" w:hAnsiTheme="majorBidi" w:cstheme="majorBidi"/>
                  <w:b/>
                  <w:bCs/>
                  <w:color w:val="000000"/>
                  <w:sz w:val="18"/>
                  <w:szCs w:val="18"/>
                </w:rPr>
                <w:t>Distance from IMT UE Antenna (m)</w:t>
              </w:r>
            </w:ins>
          </w:p>
        </w:tc>
        <w:tc>
          <w:tcPr>
            <w:tcW w:w="1710" w:type="dxa"/>
            <w:tcBorders>
              <w:top w:val="nil"/>
              <w:left w:val="nil"/>
              <w:bottom w:val="nil"/>
              <w:right w:val="single" w:sz="4" w:space="0" w:color="auto"/>
            </w:tcBorders>
            <w:shd w:val="clear" w:color="auto" w:fill="auto"/>
            <w:vAlign w:val="center"/>
            <w:hideMark/>
          </w:tcPr>
          <w:p w14:paraId="46EBC7F7" w14:textId="77777777" w:rsidR="00CE3D3D" w:rsidRPr="007D7BB5" w:rsidRDefault="00CE3D3D" w:rsidP="007D7BB5">
            <w:pPr>
              <w:jc w:val="center"/>
              <w:rPr>
                <w:ins w:id="1209" w:author="michael marcus" w:date="2024-04-02T10:05:00Z"/>
                <w:rFonts w:asciiTheme="majorBidi" w:hAnsiTheme="majorBidi" w:cstheme="majorBidi"/>
                <w:b/>
                <w:bCs/>
                <w:color w:val="000000"/>
                <w:sz w:val="18"/>
                <w:szCs w:val="18"/>
              </w:rPr>
            </w:pPr>
            <w:ins w:id="1210" w:author="michael marcus" w:date="2024-04-02T10:05:00Z">
              <w:r w:rsidRPr="007D7BB5">
                <w:rPr>
                  <w:rFonts w:asciiTheme="majorBidi" w:hAnsiTheme="majorBidi" w:cstheme="majorBidi"/>
                  <w:b/>
                  <w:bCs/>
                  <w:color w:val="000000"/>
                  <w:sz w:val="18"/>
                  <w:szCs w:val="18"/>
                </w:rPr>
                <w:t>10.00</w:t>
              </w:r>
            </w:ins>
          </w:p>
        </w:tc>
        <w:tc>
          <w:tcPr>
            <w:tcW w:w="1620" w:type="dxa"/>
            <w:tcBorders>
              <w:top w:val="nil"/>
              <w:left w:val="nil"/>
              <w:bottom w:val="nil"/>
              <w:right w:val="single" w:sz="4" w:space="0" w:color="auto"/>
            </w:tcBorders>
            <w:shd w:val="clear" w:color="auto" w:fill="auto"/>
            <w:vAlign w:val="center"/>
            <w:hideMark/>
          </w:tcPr>
          <w:p w14:paraId="5E6323FF" w14:textId="77777777" w:rsidR="00CE3D3D" w:rsidRPr="007D7BB5" w:rsidRDefault="00CE3D3D" w:rsidP="007D7BB5">
            <w:pPr>
              <w:jc w:val="center"/>
              <w:rPr>
                <w:ins w:id="1211" w:author="michael marcus" w:date="2024-04-02T10:05:00Z"/>
                <w:rFonts w:asciiTheme="majorBidi" w:hAnsiTheme="majorBidi" w:cstheme="majorBidi"/>
                <w:b/>
                <w:bCs/>
                <w:color w:val="000000"/>
                <w:sz w:val="18"/>
                <w:szCs w:val="18"/>
              </w:rPr>
            </w:pPr>
            <w:ins w:id="1212" w:author="michael marcus" w:date="2024-04-02T10:05:00Z">
              <w:r w:rsidRPr="007D7BB5">
                <w:rPr>
                  <w:rFonts w:asciiTheme="majorBidi" w:hAnsiTheme="majorBidi" w:cstheme="majorBidi"/>
                  <w:b/>
                  <w:bCs/>
                  <w:color w:val="000000"/>
                  <w:sz w:val="18"/>
                  <w:szCs w:val="18"/>
                </w:rPr>
                <w:t>50.00</w:t>
              </w:r>
            </w:ins>
          </w:p>
        </w:tc>
      </w:tr>
      <w:tr w:rsidR="00CE3D3D" w:rsidRPr="00170167" w14:paraId="75D4AABE" w14:textId="77777777" w:rsidTr="007D7BB5">
        <w:trPr>
          <w:trHeight w:val="320"/>
          <w:ins w:id="1213" w:author="michael marcus" w:date="2024-04-02T10:05:00Z"/>
        </w:trPr>
        <w:tc>
          <w:tcPr>
            <w:tcW w:w="4770" w:type="dxa"/>
            <w:tcBorders>
              <w:top w:val="single" w:sz="4" w:space="0" w:color="auto"/>
              <w:left w:val="single" w:sz="4" w:space="0" w:color="auto"/>
              <w:bottom w:val="single" w:sz="4" w:space="0" w:color="auto"/>
              <w:right w:val="nil"/>
            </w:tcBorders>
            <w:shd w:val="clear" w:color="000000" w:fill="FFEB9C"/>
            <w:vAlign w:val="bottom"/>
            <w:hideMark/>
          </w:tcPr>
          <w:p w14:paraId="7EC9F62C" w14:textId="77777777" w:rsidR="00CE3D3D" w:rsidRPr="007D7BB5" w:rsidRDefault="00CE3D3D" w:rsidP="007D7BB5">
            <w:pPr>
              <w:rPr>
                <w:ins w:id="1214" w:author="michael marcus" w:date="2024-04-02T10:05:00Z"/>
                <w:rFonts w:asciiTheme="majorBidi" w:hAnsiTheme="majorBidi" w:cstheme="majorBidi"/>
                <w:color w:val="9C5700"/>
                <w:sz w:val="18"/>
                <w:szCs w:val="18"/>
              </w:rPr>
            </w:pPr>
            <w:ins w:id="1215" w:author="michael marcus" w:date="2024-04-02T10:05:00Z">
              <w:r w:rsidRPr="007D7BB5">
                <w:rPr>
                  <w:rFonts w:asciiTheme="majorBidi" w:hAnsiTheme="majorBidi" w:cstheme="majorBidi"/>
                  <w:color w:val="9C5700"/>
                  <w:sz w:val="18"/>
                  <w:szCs w:val="18"/>
                </w:rPr>
                <w:t>ISM out of band EIRP</w:t>
              </w:r>
            </w:ins>
          </w:p>
        </w:tc>
        <w:tc>
          <w:tcPr>
            <w:tcW w:w="1710" w:type="dxa"/>
            <w:tcBorders>
              <w:top w:val="single" w:sz="4" w:space="0" w:color="auto"/>
              <w:left w:val="nil"/>
              <w:bottom w:val="single" w:sz="4" w:space="0" w:color="auto"/>
              <w:right w:val="single" w:sz="4" w:space="0" w:color="auto"/>
            </w:tcBorders>
            <w:shd w:val="clear" w:color="000000" w:fill="FFEB9C"/>
            <w:vAlign w:val="center"/>
            <w:hideMark/>
          </w:tcPr>
          <w:p w14:paraId="24F5FA16" w14:textId="77777777" w:rsidR="00CE3D3D" w:rsidRPr="007D7BB5" w:rsidRDefault="00CE3D3D" w:rsidP="007D7BB5">
            <w:pPr>
              <w:jc w:val="center"/>
              <w:rPr>
                <w:ins w:id="1216" w:author="michael marcus" w:date="2024-04-02T10:05:00Z"/>
                <w:rFonts w:asciiTheme="majorBidi" w:hAnsiTheme="majorBidi" w:cstheme="majorBidi"/>
                <w:color w:val="9C5700"/>
                <w:sz w:val="18"/>
                <w:szCs w:val="18"/>
              </w:rPr>
            </w:pPr>
            <w:ins w:id="1217" w:author="michael marcus" w:date="2024-04-02T10:05:00Z">
              <w:r w:rsidRPr="007D7BB5">
                <w:rPr>
                  <w:rFonts w:asciiTheme="majorBidi" w:hAnsiTheme="majorBidi" w:cstheme="majorBidi"/>
                  <w:color w:val="9C5700"/>
                  <w:sz w:val="18"/>
                  <w:szCs w:val="18"/>
                </w:rPr>
                <w:t> </w:t>
              </w:r>
            </w:ins>
          </w:p>
        </w:tc>
        <w:tc>
          <w:tcPr>
            <w:tcW w:w="1620" w:type="dxa"/>
            <w:tcBorders>
              <w:top w:val="single" w:sz="4" w:space="0" w:color="auto"/>
              <w:left w:val="nil"/>
              <w:bottom w:val="single" w:sz="4" w:space="0" w:color="auto"/>
              <w:right w:val="single" w:sz="4" w:space="0" w:color="auto"/>
            </w:tcBorders>
            <w:shd w:val="clear" w:color="000000" w:fill="FFEB9C"/>
            <w:vAlign w:val="center"/>
            <w:hideMark/>
          </w:tcPr>
          <w:p w14:paraId="0B87DA76" w14:textId="77777777" w:rsidR="00CE3D3D" w:rsidRPr="007D7BB5" w:rsidRDefault="00CE3D3D" w:rsidP="007D7BB5">
            <w:pPr>
              <w:jc w:val="center"/>
              <w:rPr>
                <w:ins w:id="1218" w:author="michael marcus" w:date="2024-04-02T10:05:00Z"/>
                <w:rFonts w:asciiTheme="majorBidi" w:hAnsiTheme="majorBidi" w:cstheme="majorBidi"/>
                <w:color w:val="9C5700"/>
                <w:sz w:val="18"/>
                <w:szCs w:val="18"/>
              </w:rPr>
            </w:pPr>
            <w:ins w:id="1219" w:author="michael marcus" w:date="2024-04-02T10:05:00Z">
              <w:r w:rsidRPr="007D7BB5">
                <w:rPr>
                  <w:rFonts w:asciiTheme="majorBidi" w:hAnsiTheme="majorBidi" w:cstheme="majorBidi"/>
                  <w:color w:val="9C5700"/>
                  <w:sz w:val="18"/>
                  <w:szCs w:val="18"/>
                </w:rPr>
                <w:t> </w:t>
              </w:r>
            </w:ins>
          </w:p>
        </w:tc>
      </w:tr>
      <w:tr w:rsidR="00CE3D3D" w:rsidRPr="00170167" w14:paraId="7DB5A7B4" w14:textId="77777777" w:rsidTr="007D7BB5">
        <w:trPr>
          <w:trHeight w:val="600"/>
          <w:ins w:id="1220"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7AA73EF8" w14:textId="77777777" w:rsidR="00CE3D3D" w:rsidRPr="007D7BB5" w:rsidRDefault="00CE3D3D" w:rsidP="007D7BB5">
            <w:pPr>
              <w:rPr>
                <w:ins w:id="1221" w:author="michael marcus" w:date="2024-04-02T10:05:00Z"/>
                <w:rFonts w:asciiTheme="majorBidi" w:hAnsiTheme="majorBidi" w:cstheme="majorBidi"/>
                <w:color w:val="000000"/>
                <w:sz w:val="18"/>
                <w:szCs w:val="18"/>
              </w:rPr>
            </w:pPr>
            <w:ins w:id="1222" w:author="michael marcus" w:date="2024-04-02T10:05:00Z">
              <w:r w:rsidRPr="007D7BB5">
                <w:rPr>
                  <w:rFonts w:asciiTheme="majorBidi" w:hAnsiTheme="majorBidi" w:cstheme="majorBidi"/>
                  <w:color w:val="000000"/>
                  <w:sz w:val="18"/>
                  <w:szCs w:val="18"/>
                </w:rPr>
                <w:t>The field strength levels of emissions which lie outside the 24 GHz band.  Field strength limit (</w:t>
              </w:r>
              <w:proofErr w:type="spellStart"/>
              <w:r w:rsidRPr="007D7BB5">
                <w:rPr>
                  <w:rFonts w:asciiTheme="majorBidi" w:hAnsiTheme="majorBidi" w:cstheme="majorBidi"/>
                  <w:color w:val="000000"/>
                  <w:sz w:val="18"/>
                  <w:szCs w:val="18"/>
                </w:rPr>
                <w:t>uV</w:t>
              </w:r>
              <w:proofErr w:type="spellEnd"/>
              <w:r w:rsidRPr="007D7BB5">
                <w:rPr>
                  <w:rFonts w:asciiTheme="majorBidi" w:hAnsiTheme="majorBidi" w:cstheme="majorBidi"/>
                  <w:color w:val="000000"/>
                  <w:sz w:val="18"/>
                  <w:szCs w:val="18"/>
                </w:rPr>
                <w:t>/m) FCC 18.305 Field Strength Limits</w:t>
              </w:r>
            </w:ins>
          </w:p>
        </w:tc>
        <w:tc>
          <w:tcPr>
            <w:tcW w:w="1710" w:type="dxa"/>
            <w:tcBorders>
              <w:top w:val="nil"/>
              <w:left w:val="nil"/>
              <w:bottom w:val="single" w:sz="4" w:space="0" w:color="auto"/>
              <w:right w:val="single" w:sz="4" w:space="0" w:color="auto"/>
            </w:tcBorders>
            <w:shd w:val="clear" w:color="auto" w:fill="auto"/>
            <w:vAlign w:val="center"/>
            <w:hideMark/>
          </w:tcPr>
          <w:p w14:paraId="7D27AB59" w14:textId="77777777" w:rsidR="00CE3D3D" w:rsidRPr="007D7BB5" w:rsidRDefault="00CE3D3D" w:rsidP="007D7BB5">
            <w:pPr>
              <w:jc w:val="center"/>
              <w:rPr>
                <w:ins w:id="1223" w:author="michael marcus" w:date="2024-04-02T10:05:00Z"/>
                <w:rFonts w:asciiTheme="majorBidi" w:hAnsiTheme="majorBidi" w:cstheme="majorBidi"/>
                <w:color w:val="000000"/>
                <w:sz w:val="18"/>
                <w:szCs w:val="18"/>
              </w:rPr>
            </w:pPr>
            <w:ins w:id="1224" w:author="michael marcus" w:date="2024-04-02T10:05:00Z">
              <w:r w:rsidRPr="007D7BB5">
                <w:rPr>
                  <w:rFonts w:asciiTheme="majorBidi" w:hAnsiTheme="majorBidi" w:cstheme="majorBidi"/>
                  <w:color w:val="000000"/>
                  <w:sz w:val="18"/>
                  <w:szCs w:val="18"/>
                </w:rPr>
                <w:t>25</w:t>
              </w:r>
            </w:ins>
          </w:p>
        </w:tc>
        <w:tc>
          <w:tcPr>
            <w:tcW w:w="1620" w:type="dxa"/>
            <w:tcBorders>
              <w:top w:val="nil"/>
              <w:left w:val="nil"/>
              <w:bottom w:val="single" w:sz="4" w:space="0" w:color="auto"/>
              <w:right w:val="single" w:sz="4" w:space="0" w:color="auto"/>
            </w:tcBorders>
            <w:shd w:val="clear" w:color="auto" w:fill="auto"/>
            <w:vAlign w:val="center"/>
            <w:hideMark/>
          </w:tcPr>
          <w:p w14:paraId="75E56DE4" w14:textId="77777777" w:rsidR="00CE3D3D" w:rsidRPr="007D7BB5" w:rsidRDefault="00CE3D3D" w:rsidP="007D7BB5">
            <w:pPr>
              <w:jc w:val="center"/>
              <w:rPr>
                <w:ins w:id="1225" w:author="michael marcus" w:date="2024-04-02T10:05:00Z"/>
                <w:rFonts w:asciiTheme="majorBidi" w:hAnsiTheme="majorBidi" w:cstheme="majorBidi"/>
                <w:color w:val="000000"/>
                <w:sz w:val="18"/>
                <w:szCs w:val="18"/>
              </w:rPr>
            </w:pPr>
            <w:ins w:id="1226" w:author="michael marcus" w:date="2024-04-02T10:05:00Z">
              <w:r w:rsidRPr="007D7BB5">
                <w:rPr>
                  <w:rFonts w:asciiTheme="majorBidi" w:hAnsiTheme="majorBidi" w:cstheme="majorBidi"/>
                  <w:color w:val="000000"/>
                  <w:sz w:val="18"/>
                  <w:szCs w:val="18"/>
                </w:rPr>
                <w:t>25</w:t>
              </w:r>
            </w:ins>
          </w:p>
        </w:tc>
      </w:tr>
      <w:tr w:rsidR="00CE3D3D" w:rsidRPr="00170167" w14:paraId="50AD49D7" w14:textId="77777777" w:rsidTr="007D7BB5">
        <w:trPr>
          <w:trHeight w:val="300"/>
          <w:ins w:id="1227"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CEFA98A" w14:textId="77777777" w:rsidR="00CE3D3D" w:rsidRPr="007D7BB5" w:rsidRDefault="00CE3D3D" w:rsidP="007D7BB5">
            <w:pPr>
              <w:rPr>
                <w:ins w:id="1228" w:author="michael marcus" w:date="2024-04-02T10:05:00Z"/>
                <w:rFonts w:asciiTheme="majorBidi" w:hAnsiTheme="majorBidi" w:cstheme="majorBidi"/>
                <w:color w:val="000000"/>
                <w:sz w:val="18"/>
                <w:szCs w:val="18"/>
              </w:rPr>
            </w:pPr>
            <w:ins w:id="1229" w:author="michael marcus" w:date="2024-04-02T10:05:00Z">
              <w:r w:rsidRPr="007D7BB5">
                <w:rPr>
                  <w:rFonts w:asciiTheme="majorBidi" w:hAnsiTheme="majorBidi" w:cstheme="majorBidi"/>
                  <w:color w:val="000000"/>
                  <w:sz w:val="18"/>
                  <w:szCs w:val="18"/>
                </w:rPr>
                <w:t>Distance of Field strength limit (m)</w:t>
              </w:r>
            </w:ins>
          </w:p>
        </w:tc>
        <w:tc>
          <w:tcPr>
            <w:tcW w:w="1710" w:type="dxa"/>
            <w:tcBorders>
              <w:top w:val="nil"/>
              <w:left w:val="nil"/>
              <w:bottom w:val="single" w:sz="4" w:space="0" w:color="auto"/>
              <w:right w:val="single" w:sz="4" w:space="0" w:color="auto"/>
            </w:tcBorders>
            <w:shd w:val="clear" w:color="auto" w:fill="auto"/>
            <w:vAlign w:val="center"/>
            <w:hideMark/>
          </w:tcPr>
          <w:p w14:paraId="5147E46E" w14:textId="77777777" w:rsidR="00CE3D3D" w:rsidRPr="007D7BB5" w:rsidRDefault="00CE3D3D" w:rsidP="007D7BB5">
            <w:pPr>
              <w:jc w:val="center"/>
              <w:rPr>
                <w:ins w:id="1230" w:author="michael marcus" w:date="2024-04-02T10:05:00Z"/>
                <w:rFonts w:asciiTheme="majorBidi" w:hAnsiTheme="majorBidi" w:cstheme="majorBidi"/>
                <w:color w:val="000000"/>
                <w:sz w:val="18"/>
                <w:szCs w:val="18"/>
              </w:rPr>
            </w:pPr>
            <w:ins w:id="1231" w:author="michael marcus" w:date="2024-04-02T10:05:00Z">
              <w:r w:rsidRPr="007D7BB5">
                <w:rPr>
                  <w:rFonts w:asciiTheme="majorBidi" w:hAnsiTheme="majorBidi" w:cstheme="majorBidi"/>
                  <w:color w:val="000000"/>
                  <w:sz w:val="18"/>
                  <w:szCs w:val="18"/>
                </w:rPr>
                <w:t>300</w:t>
              </w:r>
            </w:ins>
          </w:p>
        </w:tc>
        <w:tc>
          <w:tcPr>
            <w:tcW w:w="1620" w:type="dxa"/>
            <w:tcBorders>
              <w:top w:val="nil"/>
              <w:left w:val="nil"/>
              <w:bottom w:val="single" w:sz="4" w:space="0" w:color="auto"/>
              <w:right w:val="single" w:sz="4" w:space="0" w:color="auto"/>
            </w:tcBorders>
            <w:shd w:val="clear" w:color="auto" w:fill="auto"/>
            <w:vAlign w:val="center"/>
            <w:hideMark/>
          </w:tcPr>
          <w:p w14:paraId="4E132CDF" w14:textId="77777777" w:rsidR="00CE3D3D" w:rsidRPr="007D7BB5" w:rsidRDefault="00CE3D3D" w:rsidP="007D7BB5">
            <w:pPr>
              <w:jc w:val="center"/>
              <w:rPr>
                <w:ins w:id="1232" w:author="michael marcus" w:date="2024-04-02T10:05:00Z"/>
                <w:rFonts w:asciiTheme="majorBidi" w:hAnsiTheme="majorBidi" w:cstheme="majorBidi"/>
                <w:color w:val="000000"/>
                <w:sz w:val="18"/>
                <w:szCs w:val="18"/>
              </w:rPr>
            </w:pPr>
            <w:ins w:id="1233" w:author="michael marcus" w:date="2024-04-02T10:05:00Z">
              <w:r w:rsidRPr="007D7BB5">
                <w:rPr>
                  <w:rFonts w:asciiTheme="majorBidi" w:hAnsiTheme="majorBidi" w:cstheme="majorBidi"/>
                  <w:color w:val="000000"/>
                  <w:sz w:val="18"/>
                  <w:szCs w:val="18"/>
                </w:rPr>
                <w:t>300</w:t>
              </w:r>
            </w:ins>
          </w:p>
        </w:tc>
      </w:tr>
      <w:tr w:rsidR="00CE3D3D" w:rsidRPr="00170167" w14:paraId="4682EAF4" w14:textId="77777777" w:rsidTr="007D7BB5">
        <w:trPr>
          <w:trHeight w:val="600"/>
          <w:ins w:id="1234"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2F6AD5A" w14:textId="77777777" w:rsidR="00CE3D3D" w:rsidRPr="007D7BB5" w:rsidRDefault="00CE3D3D" w:rsidP="007D7BB5">
            <w:pPr>
              <w:rPr>
                <w:ins w:id="1235" w:author="michael marcus" w:date="2024-04-02T10:05:00Z"/>
                <w:rFonts w:asciiTheme="majorBidi" w:hAnsiTheme="majorBidi" w:cstheme="majorBidi"/>
                <w:color w:val="000000"/>
                <w:sz w:val="18"/>
                <w:szCs w:val="18"/>
              </w:rPr>
            </w:pPr>
            <w:ins w:id="1236" w:author="michael marcus" w:date="2024-04-02T10:05:00Z">
              <w:r w:rsidRPr="007D7BB5">
                <w:rPr>
                  <w:rFonts w:asciiTheme="majorBidi" w:hAnsiTheme="majorBidi" w:cstheme="majorBidi"/>
                  <w:color w:val="000000"/>
                  <w:sz w:val="18"/>
                  <w:szCs w:val="18"/>
                </w:rPr>
                <w:t>EIRP (dBm) out of band per 1 MHz = 10*log10(4*pi*E^2*distance^2 / 0.377).  Also see NTIA Technical Memorandum TM-10-469 Eq-59</w:t>
              </w:r>
            </w:ins>
          </w:p>
        </w:tc>
        <w:tc>
          <w:tcPr>
            <w:tcW w:w="1710" w:type="dxa"/>
            <w:tcBorders>
              <w:top w:val="nil"/>
              <w:left w:val="nil"/>
              <w:bottom w:val="single" w:sz="4" w:space="0" w:color="auto"/>
              <w:right w:val="single" w:sz="4" w:space="0" w:color="auto"/>
            </w:tcBorders>
            <w:shd w:val="clear" w:color="auto" w:fill="auto"/>
            <w:vAlign w:val="center"/>
            <w:hideMark/>
          </w:tcPr>
          <w:p w14:paraId="6C650CEA" w14:textId="77777777" w:rsidR="00CE3D3D" w:rsidRPr="007D7BB5" w:rsidRDefault="00CE3D3D" w:rsidP="007D7BB5">
            <w:pPr>
              <w:jc w:val="center"/>
              <w:rPr>
                <w:ins w:id="1237" w:author="michael marcus" w:date="2024-04-02T10:05:00Z"/>
                <w:rFonts w:asciiTheme="majorBidi" w:hAnsiTheme="majorBidi" w:cstheme="majorBidi"/>
                <w:color w:val="000000"/>
                <w:sz w:val="18"/>
                <w:szCs w:val="18"/>
              </w:rPr>
            </w:pPr>
            <w:ins w:id="1238" w:author="michael marcus" w:date="2024-04-02T10:05:00Z">
              <w:r w:rsidRPr="007D7BB5">
                <w:rPr>
                  <w:rFonts w:asciiTheme="majorBidi" w:hAnsiTheme="majorBidi" w:cstheme="majorBidi"/>
                  <w:color w:val="000000"/>
                  <w:sz w:val="18"/>
                  <w:szCs w:val="18"/>
                </w:rPr>
                <w:t>-27.27</w:t>
              </w:r>
            </w:ins>
          </w:p>
        </w:tc>
        <w:tc>
          <w:tcPr>
            <w:tcW w:w="1620" w:type="dxa"/>
            <w:tcBorders>
              <w:top w:val="nil"/>
              <w:left w:val="nil"/>
              <w:bottom w:val="single" w:sz="4" w:space="0" w:color="auto"/>
              <w:right w:val="single" w:sz="4" w:space="0" w:color="auto"/>
            </w:tcBorders>
            <w:shd w:val="clear" w:color="auto" w:fill="auto"/>
            <w:vAlign w:val="center"/>
            <w:hideMark/>
          </w:tcPr>
          <w:p w14:paraId="7BAD6830" w14:textId="77777777" w:rsidR="00CE3D3D" w:rsidRPr="007D7BB5" w:rsidRDefault="00CE3D3D" w:rsidP="007D7BB5">
            <w:pPr>
              <w:jc w:val="center"/>
              <w:rPr>
                <w:ins w:id="1239" w:author="michael marcus" w:date="2024-04-02T10:05:00Z"/>
                <w:rFonts w:asciiTheme="majorBidi" w:hAnsiTheme="majorBidi" w:cstheme="majorBidi"/>
                <w:color w:val="000000"/>
                <w:sz w:val="18"/>
                <w:szCs w:val="18"/>
              </w:rPr>
            </w:pPr>
            <w:ins w:id="1240" w:author="michael marcus" w:date="2024-04-02T10:05:00Z">
              <w:r w:rsidRPr="007D7BB5">
                <w:rPr>
                  <w:rFonts w:asciiTheme="majorBidi" w:hAnsiTheme="majorBidi" w:cstheme="majorBidi"/>
                  <w:color w:val="000000"/>
                  <w:sz w:val="18"/>
                  <w:szCs w:val="18"/>
                </w:rPr>
                <w:t>-27.27</w:t>
              </w:r>
            </w:ins>
          </w:p>
        </w:tc>
      </w:tr>
      <w:tr w:rsidR="00CE3D3D" w:rsidRPr="00170167" w14:paraId="3A5A858B" w14:textId="77777777" w:rsidTr="007D7BB5">
        <w:trPr>
          <w:trHeight w:val="300"/>
          <w:ins w:id="1241"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77C73AD" w14:textId="77777777" w:rsidR="00CE3D3D" w:rsidRPr="007D7BB5" w:rsidRDefault="00CE3D3D" w:rsidP="007D7BB5">
            <w:pPr>
              <w:rPr>
                <w:ins w:id="1242" w:author="michael marcus" w:date="2024-04-02T10:05:00Z"/>
                <w:rFonts w:asciiTheme="majorBidi" w:hAnsiTheme="majorBidi" w:cstheme="majorBidi"/>
                <w:color w:val="000000"/>
                <w:sz w:val="18"/>
                <w:szCs w:val="18"/>
              </w:rPr>
            </w:pPr>
            <w:ins w:id="1243" w:author="michael marcus" w:date="2024-04-02T10:05:00Z">
              <w:r w:rsidRPr="007D7BB5">
                <w:rPr>
                  <w:rFonts w:asciiTheme="majorBidi" w:hAnsiTheme="majorBidi" w:cstheme="majorBidi"/>
                  <w:color w:val="000000"/>
                  <w:sz w:val="18"/>
                  <w:szCs w:val="18"/>
                </w:rPr>
                <w:t>Device EIRP (dB(W/MHz)</w:t>
              </w:r>
            </w:ins>
          </w:p>
        </w:tc>
        <w:tc>
          <w:tcPr>
            <w:tcW w:w="1710" w:type="dxa"/>
            <w:tcBorders>
              <w:top w:val="nil"/>
              <w:left w:val="nil"/>
              <w:bottom w:val="single" w:sz="4" w:space="0" w:color="auto"/>
              <w:right w:val="single" w:sz="4" w:space="0" w:color="auto"/>
            </w:tcBorders>
            <w:shd w:val="clear" w:color="auto" w:fill="auto"/>
            <w:vAlign w:val="center"/>
            <w:hideMark/>
          </w:tcPr>
          <w:p w14:paraId="6C6E6FF0" w14:textId="77777777" w:rsidR="00CE3D3D" w:rsidRPr="007D7BB5" w:rsidRDefault="00CE3D3D" w:rsidP="007D7BB5">
            <w:pPr>
              <w:jc w:val="center"/>
              <w:rPr>
                <w:ins w:id="1244" w:author="michael marcus" w:date="2024-04-02T10:05:00Z"/>
                <w:rFonts w:asciiTheme="majorBidi" w:hAnsiTheme="majorBidi" w:cstheme="majorBidi"/>
                <w:color w:val="000000"/>
                <w:sz w:val="18"/>
                <w:szCs w:val="18"/>
              </w:rPr>
            </w:pPr>
            <w:ins w:id="1245" w:author="michael marcus" w:date="2024-04-02T10:05:00Z">
              <w:r w:rsidRPr="007D7BB5">
                <w:rPr>
                  <w:rFonts w:asciiTheme="majorBidi" w:hAnsiTheme="majorBidi" w:cstheme="majorBidi"/>
                  <w:color w:val="000000"/>
                  <w:sz w:val="18"/>
                  <w:szCs w:val="18"/>
                </w:rPr>
                <w:t>-57.27</w:t>
              </w:r>
            </w:ins>
          </w:p>
        </w:tc>
        <w:tc>
          <w:tcPr>
            <w:tcW w:w="1620" w:type="dxa"/>
            <w:tcBorders>
              <w:top w:val="nil"/>
              <w:left w:val="nil"/>
              <w:bottom w:val="single" w:sz="4" w:space="0" w:color="auto"/>
              <w:right w:val="single" w:sz="4" w:space="0" w:color="auto"/>
            </w:tcBorders>
            <w:shd w:val="clear" w:color="auto" w:fill="auto"/>
            <w:vAlign w:val="center"/>
            <w:hideMark/>
          </w:tcPr>
          <w:p w14:paraId="63C93DF3" w14:textId="77777777" w:rsidR="00CE3D3D" w:rsidRPr="007D7BB5" w:rsidRDefault="00CE3D3D" w:rsidP="007D7BB5">
            <w:pPr>
              <w:jc w:val="center"/>
              <w:rPr>
                <w:ins w:id="1246" w:author="michael marcus" w:date="2024-04-02T10:05:00Z"/>
                <w:rFonts w:asciiTheme="majorBidi" w:hAnsiTheme="majorBidi" w:cstheme="majorBidi"/>
                <w:color w:val="000000"/>
                <w:sz w:val="18"/>
                <w:szCs w:val="18"/>
              </w:rPr>
            </w:pPr>
            <w:ins w:id="1247" w:author="michael marcus" w:date="2024-04-02T10:05:00Z">
              <w:r w:rsidRPr="007D7BB5">
                <w:rPr>
                  <w:rFonts w:asciiTheme="majorBidi" w:hAnsiTheme="majorBidi" w:cstheme="majorBidi"/>
                  <w:color w:val="000000"/>
                  <w:sz w:val="18"/>
                  <w:szCs w:val="18"/>
                </w:rPr>
                <w:t>-57.27</w:t>
              </w:r>
            </w:ins>
          </w:p>
        </w:tc>
      </w:tr>
      <w:tr w:rsidR="00CE3D3D" w:rsidRPr="00170167" w14:paraId="19A0B87C" w14:textId="77777777" w:rsidTr="007D7BB5">
        <w:trPr>
          <w:trHeight w:val="320"/>
          <w:ins w:id="1248" w:author="michael marcus" w:date="2024-04-02T10:05:00Z"/>
        </w:trPr>
        <w:tc>
          <w:tcPr>
            <w:tcW w:w="4770" w:type="dxa"/>
            <w:tcBorders>
              <w:top w:val="nil"/>
              <w:left w:val="single" w:sz="4" w:space="0" w:color="auto"/>
              <w:bottom w:val="single" w:sz="4" w:space="0" w:color="auto"/>
              <w:right w:val="nil"/>
            </w:tcBorders>
            <w:shd w:val="clear" w:color="000000" w:fill="FFEB9C"/>
            <w:vAlign w:val="bottom"/>
            <w:hideMark/>
          </w:tcPr>
          <w:p w14:paraId="3DC1FF69" w14:textId="77777777" w:rsidR="00CE3D3D" w:rsidRPr="007D7BB5" w:rsidRDefault="00CE3D3D" w:rsidP="007D7BB5">
            <w:pPr>
              <w:rPr>
                <w:ins w:id="1249" w:author="michael marcus" w:date="2024-04-02T10:05:00Z"/>
                <w:rFonts w:asciiTheme="majorBidi" w:hAnsiTheme="majorBidi" w:cstheme="majorBidi"/>
                <w:b/>
                <w:bCs/>
                <w:color w:val="9C5700"/>
                <w:sz w:val="18"/>
                <w:szCs w:val="18"/>
              </w:rPr>
            </w:pPr>
            <w:ins w:id="1250" w:author="michael marcus" w:date="2024-04-02T10:05:00Z">
              <w:r w:rsidRPr="007D7BB5">
                <w:rPr>
                  <w:rFonts w:asciiTheme="majorBidi" w:hAnsiTheme="majorBidi" w:cstheme="majorBidi"/>
                  <w:b/>
                  <w:bCs/>
                  <w:color w:val="9C5700"/>
                  <w:sz w:val="18"/>
                  <w:szCs w:val="18"/>
                </w:rPr>
                <w:t>Losses</w:t>
              </w:r>
            </w:ins>
          </w:p>
        </w:tc>
        <w:tc>
          <w:tcPr>
            <w:tcW w:w="1710" w:type="dxa"/>
            <w:tcBorders>
              <w:top w:val="nil"/>
              <w:left w:val="nil"/>
              <w:bottom w:val="single" w:sz="4" w:space="0" w:color="auto"/>
              <w:right w:val="single" w:sz="4" w:space="0" w:color="auto"/>
            </w:tcBorders>
            <w:shd w:val="clear" w:color="000000" w:fill="FFEB9C"/>
            <w:vAlign w:val="center"/>
            <w:hideMark/>
          </w:tcPr>
          <w:p w14:paraId="567037C9" w14:textId="77777777" w:rsidR="00CE3D3D" w:rsidRPr="007D7BB5" w:rsidRDefault="00CE3D3D" w:rsidP="007D7BB5">
            <w:pPr>
              <w:jc w:val="center"/>
              <w:rPr>
                <w:ins w:id="1251" w:author="michael marcus" w:date="2024-04-02T10:05:00Z"/>
                <w:rFonts w:asciiTheme="majorBidi" w:hAnsiTheme="majorBidi" w:cstheme="majorBidi"/>
                <w:color w:val="9C5700"/>
                <w:sz w:val="18"/>
                <w:szCs w:val="18"/>
              </w:rPr>
            </w:pPr>
            <w:ins w:id="1252" w:author="michael marcus" w:date="2024-04-02T10:05:00Z">
              <w:r w:rsidRPr="007D7BB5">
                <w:rPr>
                  <w:rFonts w:asciiTheme="majorBidi" w:hAnsiTheme="majorBidi" w:cstheme="majorBidi"/>
                  <w:color w:val="9C5700"/>
                  <w:sz w:val="18"/>
                  <w:szCs w:val="18"/>
                </w:rPr>
                <w:t> </w:t>
              </w:r>
            </w:ins>
          </w:p>
        </w:tc>
        <w:tc>
          <w:tcPr>
            <w:tcW w:w="1620" w:type="dxa"/>
            <w:tcBorders>
              <w:top w:val="nil"/>
              <w:left w:val="nil"/>
              <w:bottom w:val="single" w:sz="4" w:space="0" w:color="auto"/>
              <w:right w:val="single" w:sz="4" w:space="0" w:color="auto"/>
            </w:tcBorders>
            <w:shd w:val="clear" w:color="000000" w:fill="FFEB9C"/>
            <w:vAlign w:val="center"/>
            <w:hideMark/>
          </w:tcPr>
          <w:p w14:paraId="2A18EF4A" w14:textId="77777777" w:rsidR="00CE3D3D" w:rsidRPr="007D7BB5" w:rsidRDefault="00CE3D3D" w:rsidP="007D7BB5">
            <w:pPr>
              <w:jc w:val="center"/>
              <w:rPr>
                <w:ins w:id="1253" w:author="michael marcus" w:date="2024-04-02T10:05:00Z"/>
                <w:rFonts w:asciiTheme="majorBidi" w:hAnsiTheme="majorBidi" w:cstheme="majorBidi"/>
                <w:color w:val="9C5700"/>
                <w:sz w:val="18"/>
                <w:szCs w:val="18"/>
              </w:rPr>
            </w:pPr>
            <w:ins w:id="1254" w:author="michael marcus" w:date="2024-04-02T10:05:00Z">
              <w:r w:rsidRPr="007D7BB5">
                <w:rPr>
                  <w:rFonts w:asciiTheme="majorBidi" w:hAnsiTheme="majorBidi" w:cstheme="majorBidi"/>
                  <w:color w:val="9C5700"/>
                  <w:sz w:val="18"/>
                  <w:szCs w:val="18"/>
                </w:rPr>
                <w:t> </w:t>
              </w:r>
            </w:ins>
          </w:p>
        </w:tc>
      </w:tr>
      <w:tr w:rsidR="00CE3D3D" w:rsidRPr="00170167" w14:paraId="04B55663" w14:textId="77777777" w:rsidTr="007D7BB5">
        <w:trPr>
          <w:trHeight w:val="600"/>
          <w:ins w:id="1255"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45D23547" w14:textId="77777777" w:rsidR="00CE3D3D" w:rsidRPr="007D7BB5" w:rsidRDefault="00CE3D3D" w:rsidP="007D7BB5">
            <w:pPr>
              <w:rPr>
                <w:ins w:id="1256" w:author="michael marcus" w:date="2024-04-02T10:05:00Z"/>
                <w:rFonts w:asciiTheme="majorBidi" w:hAnsiTheme="majorBidi" w:cstheme="majorBidi"/>
                <w:color w:val="000000"/>
                <w:sz w:val="18"/>
                <w:szCs w:val="18"/>
              </w:rPr>
            </w:pPr>
            <w:ins w:id="1257" w:author="michael marcus" w:date="2024-04-02T10:05:00Z">
              <w:r w:rsidRPr="007D7BB5">
                <w:rPr>
                  <w:rFonts w:asciiTheme="majorBidi" w:hAnsiTheme="majorBidi" w:cstheme="majorBidi"/>
                  <w:color w:val="000000"/>
                  <w:sz w:val="18"/>
                  <w:szCs w:val="18"/>
                </w:rPr>
                <w:t xml:space="preserve">Normalized Antenna Gain at Horizontal (Note that the device is ceiling </w:t>
              </w:r>
              <w:proofErr w:type="spellStart"/>
              <w:r w:rsidRPr="007D7BB5">
                <w:rPr>
                  <w:rFonts w:asciiTheme="majorBidi" w:hAnsiTheme="majorBidi" w:cstheme="majorBidi"/>
                  <w:color w:val="000000"/>
                  <w:sz w:val="18"/>
                  <w:szCs w:val="18"/>
                </w:rPr>
                <w:t>monted</w:t>
              </w:r>
              <w:proofErr w:type="spellEnd"/>
              <w:r w:rsidRPr="007D7BB5">
                <w:rPr>
                  <w:rFonts w:asciiTheme="majorBidi" w:hAnsiTheme="majorBidi" w:cstheme="majorBidi"/>
                  <w:color w:val="000000"/>
                  <w:sz w:val="18"/>
                  <w:szCs w:val="18"/>
                </w:rPr>
                <w:t xml:space="preserve"> and points downward)</w:t>
              </w:r>
            </w:ins>
          </w:p>
        </w:tc>
        <w:tc>
          <w:tcPr>
            <w:tcW w:w="1710" w:type="dxa"/>
            <w:tcBorders>
              <w:top w:val="nil"/>
              <w:left w:val="nil"/>
              <w:bottom w:val="single" w:sz="4" w:space="0" w:color="auto"/>
              <w:right w:val="single" w:sz="4" w:space="0" w:color="auto"/>
            </w:tcBorders>
            <w:shd w:val="clear" w:color="auto" w:fill="auto"/>
            <w:vAlign w:val="center"/>
            <w:hideMark/>
          </w:tcPr>
          <w:p w14:paraId="2C52C288" w14:textId="77777777" w:rsidR="00CE3D3D" w:rsidRPr="007D7BB5" w:rsidRDefault="00CE3D3D" w:rsidP="007D7BB5">
            <w:pPr>
              <w:jc w:val="center"/>
              <w:rPr>
                <w:ins w:id="1258" w:author="michael marcus" w:date="2024-04-02T10:05:00Z"/>
                <w:rFonts w:asciiTheme="majorBidi" w:hAnsiTheme="majorBidi" w:cstheme="majorBidi"/>
                <w:color w:val="000000"/>
                <w:sz w:val="18"/>
                <w:szCs w:val="18"/>
              </w:rPr>
            </w:pPr>
            <w:ins w:id="1259" w:author="michael marcus" w:date="2024-04-02T10:05:00Z">
              <w:r w:rsidRPr="007D7BB5">
                <w:rPr>
                  <w:rFonts w:asciiTheme="majorBidi" w:hAnsiTheme="majorBidi" w:cstheme="majorBidi"/>
                  <w:color w:val="000000"/>
                  <w:sz w:val="18"/>
                  <w:szCs w:val="18"/>
                </w:rPr>
                <w:t>-4</w:t>
              </w:r>
            </w:ins>
          </w:p>
        </w:tc>
        <w:tc>
          <w:tcPr>
            <w:tcW w:w="1620" w:type="dxa"/>
            <w:tcBorders>
              <w:top w:val="nil"/>
              <w:left w:val="nil"/>
              <w:bottom w:val="single" w:sz="4" w:space="0" w:color="auto"/>
              <w:right w:val="single" w:sz="4" w:space="0" w:color="auto"/>
            </w:tcBorders>
            <w:shd w:val="clear" w:color="auto" w:fill="auto"/>
            <w:vAlign w:val="center"/>
            <w:hideMark/>
          </w:tcPr>
          <w:p w14:paraId="7DFD97CC" w14:textId="77777777" w:rsidR="00CE3D3D" w:rsidRPr="007D7BB5" w:rsidRDefault="00CE3D3D" w:rsidP="007D7BB5">
            <w:pPr>
              <w:jc w:val="center"/>
              <w:rPr>
                <w:ins w:id="1260" w:author="michael marcus" w:date="2024-04-02T10:05:00Z"/>
                <w:rFonts w:asciiTheme="majorBidi" w:hAnsiTheme="majorBidi" w:cstheme="majorBidi"/>
                <w:color w:val="000000"/>
                <w:sz w:val="18"/>
                <w:szCs w:val="18"/>
              </w:rPr>
            </w:pPr>
            <w:ins w:id="1261" w:author="michael marcus" w:date="2024-04-02T10:05:00Z">
              <w:r w:rsidRPr="007D7BB5">
                <w:rPr>
                  <w:rFonts w:asciiTheme="majorBidi" w:hAnsiTheme="majorBidi" w:cstheme="majorBidi"/>
                  <w:color w:val="000000"/>
                  <w:sz w:val="18"/>
                  <w:szCs w:val="18"/>
                </w:rPr>
                <w:t>-4</w:t>
              </w:r>
            </w:ins>
          </w:p>
        </w:tc>
      </w:tr>
      <w:tr w:rsidR="00CE3D3D" w:rsidRPr="00170167" w14:paraId="60789E4C" w14:textId="77777777" w:rsidTr="007D7BB5">
        <w:trPr>
          <w:trHeight w:val="300"/>
          <w:ins w:id="1262"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BBFCF62" w14:textId="77777777" w:rsidR="00CE3D3D" w:rsidRPr="007D7BB5" w:rsidRDefault="00CE3D3D" w:rsidP="007D7BB5">
            <w:pPr>
              <w:rPr>
                <w:ins w:id="1263" w:author="michael marcus" w:date="2024-04-02T10:05:00Z"/>
                <w:rFonts w:asciiTheme="majorBidi" w:hAnsiTheme="majorBidi" w:cstheme="majorBidi"/>
                <w:color w:val="000000"/>
                <w:sz w:val="18"/>
                <w:szCs w:val="18"/>
              </w:rPr>
            </w:pPr>
            <w:ins w:id="1264" w:author="michael marcus" w:date="2024-04-02T10:05:00Z">
              <w:r w:rsidRPr="007D7BB5">
                <w:rPr>
                  <w:rFonts w:asciiTheme="majorBidi" w:hAnsiTheme="majorBidi" w:cstheme="majorBidi"/>
                  <w:color w:val="000000"/>
                  <w:sz w:val="18"/>
                  <w:szCs w:val="18"/>
                </w:rPr>
                <w:t>Free Space Loss (dB)</w:t>
              </w:r>
            </w:ins>
          </w:p>
        </w:tc>
        <w:tc>
          <w:tcPr>
            <w:tcW w:w="1710" w:type="dxa"/>
            <w:tcBorders>
              <w:top w:val="nil"/>
              <w:left w:val="nil"/>
              <w:bottom w:val="single" w:sz="4" w:space="0" w:color="auto"/>
              <w:right w:val="single" w:sz="4" w:space="0" w:color="auto"/>
            </w:tcBorders>
            <w:shd w:val="clear" w:color="auto" w:fill="auto"/>
            <w:vAlign w:val="center"/>
            <w:hideMark/>
          </w:tcPr>
          <w:p w14:paraId="4883BE04" w14:textId="77777777" w:rsidR="00CE3D3D" w:rsidRPr="007D7BB5" w:rsidRDefault="00CE3D3D" w:rsidP="007D7BB5">
            <w:pPr>
              <w:jc w:val="center"/>
              <w:rPr>
                <w:ins w:id="1265" w:author="michael marcus" w:date="2024-04-02T10:05:00Z"/>
                <w:rFonts w:asciiTheme="majorBidi" w:hAnsiTheme="majorBidi" w:cstheme="majorBidi"/>
                <w:color w:val="000000"/>
                <w:sz w:val="18"/>
                <w:szCs w:val="18"/>
              </w:rPr>
            </w:pPr>
            <w:ins w:id="1266" w:author="michael marcus" w:date="2024-04-02T10:05:00Z">
              <w:r w:rsidRPr="007D7BB5">
                <w:rPr>
                  <w:rFonts w:asciiTheme="majorBidi" w:hAnsiTheme="majorBidi" w:cstheme="majorBidi"/>
                  <w:color w:val="000000"/>
                  <w:sz w:val="18"/>
                  <w:szCs w:val="18"/>
                </w:rPr>
                <w:t>79.98</w:t>
              </w:r>
            </w:ins>
          </w:p>
        </w:tc>
        <w:tc>
          <w:tcPr>
            <w:tcW w:w="1620" w:type="dxa"/>
            <w:tcBorders>
              <w:top w:val="nil"/>
              <w:left w:val="nil"/>
              <w:bottom w:val="single" w:sz="4" w:space="0" w:color="auto"/>
              <w:right w:val="single" w:sz="4" w:space="0" w:color="auto"/>
            </w:tcBorders>
            <w:shd w:val="clear" w:color="auto" w:fill="auto"/>
            <w:vAlign w:val="center"/>
            <w:hideMark/>
          </w:tcPr>
          <w:p w14:paraId="011D6A03" w14:textId="77777777" w:rsidR="00CE3D3D" w:rsidRPr="007D7BB5" w:rsidRDefault="00CE3D3D" w:rsidP="007D7BB5">
            <w:pPr>
              <w:jc w:val="center"/>
              <w:rPr>
                <w:ins w:id="1267" w:author="michael marcus" w:date="2024-04-02T10:05:00Z"/>
                <w:rFonts w:asciiTheme="majorBidi" w:hAnsiTheme="majorBidi" w:cstheme="majorBidi"/>
                <w:color w:val="000000"/>
                <w:sz w:val="18"/>
                <w:szCs w:val="18"/>
              </w:rPr>
            </w:pPr>
            <w:ins w:id="1268" w:author="michael marcus" w:date="2024-04-02T10:05:00Z">
              <w:r w:rsidRPr="007D7BB5">
                <w:rPr>
                  <w:rFonts w:asciiTheme="majorBidi" w:hAnsiTheme="majorBidi" w:cstheme="majorBidi"/>
                  <w:color w:val="000000"/>
                  <w:sz w:val="18"/>
                  <w:szCs w:val="18"/>
                </w:rPr>
                <w:t>93.96</w:t>
              </w:r>
            </w:ins>
          </w:p>
        </w:tc>
      </w:tr>
      <w:tr w:rsidR="00CE3D3D" w:rsidRPr="00170167" w14:paraId="3D4A4BCC" w14:textId="77777777" w:rsidTr="007D7BB5">
        <w:trPr>
          <w:trHeight w:val="300"/>
          <w:ins w:id="1269"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0E5DC612" w14:textId="77777777" w:rsidR="00CE3D3D" w:rsidRPr="007D7BB5" w:rsidRDefault="00CE3D3D" w:rsidP="007D7BB5">
            <w:pPr>
              <w:rPr>
                <w:ins w:id="1270" w:author="michael marcus" w:date="2024-04-02T10:05:00Z"/>
                <w:rFonts w:asciiTheme="majorBidi" w:hAnsiTheme="majorBidi" w:cstheme="majorBidi"/>
                <w:color w:val="000000"/>
                <w:sz w:val="18"/>
                <w:szCs w:val="18"/>
              </w:rPr>
            </w:pPr>
            <w:ins w:id="1271" w:author="michael marcus" w:date="2024-04-02T10:05:00Z">
              <w:r w:rsidRPr="007D7BB5">
                <w:rPr>
                  <w:rFonts w:asciiTheme="majorBidi" w:hAnsiTheme="majorBidi" w:cstheme="majorBidi"/>
                  <w:color w:val="000000"/>
                  <w:sz w:val="18"/>
                  <w:szCs w:val="18"/>
                </w:rPr>
                <w:t>Gaseous Loss (dB)</w:t>
              </w:r>
            </w:ins>
          </w:p>
        </w:tc>
        <w:tc>
          <w:tcPr>
            <w:tcW w:w="1710" w:type="dxa"/>
            <w:tcBorders>
              <w:top w:val="nil"/>
              <w:left w:val="nil"/>
              <w:bottom w:val="single" w:sz="4" w:space="0" w:color="auto"/>
              <w:right w:val="single" w:sz="4" w:space="0" w:color="auto"/>
            </w:tcBorders>
            <w:shd w:val="clear" w:color="auto" w:fill="auto"/>
            <w:vAlign w:val="center"/>
            <w:hideMark/>
          </w:tcPr>
          <w:p w14:paraId="3E84542A" w14:textId="77777777" w:rsidR="00CE3D3D" w:rsidRPr="007D7BB5" w:rsidRDefault="00CE3D3D" w:rsidP="007D7BB5">
            <w:pPr>
              <w:jc w:val="center"/>
              <w:rPr>
                <w:ins w:id="1272" w:author="michael marcus" w:date="2024-04-02T10:05:00Z"/>
                <w:rFonts w:asciiTheme="majorBidi" w:hAnsiTheme="majorBidi" w:cstheme="majorBidi"/>
                <w:color w:val="000000"/>
                <w:sz w:val="18"/>
                <w:szCs w:val="18"/>
              </w:rPr>
            </w:pPr>
            <w:ins w:id="1273" w:author="michael marcus" w:date="2024-04-02T10:05:00Z">
              <w:r w:rsidRPr="007D7BB5">
                <w:rPr>
                  <w:rFonts w:asciiTheme="majorBidi" w:hAnsiTheme="majorBidi" w:cstheme="majorBidi"/>
                  <w:color w:val="000000"/>
                  <w:sz w:val="18"/>
                  <w:szCs w:val="18"/>
                </w:rPr>
                <w:t>0.00</w:t>
              </w:r>
            </w:ins>
          </w:p>
        </w:tc>
        <w:tc>
          <w:tcPr>
            <w:tcW w:w="1620" w:type="dxa"/>
            <w:tcBorders>
              <w:top w:val="nil"/>
              <w:left w:val="nil"/>
              <w:bottom w:val="single" w:sz="4" w:space="0" w:color="auto"/>
              <w:right w:val="single" w:sz="4" w:space="0" w:color="auto"/>
            </w:tcBorders>
            <w:shd w:val="clear" w:color="auto" w:fill="auto"/>
            <w:vAlign w:val="center"/>
            <w:hideMark/>
          </w:tcPr>
          <w:p w14:paraId="759DAEDD" w14:textId="77777777" w:rsidR="00CE3D3D" w:rsidRPr="007D7BB5" w:rsidRDefault="00CE3D3D" w:rsidP="007D7BB5">
            <w:pPr>
              <w:jc w:val="center"/>
              <w:rPr>
                <w:ins w:id="1274" w:author="michael marcus" w:date="2024-04-02T10:05:00Z"/>
                <w:rFonts w:asciiTheme="majorBidi" w:hAnsiTheme="majorBidi" w:cstheme="majorBidi"/>
                <w:color w:val="000000"/>
                <w:sz w:val="18"/>
                <w:szCs w:val="18"/>
              </w:rPr>
            </w:pPr>
            <w:ins w:id="1275" w:author="michael marcus" w:date="2024-04-02T10:05:00Z">
              <w:r w:rsidRPr="007D7BB5">
                <w:rPr>
                  <w:rFonts w:asciiTheme="majorBidi" w:hAnsiTheme="majorBidi" w:cstheme="majorBidi"/>
                  <w:color w:val="000000"/>
                  <w:sz w:val="18"/>
                  <w:szCs w:val="18"/>
                </w:rPr>
                <w:t>0.00</w:t>
              </w:r>
            </w:ins>
          </w:p>
        </w:tc>
      </w:tr>
      <w:tr w:rsidR="00CE3D3D" w:rsidRPr="00170167" w14:paraId="1A8C4D27" w14:textId="77777777" w:rsidTr="007D7BB5">
        <w:trPr>
          <w:trHeight w:val="300"/>
          <w:ins w:id="1276"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664AA028" w14:textId="77777777" w:rsidR="00CE3D3D" w:rsidRPr="007D7BB5" w:rsidRDefault="00CE3D3D" w:rsidP="007D7BB5">
            <w:pPr>
              <w:rPr>
                <w:ins w:id="1277" w:author="michael marcus" w:date="2024-04-02T10:05:00Z"/>
                <w:rFonts w:asciiTheme="majorBidi" w:hAnsiTheme="majorBidi" w:cstheme="majorBidi"/>
                <w:color w:val="000000"/>
                <w:sz w:val="18"/>
                <w:szCs w:val="18"/>
              </w:rPr>
            </w:pPr>
            <w:ins w:id="1278" w:author="michael marcus" w:date="2024-04-02T10:05:00Z">
              <w:r w:rsidRPr="007D7BB5">
                <w:rPr>
                  <w:rFonts w:asciiTheme="majorBidi" w:hAnsiTheme="majorBidi" w:cstheme="majorBidi"/>
                  <w:color w:val="000000"/>
                  <w:sz w:val="18"/>
                  <w:szCs w:val="18"/>
                </w:rPr>
                <w:t>Polarization mismatch loss (dB)</w:t>
              </w:r>
            </w:ins>
          </w:p>
        </w:tc>
        <w:tc>
          <w:tcPr>
            <w:tcW w:w="1710" w:type="dxa"/>
            <w:tcBorders>
              <w:top w:val="nil"/>
              <w:left w:val="nil"/>
              <w:bottom w:val="single" w:sz="4" w:space="0" w:color="auto"/>
              <w:right w:val="single" w:sz="4" w:space="0" w:color="auto"/>
            </w:tcBorders>
            <w:shd w:val="clear" w:color="auto" w:fill="auto"/>
            <w:vAlign w:val="center"/>
            <w:hideMark/>
          </w:tcPr>
          <w:p w14:paraId="57EF1092" w14:textId="77777777" w:rsidR="00CE3D3D" w:rsidRPr="007D7BB5" w:rsidRDefault="00CE3D3D" w:rsidP="007D7BB5">
            <w:pPr>
              <w:jc w:val="center"/>
              <w:rPr>
                <w:ins w:id="1279" w:author="michael marcus" w:date="2024-04-02T10:05:00Z"/>
                <w:rFonts w:asciiTheme="majorBidi" w:hAnsiTheme="majorBidi" w:cstheme="majorBidi"/>
                <w:color w:val="000000"/>
                <w:sz w:val="18"/>
                <w:szCs w:val="18"/>
              </w:rPr>
            </w:pPr>
            <w:ins w:id="1280" w:author="michael marcus" w:date="2024-04-02T10:05:00Z">
              <w:r w:rsidRPr="007D7BB5">
                <w:rPr>
                  <w:rFonts w:asciiTheme="majorBidi" w:hAnsiTheme="majorBidi" w:cstheme="majorBidi"/>
                  <w:color w:val="000000"/>
                  <w:sz w:val="18"/>
                  <w:szCs w:val="18"/>
                </w:rPr>
                <w:t>3.0</w:t>
              </w:r>
            </w:ins>
          </w:p>
        </w:tc>
        <w:tc>
          <w:tcPr>
            <w:tcW w:w="1620" w:type="dxa"/>
            <w:tcBorders>
              <w:top w:val="nil"/>
              <w:left w:val="nil"/>
              <w:bottom w:val="single" w:sz="4" w:space="0" w:color="auto"/>
              <w:right w:val="single" w:sz="4" w:space="0" w:color="auto"/>
            </w:tcBorders>
            <w:shd w:val="clear" w:color="auto" w:fill="auto"/>
            <w:vAlign w:val="center"/>
            <w:hideMark/>
          </w:tcPr>
          <w:p w14:paraId="095B9C6A" w14:textId="77777777" w:rsidR="00CE3D3D" w:rsidRPr="007D7BB5" w:rsidRDefault="00CE3D3D" w:rsidP="007D7BB5">
            <w:pPr>
              <w:jc w:val="center"/>
              <w:rPr>
                <w:ins w:id="1281" w:author="michael marcus" w:date="2024-04-02T10:05:00Z"/>
                <w:rFonts w:asciiTheme="majorBidi" w:hAnsiTheme="majorBidi" w:cstheme="majorBidi"/>
                <w:color w:val="000000"/>
                <w:sz w:val="18"/>
                <w:szCs w:val="18"/>
              </w:rPr>
            </w:pPr>
            <w:ins w:id="1282" w:author="michael marcus" w:date="2024-04-02T10:05:00Z">
              <w:r w:rsidRPr="007D7BB5">
                <w:rPr>
                  <w:rFonts w:asciiTheme="majorBidi" w:hAnsiTheme="majorBidi" w:cstheme="majorBidi"/>
                  <w:color w:val="000000"/>
                  <w:sz w:val="18"/>
                  <w:szCs w:val="18"/>
                </w:rPr>
                <w:t>3.0</w:t>
              </w:r>
            </w:ins>
          </w:p>
        </w:tc>
      </w:tr>
      <w:tr w:rsidR="00CE3D3D" w:rsidRPr="00170167" w14:paraId="747FEB69" w14:textId="77777777" w:rsidTr="007D7BB5">
        <w:trPr>
          <w:trHeight w:val="300"/>
          <w:ins w:id="1283"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3787EF4" w14:textId="77777777" w:rsidR="00CE3D3D" w:rsidRPr="007D7BB5" w:rsidRDefault="00CE3D3D" w:rsidP="007D7BB5">
            <w:pPr>
              <w:rPr>
                <w:ins w:id="1284" w:author="michael marcus" w:date="2024-04-02T10:05:00Z"/>
                <w:rFonts w:asciiTheme="majorBidi" w:hAnsiTheme="majorBidi" w:cstheme="majorBidi"/>
                <w:color w:val="000000"/>
                <w:sz w:val="18"/>
                <w:szCs w:val="18"/>
              </w:rPr>
            </w:pPr>
            <w:ins w:id="1285" w:author="michael marcus" w:date="2024-04-02T10:05:00Z">
              <w:r w:rsidRPr="007D7BB5">
                <w:rPr>
                  <w:rFonts w:asciiTheme="majorBidi" w:hAnsiTheme="majorBidi" w:cstheme="majorBidi"/>
                  <w:color w:val="000000"/>
                  <w:sz w:val="18"/>
                  <w:szCs w:val="18"/>
                </w:rPr>
                <w:t>Clutter loss (P.2108 at 50%) (dB)</w:t>
              </w:r>
            </w:ins>
          </w:p>
        </w:tc>
        <w:tc>
          <w:tcPr>
            <w:tcW w:w="1710" w:type="dxa"/>
            <w:tcBorders>
              <w:top w:val="nil"/>
              <w:left w:val="nil"/>
              <w:bottom w:val="single" w:sz="4" w:space="0" w:color="auto"/>
              <w:right w:val="single" w:sz="4" w:space="0" w:color="auto"/>
            </w:tcBorders>
            <w:shd w:val="clear" w:color="000000" w:fill="E2EFDA"/>
            <w:vAlign w:val="center"/>
            <w:hideMark/>
          </w:tcPr>
          <w:p w14:paraId="10AB0972" w14:textId="77777777" w:rsidR="00CE3D3D" w:rsidRPr="007D7BB5" w:rsidRDefault="00CE3D3D" w:rsidP="007D7BB5">
            <w:pPr>
              <w:jc w:val="center"/>
              <w:rPr>
                <w:ins w:id="1286" w:author="michael marcus" w:date="2024-04-02T10:05:00Z"/>
                <w:rFonts w:asciiTheme="majorBidi" w:hAnsiTheme="majorBidi" w:cstheme="majorBidi"/>
                <w:i/>
                <w:iCs/>
                <w:color w:val="000000"/>
                <w:sz w:val="18"/>
                <w:szCs w:val="18"/>
              </w:rPr>
            </w:pPr>
            <w:ins w:id="1287" w:author="michael marcus" w:date="2024-04-02T10:05:00Z">
              <w:r w:rsidRPr="007D7BB5">
                <w:rPr>
                  <w:rFonts w:asciiTheme="majorBidi" w:hAnsiTheme="majorBidi" w:cstheme="majorBidi"/>
                  <w:i/>
                  <w:iCs/>
                  <w:color w:val="000000"/>
                  <w:sz w:val="18"/>
                  <w:szCs w:val="18"/>
                </w:rPr>
                <w:t>0.00</w:t>
              </w:r>
            </w:ins>
          </w:p>
        </w:tc>
        <w:tc>
          <w:tcPr>
            <w:tcW w:w="1620" w:type="dxa"/>
            <w:tcBorders>
              <w:top w:val="nil"/>
              <w:left w:val="nil"/>
              <w:bottom w:val="single" w:sz="4" w:space="0" w:color="auto"/>
              <w:right w:val="single" w:sz="4" w:space="0" w:color="auto"/>
            </w:tcBorders>
            <w:shd w:val="clear" w:color="000000" w:fill="E2EFDA"/>
            <w:vAlign w:val="center"/>
            <w:hideMark/>
          </w:tcPr>
          <w:p w14:paraId="0C9613BD" w14:textId="77777777" w:rsidR="00CE3D3D" w:rsidRPr="007D7BB5" w:rsidRDefault="00CE3D3D" w:rsidP="007D7BB5">
            <w:pPr>
              <w:jc w:val="center"/>
              <w:rPr>
                <w:ins w:id="1288" w:author="michael marcus" w:date="2024-04-02T10:05:00Z"/>
                <w:rFonts w:asciiTheme="majorBidi" w:hAnsiTheme="majorBidi" w:cstheme="majorBidi"/>
                <w:i/>
                <w:iCs/>
                <w:color w:val="000000"/>
                <w:sz w:val="18"/>
                <w:szCs w:val="18"/>
              </w:rPr>
            </w:pPr>
            <w:ins w:id="1289" w:author="michael marcus" w:date="2024-04-02T10:05:00Z">
              <w:r w:rsidRPr="007D7BB5">
                <w:rPr>
                  <w:rFonts w:asciiTheme="majorBidi" w:hAnsiTheme="majorBidi" w:cstheme="majorBidi"/>
                  <w:i/>
                  <w:iCs/>
                  <w:color w:val="000000"/>
                  <w:sz w:val="18"/>
                  <w:szCs w:val="18"/>
                </w:rPr>
                <w:t>6.01</w:t>
              </w:r>
            </w:ins>
          </w:p>
        </w:tc>
      </w:tr>
      <w:tr w:rsidR="00CE3D3D" w:rsidRPr="00170167" w14:paraId="08E10DAE" w14:textId="77777777" w:rsidTr="007D7BB5">
        <w:trPr>
          <w:trHeight w:val="570"/>
          <w:ins w:id="1290" w:author="michael marcus" w:date="2024-04-02T10:05:00Z"/>
        </w:trPr>
        <w:tc>
          <w:tcPr>
            <w:tcW w:w="4770" w:type="dxa"/>
            <w:tcBorders>
              <w:top w:val="nil"/>
              <w:left w:val="single" w:sz="4" w:space="0" w:color="auto"/>
              <w:bottom w:val="single" w:sz="4" w:space="0" w:color="auto"/>
              <w:right w:val="single" w:sz="4" w:space="0" w:color="auto"/>
            </w:tcBorders>
            <w:shd w:val="clear" w:color="000000" w:fill="FFFF00"/>
            <w:vAlign w:val="bottom"/>
            <w:hideMark/>
          </w:tcPr>
          <w:p w14:paraId="6A770C5C" w14:textId="77777777" w:rsidR="00CE3D3D" w:rsidRPr="007D7BB5" w:rsidRDefault="00CE3D3D" w:rsidP="007D7BB5">
            <w:pPr>
              <w:rPr>
                <w:ins w:id="1291" w:author="michael marcus" w:date="2024-04-02T10:05:00Z"/>
                <w:rFonts w:asciiTheme="majorBidi" w:hAnsiTheme="majorBidi" w:cstheme="majorBidi"/>
                <w:color w:val="000000"/>
                <w:sz w:val="18"/>
                <w:szCs w:val="18"/>
              </w:rPr>
            </w:pPr>
            <w:ins w:id="1292" w:author="michael marcus" w:date="2024-04-02T10:05:00Z">
              <w:r w:rsidRPr="007D7BB5">
                <w:rPr>
                  <w:rFonts w:asciiTheme="majorBidi" w:hAnsiTheme="majorBidi" w:cstheme="majorBidi"/>
                  <w:color w:val="000000"/>
                  <w:sz w:val="18"/>
                  <w:szCs w:val="18"/>
                </w:rPr>
                <w:t xml:space="preserve">Building Entry Loss P.2109 (P=50%) - </w:t>
              </w:r>
              <w:r w:rsidRPr="007D7BB5">
                <w:rPr>
                  <w:rFonts w:asciiTheme="majorBidi" w:hAnsiTheme="majorBidi" w:cstheme="majorBidi"/>
                  <w:color w:val="FF0000"/>
                  <w:sz w:val="18"/>
                  <w:szCs w:val="18"/>
                </w:rPr>
                <w:t>Traditional Buildings</w:t>
              </w:r>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noWrap/>
            <w:vAlign w:val="center"/>
            <w:hideMark/>
          </w:tcPr>
          <w:p w14:paraId="742210F1" w14:textId="77777777" w:rsidR="00CE3D3D" w:rsidRPr="007D7BB5" w:rsidRDefault="00CE3D3D" w:rsidP="007D7BB5">
            <w:pPr>
              <w:jc w:val="center"/>
              <w:rPr>
                <w:ins w:id="1293" w:author="michael marcus" w:date="2024-04-02T10:05:00Z"/>
                <w:rFonts w:asciiTheme="majorBidi" w:hAnsiTheme="majorBidi" w:cstheme="majorBidi"/>
                <w:i/>
                <w:iCs/>
                <w:color w:val="000000"/>
                <w:sz w:val="18"/>
                <w:szCs w:val="18"/>
              </w:rPr>
            </w:pPr>
            <w:ins w:id="1294" w:author="michael marcus" w:date="2024-04-02T10:05:00Z">
              <w:r w:rsidRPr="007D7BB5">
                <w:rPr>
                  <w:rFonts w:asciiTheme="majorBidi" w:hAnsiTheme="majorBidi" w:cstheme="majorBidi"/>
                  <w:i/>
                  <w:iCs/>
                  <w:color w:val="000000"/>
                  <w:sz w:val="18"/>
                  <w:szCs w:val="18"/>
                </w:rPr>
                <w:t>19.8</w:t>
              </w:r>
            </w:ins>
          </w:p>
        </w:tc>
        <w:tc>
          <w:tcPr>
            <w:tcW w:w="1620" w:type="dxa"/>
            <w:tcBorders>
              <w:top w:val="nil"/>
              <w:left w:val="nil"/>
              <w:bottom w:val="single" w:sz="4" w:space="0" w:color="auto"/>
              <w:right w:val="single" w:sz="4" w:space="0" w:color="auto"/>
            </w:tcBorders>
            <w:shd w:val="clear" w:color="auto" w:fill="auto"/>
            <w:noWrap/>
            <w:vAlign w:val="center"/>
            <w:hideMark/>
          </w:tcPr>
          <w:p w14:paraId="59F0E07D" w14:textId="77777777" w:rsidR="00CE3D3D" w:rsidRPr="007D7BB5" w:rsidRDefault="00CE3D3D" w:rsidP="007D7BB5">
            <w:pPr>
              <w:jc w:val="center"/>
              <w:rPr>
                <w:ins w:id="1295" w:author="michael marcus" w:date="2024-04-02T10:05:00Z"/>
                <w:rFonts w:asciiTheme="majorBidi" w:hAnsiTheme="majorBidi" w:cstheme="majorBidi"/>
                <w:i/>
                <w:iCs/>
                <w:color w:val="000000"/>
                <w:sz w:val="18"/>
                <w:szCs w:val="18"/>
              </w:rPr>
            </w:pPr>
            <w:ins w:id="1296" w:author="michael marcus" w:date="2024-04-02T10:05:00Z">
              <w:r w:rsidRPr="007D7BB5">
                <w:rPr>
                  <w:rFonts w:asciiTheme="majorBidi" w:hAnsiTheme="majorBidi" w:cstheme="majorBidi"/>
                  <w:i/>
                  <w:iCs/>
                  <w:color w:val="000000"/>
                  <w:sz w:val="18"/>
                  <w:szCs w:val="18"/>
                </w:rPr>
                <w:t>19.8</w:t>
              </w:r>
            </w:ins>
          </w:p>
        </w:tc>
      </w:tr>
      <w:tr w:rsidR="00CE3D3D" w:rsidRPr="00170167" w14:paraId="1B7B8A3E" w14:textId="77777777" w:rsidTr="007D7BB5">
        <w:trPr>
          <w:trHeight w:val="300"/>
          <w:ins w:id="1297" w:author="michael marcus" w:date="2024-04-02T10:05:00Z"/>
        </w:trPr>
        <w:tc>
          <w:tcPr>
            <w:tcW w:w="4770" w:type="dxa"/>
            <w:tcBorders>
              <w:top w:val="nil"/>
              <w:left w:val="single" w:sz="4" w:space="0" w:color="auto"/>
              <w:bottom w:val="single" w:sz="4" w:space="0" w:color="auto"/>
              <w:right w:val="single" w:sz="4" w:space="0" w:color="auto"/>
            </w:tcBorders>
            <w:shd w:val="clear" w:color="000000" w:fill="FFFFFF"/>
            <w:vAlign w:val="bottom"/>
            <w:hideMark/>
          </w:tcPr>
          <w:p w14:paraId="3CD67FC3" w14:textId="77777777" w:rsidR="00CE3D3D" w:rsidRPr="007D7BB5" w:rsidRDefault="00CE3D3D" w:rsidP="007D7BB5">
            <w:pPr>
              <w:rPr>
                <w:ins w:id="1298" w:author="michael marcus" w:date="2024-04-02T10:05:00Z"/>
                <w:rFonts w:asciiTheme="majorBidi" w:hAnsiTheme="majorBidi" w:cstheme="majorBidi"/>
                <w:color w:val="000000"/>
                <w:sz w:val="18"/>
                <w:szCs w:val="18"/>
              </w:rPr>
            </w:pPr>
            <w:ins w:id="1299" w:author="michael marcus" w:date="2024-04-02T10:05:00Z">
              <w:r w:rsidRPr="007D7BB5">
                <w:rPr>
                  <w:rFonts w:asciiTheme="majorBidi" w:hAnsiTheme="majorBidi" w:cstheme="majorBidi"/>
                  <w:b/>
                  <w:bCs/>
                  <w:color w:val="000000"/>
                  <w:sz w:val="18"/>
                  <w:szCs w:val="18"/>
                </w:rPr>
                <w:t>Total Losses</w:t>
              </w:r>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
          <w:p w14:paraId="0BF0347C" w14:textId="77777777" w:rsidR="00CE3D3D" w:rsidRPr="007D7BB5" w:rsidRDefault="00CE3D3D" w:rsidP="007D7BB5">
            <w:pPr>
              <w:jc w:val="center"/>
              <w:rPr>
                <w:ins w:id="1300" w:author="michael marcus" w:date="2024-04-02T10:05:00Z"/>
                <w:rFonts w:asciiTheme="majorBidi" w:hAnsiTheme="majorBidi" w:cstheme="majorBidi"/>
                <w:color w:val="000000"/>
                <w:sz w:val="18"/>
                <w:szCs w:val="18"/>
              </w:rPr>
            </w:pPr>
            <w:ins w:id="1301" w:author="michael marcus" w:date="2024-04-02T10:05:00Z">
              <w:r w:rsidRPr="007D7BB5">
                <w:rPr>
                  <w:rFonts w:asciiTheme="majorBidi" w:hAnsiTheme="majorBidi" w:cstheme="majorBidi"/>
                  <w:color w:val="000000"/>
                  <w:sz w:val="18"/>
                  <w:szCs w:val="18"/>
                </w:rPr>
                <w:t>106.7</w:t>
              </w:r>
            </w:ins>
          </w:p>
        </w:tc>
        <w:tc>
          <w:tcPr>
            <w:tcW w:w="1620" w:type="dxa"/>
            <w:tcBorders>
              <w:top w:val="nil"/>
              <w:left w:val="nil"/>
              <w:bottom w:val="single" w:sz="4" w:space="0" w:color="auto"/>
              <w:right w:val="single" w:sz="4" w:space="0" w:color="auto"/>
            </w:tcBorders>
            <w:shd w:val="clear" w:color="auto" w:fill="auto"/>
            <w:vAlign w:val="center"/>
            <w:hideMark/>
          </w:tcPr>
          <w:p w14:paraId="191A27F4" w14:textId="77777777" w:rsidR="00CE3D3D" w:rsidRPr="007D7BB5" w:rsidRDefault="00CE3D3D" w:rsidP="007D7BB5">
            <w:pPr>
              <w:jc w:val="center"/>
              <w:rPr>
                <w:ins w:id="1302" w:author="michael marcus" w:date="2024-04-02T10:05:00Z"/>
                <w:rFonts w:asciiTheme="majorBidi" w:hAnsiTheme="majorBidi" w:cstheme="majorBidi"/>
                <w:color w:val="000000"/>
                <w:sz w:val="18"/>
                <w:szCs w:val="18"/>
              </w:rPr>
            </w:pPr>
            <w:ins w:id="1303" w:author="michael marcus" w:date="2024-04-02T10:05:00Z">
              <w:r w:rsidRPr="007D7BB5">
                <w:rPr>
                  <w:rFonts w:asciiTheme="majorBidi" w:hAnsiTheme="majorBidi" w:cstheme="majorBidi"/>
                  <w:color w:val="000000"/>
                  <w:sz w:val="18"/>
                  <w:szCs w:val="18"/>
                </w:rPr>
                <w:t>126.7</w:t>
              </w:r>
            </w:ins>
          </w:p>
        </w:tc>
      </w:tr>
      <w:tr w:rsidR="00CE3D3D" w:rsidRPr="00170167" w14:paraId="5C0283B6" w14:textId="77777777" w:rsidTr="007D7BB5">
        <w:trPr>
          <w:trHeight w:val="320"/>
          <w:ins w:id="1304" w:author="michael marcus" w:date="2024-04-02T10:05:00Z"/>
        </w:trPr>
        <w:tc>
          <w:tcPr>
            <w:tcW w:w="4770" w:type="dxa"/>
            <w:tcBorders>
              <w:top w:val="nil"/>
              <w:left w:val="single" w:sz="4" w:space="0" w:color="auto"/>
              <w:bottom w:val="single" w:sz="4" w:space="0" w:color="auto"/>
              <w:right w:val="nil"/>
            </w:tcBorders>
            <w:shd w:val="clear" w:color="000000" w:fill="FFEB9C"/>
            <w:vAlign w:val="bottom"/>
            <w:hideMark/>
          </w:tcPr>
          <w:p w14:paraId="6D7334C0" w14:textId="77777777" w:rsidR="00CE3D3D" w:rsidRPr="007D7BB5" w:rsidRDefault="00CE3D3D" w:rsidP="007D7BB5">
            <w:pPr>
              <w:jc w:val="center"/>
              <w:rPr>
                <w:ins w:id="1305" w:author="michael marcus" w:date="2024-04-02T10:05:00Z"/>
                <w:rFonts w:asciiTheme="majorBidi" w:hAnsiTheme="majorBidi" w:cstheme="majorBidi"/>
                <w:b/>
                <w:bCs/>
                <w:color w:val="9C5700"/>
                <w:sz w:val="18"/>
                <w:szCs w:val="18"/>
              </w:rPr>
            </w:pPr>
            <w:ins w:id="1306" w:author="michael marcus" w:date="2024-04-02T10:05:00Z">
              <w:r w:rsidRPr="007D7BB5">
                <w:rPr>
                  <w:rFonts w:asciiTheme="majorBidi" w:hAnsiTheme="majorBidi" w:cstheme="majorBidi"/>
                  <w:b/>
                  <w:bCs/>
                  <w:color w:val="9C5700"/>
                  <w:sz w:val="18"/>
                  <w:szCs w:val="18"/>
                </w:rPr>
                <w:t>Calculations</w:t>
              </w:r>
            </w:ins>
          </w:p>
        </w:tc>
        <w:tc>
          <w:tcPr>
            <w:tcW w:w="1710" w:type="dxa"/>
            <w:tcBorders>
              <w:top w:val="nil"/>
              <w:left w:val="nil"/>
              <w:bottom w:val="single" w:sz="4" w:space="0" w:color="auto"/>
              <w:right w:val="single" w:sz="4" w:space="0" w:color="auto"/>
            </w:tcBorders>
            <w:shd w:val="clear" w:color="000000" w:fill="FFEB9C"/>
            <w:vAlign w:val="center"/>
            <w:hideMark/>
          </w:tcPr>
          <w:p w14:paraId="77BBADD8" w14:textId="77777777" w:rsidR="00CE3D3D" w:rsidRPr="007D7BB5" w:rsidRDefault="00CE3D3D" w:rsidP="007D7BB5">
            <w:pPr>
              <w:jc w:val="center"/>
              <w:rPr>
                <w:ins w:id="1307" w:author="michael marcus" w:date="2024-04-02T10:05:00Z"/>
                <w:rFonts w:asciiTheme="majorBidi" w:hAnsiTheme="majorBidi" w:cstheme="majorBidi"/>
                <w:color w:val="9C5700"/>
                <w:sz w:val="18"/>
                <w:szCs w:val="18"/>
              </w:rPr>
            </w:pPr>
            <w:ins w:id="1308" w:author="michael marcus" w:date="2024-04-02T10:05:00Z">
              <w:r w:rsidRPr="007D7BB5">
                <w:rPr>
                  <w:rFonts w:asciiTheme="majorBidi" w:hAnsiTheme="majorBidi" w:cstheme="majorBidi"/>
                  <w:color w:val="9C5700"/>
                  <w:sz w:val="18"/>
                  <w:szCs w:val="18"/>
                </w:rPr>
                <w:t> </w:t>
              </w:r>
            </w:ins>
          </w:p>
        </w:tc>
        <w:tc>
          <w:tcPr>
            <w:tcW w:w="1620" w:type="dxa"/>
            <w:tcBorders>
              <w:top w:val="nil"/>
              <w:left w:val="nil"/>
              <w:bottom w:val="single" w:sz="4" w:space="0" w:color="auto"/>
              <w:right w:val="single" w:sz="4" w:space="0" w:color="auto"/>
            </w:tcBorders>
            <w:shd w:val="clear" w:color="000000" w:fill="FFEB9C"/>
            <w:vAlign w:val="center"/>
            <w:hideMark/>
          </w:tcPr>
          <w:p w14:paraId="760940A9" w14:textId="77777777" w:rsidR="00CE3D3D" w:rsidRPr="007D7BB5" w:rsidRDefault="00CE3D3D" w:rsidP="007D7BB5">
            <w:pPr>
              <w:jc w:val="center"/>
              <w:rPr>
                <w:ins w:id="1309" w:author="michael marcus" w:date="2024-04-02T10:05:00Z"/>
                <w:rFonts w:asciiTheme="majorBidi" w:hAnsiTheme="majorBidi" w:cstheme="majorBidi"/>
                <w:color w:val="9C5700"/>
                <w:sz w:val="18"/>
                <w:szCs w:val="18"/>
              </w:rPr>
            </w:pPr>
            <w:ins w:id="1310" w:author="michael marcus" w:date="2024-04-02T10:05:00Z">
              <w:r w:rsidRPr="007D7BB5">
                <w:rPr>
                  <w:rFonts w:asciiTheme="majorBidi" w:hAnsiTheme="majorBidi" w:cstheme="majorBidi"/>
                  <w:color w:val="9C5700"/>
                  <w:sz w:val="18"/>
                  <w:szCs w:val="18"/>
                </w:rPr>
                <w:t> </w:t>
              </w:r>
            </w:ins>
          </w:p>
        </w:tc>
      </w:tr>
      <w:tr w:rsidR="00CE3D3D" w:rsidRPr="00170167" w14:paraId="658B5395" w14:textId="77777777" w:rsidTr="007D7BB5">
        <w:trPr>
          <w:trHeight w:val="600"/>
          <w:ins w:id="1311"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6783C1BE" w14:textId="77777777" w:rsidR="00CE3D3D" w:rsidRPr="007D7BB5" w:rsidRDefault="00CE3D3D" w:rsidP="007D7BB5">
            <w:pPr>
              <w:rPr>
                <w:ins w:id="1312" w:author="michael marcus" w:date="2024-04-02T10:05:00Z"/>
                <w:rFonts w:asciiTheme="majorBidi" w:hAnsiTheme="majorBidi" w:cstheme="majorBidi"/>
                <w:color w:val="000000"/>
                <w:sz w:val="18"/>
                <w:szCs w:val="18"/>
              </w:rPr>
            </w:pPr>
            <w:ins w:id="1313" w:author="michael marcus" w:date="2024-04-02T10:05:00Z">
              <w:r w:rsidRPr="007D7BB5">
                <w:rPr>
                  <w:rFonts w:asciiTheme="majorBidi" w:hAnsiTheme="majorBidi" w:cstheme="majorBidi"/>
                  <w:color w:val="000000"/>
                  <w:sz w:val="18"/>
                  <w:szCs w:val="18"/>
                </w:rPr>
                <w:t xml:space="preserve">Single Interferer level at IMT UE Antenna dB(W/MHz) for </w:t>
              </w:r>
              <w:r w:rsidRPr="007D7BB5">
                <w:rPr>
                  <w:rFonts w:asciiTheme="majorBidi" w:hAnsiTheme="majorBidi" w:cstheme="majorBidi"/>
                  <w:color w:val="FF0000"/>
                  <w:sz w:val="18"/>
                  <w:szCs w:val="18"/>
                </w:rPr>
                <w:t>Traditional Buildings</w:t>
              </w:r>
            </w:ins>
          </w:p>
        </w:tc>
        <w:tc>
          <w:tcPr>
            <w:tcW w:w="1710" w:type="dxa"/>
            <w:tcBorders>
              <w:top w:val="nil"/>
              <w:left w:val="nil"/>
              <w:bottom w:val="single" w:sz="4" w:space="0" w:color="auto"/>
              <w:right w:val="single" w:sz="4" w:space="0" w:color="auto"/>
            </w:tcBorders>
            <w:shd w:val="clear" w:color="auto" w:fill="auto"/>
            <w:vAlign w:val="center"/>
            <w:hideMark/>
          </w:tcPr>
          <w:p w14:paraId="44AC940E" w14:textId="77777777" w:rsidR="00CE3D3D" w:rsidRPr="007D7BB5" w:rsidRDefault="00CE3D3D" w:rsidP="007D7BB5">
            <w:pPr>
              <w:jc w:val="center"/>
              <w:rPr>
                <w:ins w:id="1314" w:author="michael marcus" w:date="2024-04-02T10:05:00Z"/>
                <w:rFonts w:asciiTheme="majorBidi" w:hAnsiTheme="majorBidi" w:cstheme="majorBidi"/>
                <w:color w:val="000000"/>
                <w:sz w:val="18"/>
                <w:szCs w:val="18"/>
              </w:rPr>
            </w:pPr>
            <w:ins w:id="1315" w:author="michael marcus" w:date="2024-04-02T10:05:00Z">
              <w:r w:rsidRPr="007D7BB5">
                <w:rPr>
                  <w:rFonts w:asciiTheme="majorBidi" w:hAnsiTheme="majorBidi" w:cstheme="majorBidi"/>
                  <w:color w:val="000000"/>
                  <w:sz w:val="18"/>
                  <w:szCs w:val="18"/>
                </w:rPr>
                <w:t>-164.0</w:t>
              </w:r>
            </w:ins>
          </w:p>
        </w:tc>
        <w:tc>
          <w:tcPr>
            <w:tcW w:w="1620" w:type="dxa"/>
            <w:tcBorders>
              <w:top w:val="nil"/>
              <w:left w:val="nil"/>
              <w:bottom w:val="single" w:sz="4" w:space="0" w:color="auto"/>
              <w:right w:val="single" w:sz="4" w:space="0" w:color="auto"/>
            </w:tcBorders>
            <w:shd w:val="clear" w:color="auto" w:fill="auto"/>
            <w:vAlign w:val="center"/>
            <w:hideMark/>
          </w:tcPr>
          <w:p w14:paraId="2BB8A47F" w14:textId="77777777" w:rsidR="00CE3D3D" w:rsidRPr="007D7BB5" w:rsidRDefault="00CE3D3D" w:rsidP="007D7BB5">
            <w:pPr>
              <w:jc w:val="center"/>
              <w:rPr>
                <w:ins w:id="1316" w:author="michael marcus" w:date="2024-04-02T10:05:00Z"/>
                <w:rFonts w:asciiTheme="majorBidi" w:hAnsiTheme="majorBidi" w:cstheme="majorBidi"/>
                <w:color w:val="000000"/>
                <w:sz w:val="18"/>
                <w:szCs w:val="18"/>
              </w:rPr>
            </w:pPr>
            <w:ins w:id="1317" w:author="michael marcus" w:date="2024-04-02T10:05:00Z">
              <w:r w:rsidRPr="007D7BB5">
                <w:rPr>
                  <w:rFonts w:asciiTheme="majorBidi" w:hAnsiTheme="majorBidi" w:cstheme="majorBidi"/>
                  <w:color w:val="000000"/>
                  <w:sz w:val="18"/>
                  <w:szCs w:val="18"/>
                </w:rPr>
                <w:t>-184.0</w:t>
              </w:r>
            </w:ins>
          </w:p>
        </w:tc>
      </w:tr>
      <w:tr w:rsidR="00CE3D3D" w:rsidRPr="00170167" w14:paraId="6D850F6E" w14:textId="77777777" w:rsidTr="007D7BB5">
        <w:trPr>
          <w:trHeight w:val="300"/>
          <w:ins w:id="1318"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D1264DB" w14:textId="77777777" w:rsidR="00CE3D3D" w:rsidRPr="007D7BB5" w:rsidRDefault="00CE3D3D" w:rsidP="007D7BB5">
            <w:pPr>
              <w:rPr>
                <w:ins w:id="1319" w:author="michael marcus" w:date="2024-04-02T10:05:00Z"/>
                <w:rFonts w:asciiTheme="majorBidi" w:hAnsiTheme="majorBidi" w:cstheme="majorBidi"/>
                <w:color w:val="000000"/>
                <w:sz w:val="18"/>
                <w:szCs w:val="18"/>
              </w:rPr>
            </w:pPr>
            <w:ins w:id="1320" w:author="michael marcus" w:date="2024-04-02T10:05:00Z">
              <w:r w:rsidRPr="007D7BB5">
                <w:rPr>
                  <w:rFonts w:asciiTheme="majorBidi" w:hAnsiTheme="majorBidi" w:cstheme="majorBidi"/>
                  <w:color w:val="000000"/>
                  <w:sz w:val="18"/>
                  <w:szCs w:val="18"/>
                </w:rPr>
                <w:t xml:space="preserve">Margin for </w:t>
              </w:r>
              <w:r w:rsidRPr="007D7BB5">
                <w:rPr>
                  <w:rFonts w:asciiTheme="majorBidi" w:hAnsiTheme="majorBidi" w:cstheme="majorBidi"/>
                  <w:color w:val="FF0000"/>
                  <w:sz w:val="18"/>
                  <w:szCs w:val="18"/>
                </w:rPr>
                <w:t xml:space="preserve">Traditional </w:t>
              </w:r>
              <w:proofErr w:type="spellStart"/>
              <w:r w:rsidRPr="007D7BB5">
                <w:rPr>
                  <w:rFonts w:asciiTheme="majorBidi" w:hAnsiTheme="majorBidi" w:cstheme="majorBidi"/>
                  <w:color w:val="FF0000"/>
                  <w:sz w:val="18"/>
                  <w:szCs w:val="18"/>
                </w:rPr>
                <w:t>Bldgs</w:t>
              </w:r>
              <w:proofErr w:type="spellEnd"/>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
          <w:p w14:paraId="35B3E459" w14:textId="77777777" w:rsidR="00CE3D3D" w:rsidRPr="007D7BB5" w:rsidRDefault="00CE3D3D" w:rsidP="007D7BB5">
            <w:pPr>
              <w:jc w:val="center"/>
              <w:rPr>
                <w:ins w:id="1321" w:author="michael marcus" w:date="2024-04-02T10:05:00Z"/>
                <w:rFonts w:asciiTheme="majorBidi" w:hAnsiTheme="majorBidi" w:cstheme="majorBidi"/>
                <w:color w:val="000000"/>
                <w:sz w:val="18"/>
                <w:szCs w:val="18"/>
              </w:rPr>
            </w:pPr>
            <w:ins w:id="1322" w:author="michael marcus" w:date="2024-04-02T10:05:00Z">
              <w:r w:rsidRPr="007D7BB5">
                <w:rPr>
                  <w:rFonts w:asciiTheme="majorBidi" w:hAnsiTheme="majorBidi" w:cstheme="majorBidi"/>
                  <w:color w:val="000000"/>
                  <w:sz w:val="18"/>
                  <w:szCs w:val="18"/>
                </w:rPr>
                <w:t>64.2</w:t>
              </w:r>
            </w:ins>
          </w:p>
        </w:tc>
        <w:tc>
          <w:tcPr>
            <w:tcW w:w="1620" w:type="dxa"/>
            <w:tcBorders>
              <w:top w:val="nil"/>
              <w:left w:val="nil"/>
              <w:bottom w:val="single" w:sz="4" w:space="0" w:color="auto"/>
              <w:right w:val="single" w:sz="4" w:space="0" w:color="auto"/>
            </w:tcBorders>
            <w:shd w:val="clear" w:color="auto" w:fill="auto"/>
            <w:vAlign w:val="center"/>
            <w:hideMark/>
          </w:tcPr>
          <w:p w14:paraId="514C0C6A" w14:textId="77777777" w:rsidR="00CE3D3D" w:rsidRPr="007D7BB5" w:rsidRDefault="00CE3D3D" w:rsidP="007D7BB5">
            <w:pPr>
              <w:jc w:val="center"/>
              <w:rPr>
                <w:ins w:id="1323" w:author="michael marcus" w:date="2024-04-02T10:05:00Z"/>
                <w:rFonts w:asciiTheme="majorBidi" w:hAnsiTheme="majorBidi" w:cstheme="majorBidi"/>
                <w:color w:val="000000"/>
                <w:sz w:val="18"/>
                <w:szCs w:val="18"/>
              </w:rPr>
            </w:pPr>
            <w:ins w:id="1324" w:author="michael marcus" w:date="2024-04-02T10:05:00Z">
              <w:r w:rsidRPr="007D7BB5">
                <w:rPr>
                  <w:rFonts w:asciiTheme="majorBidi" w:hAnsiTheme="majorBidi" w:cstheme="majorBidi"/>
                  <w:color w:val="000000"/>
                  <w:sz w:val="18"/>
                  <w:szCs w:val="18"/>
                </w:rPr>
                <w:t>84.2</w:t>
              </w:r>
            </w:ins>
          </w:p>
        </w:tc>
      </w:tr>
      <w:tr w:rsidR="00CE3D3D" w:rsidRPr="00170167" w14:paraId="7FEB4B56" w14:textId="77777777" w:rsidTr="007D7BB5">
        <w:trPr>
          <w:trHeight w:val="600"/>
          <w:ins w:id="1325"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4ADCF65" w14:textId="77777777" w:rsidR="00CE3D3D" w:rsidRPr="007D7BB5" w:rsidRDefault="00CE3D3D" w:rsidP="007D7BB5">
            <w:pPr>
              <w:rPr>
                <w:ins w:id="1326" w:author="michael marcus" w:date="2024-04-02T10:05:00Z"/>
                <w:rFonts w:asciiTheme="majorBidi" w:hAnsiTheme="majorBidi" w:cstheme="majorBidi"/>
                <w:b/>
                <w:bCs/>
                <w:color w:val="000000"/>
                <w:sz w:val="18"/>
                <w:szCs w:val="18"/>
              </w:rPr>
            </w:pPr>
            <w:ins w:id="1327" w:author="michael marcus" w:date="2024-04-02T10:05:00Z">
              <w:r w:rsidRPr="007D7BB5">
                <w:rPr>
                  <w:rFonts w:asciiTheme="majorBidi" w:hAnsiTheme="majorBidi" w:cstheme="majorBidi"/>
                  <w:b/>
                  <w:bCs/>
                  <w:color w:val="000000"/>
                  <w:sz w:val="18"/>
                  <w:szCs w:val="18"/>
                </w:rPr>
                <w:t xml:space="preserve">Number of Devices for </w:t>
              </w:r>
              <w:r w:rsidRPr="007D7BB5">
                <w:rPr>
                  <w:rFonts w:asciiTheme="majorBidi" w:hAnsiTheme="majorBidi" w:cstheme="majorBidi"/>
                  <w:b/>
                  <w:bCs/>
                  <w:color w:val="FF0000"/>
                  <w:sz w:val="18"/>
                  <w:szCs w:val="18"/>
                </w:rPr>
                <w:t xml:space="preserve">Traditional </w:t>
              </w:r>
              <w:proofErr w:type="spellStart"/>
              <w:r w:rsidRPr="007D7BB5">
                <w:rPr>
                  <w:rFonts w:asciiTheme="majorBidi" w:hAnsiTheme="majorBidi" w:cstheme="majorBidi"/>
                  <w:b/>
                  <w:bCs/>
                  <w:color w:val="FF0000"/>
                  <w:sz w:val="18"/>
                  <w:szCs w:val="18"/>
                </w:rPr>
                <w:t>Bldgs</w:t>
              </w:r>
              <w:proofErr w:type="spellEnd"/>
              <w:r w:rsidRPr="007D7BB5">
                <w:rPr>
                  <w:rFonts w:asciiTheme="majorBidi" w:hAnsiTheme="majorBidi" w:cstheme="majorBidi"/>
                  <w:b/>
                  <w:bCs/>
                  <w:color w:val="000000"/>
                  <w:sz w:val="18"/>
                  <w:szCs w:val="18"/>
                </w:rPr>
                <w:t xml:space="preserve"> (dB) BEFORE exceeding IMT UE protection criteria</w:t>
              </w:r>
            </w:ins>
          </w:p>
        </w:tc>
        <w:tc>
          <w:tcPr>
            <w:tcW w:w="1710" w:type="dxa"/>
            <w:tcBorders>
              <w:top w:val="nil"/>
              <w:left w:val="nil"/>
              <w:bottom w:val="single" w:sz="4" w:space="0" w:color="auto"/>
              <w:right w:val="single" w:sz="4" w:space="0" w:color="auto"/>
            </w:tcBorders>
            <w:shd w:val="clear" w:color="auto" w:fill="auto"/>
            <w:vAlign w:val="center"/>
            <w:hideMark/>
          </w:tcPr>
          <w:p w14:paraId="3AFA26D7" w14:textId="77777777" w:rsidR="00CE3D3D" w:rsidRPr="007D7BB5" w:rsidRDefault="00CE3D3D" w:rsidP="007D7BB5">
            <w:pPr>
              <w:jc w:val="center"/>
              <w:rPr>
                <w:ins w:id="1328" w:author="michael marcus" w:date="2024-04-02T10:05:00Z"/>
                <w:rFonts w:asciiTheme="majorBidi" w:hAnsiTheme="majorBidi" w:cstheme="majorBidi"/>
                <w:b/>
                <w:bCs/>
                <w:color w:val="000000"/>
                <w:sz w:val="18"/>
                <w:szCs w:val="18"/>
              </w:rPr>
            </w:pPr>
            <w:ins w:id="1329" w:author="michael marcus" w:date="2024-04-02T10:05:00Z">
              <w:r w:rsidRPr="007D7BB5">
                <w:rPr>
                  <w:rFonts w:asciiTheme="majorBidi" w:hAnsiTheme="majorBidi" w:cstheme="majorBidi"/>
                  <w:b/>
                  <w:bCs/>
                  <w:color w:val="000000"/>
                  <w:sz w:val="18"/>
                  <w:szCs w:val="18"/>
                </w:rPr>
                <w:t>3.E+06</w:t>
              </w:r>
            </w:ins>
          </w:p>
        </w:tc>
        <w:tc>
          <w:tcPr>
            <w:tcW w:w="1620" w:type="dxa"/>
            <w:tcBorders>
              <w:top w:val="nil"/>
              <w:left w:val="nil"/>
              <w:bottom w:val="single" w:sz="4" w:space="0" w:color="auto"/>
              <w:right w:val="single" w:sz="4" w:space="0" w:color="auto"/>
            </w:tcBorders>
            <w:shd w:val="clear" w:color="auto" w:fill="auto"/>
            <w:vAlign w:val="center"/>
            <w:hideMark/>
          </w:tcPr>
          <w:p w14:paraId="29B0D515" w14:textId="77777777" w:rsidR="00CE3D3D" w:rsidRPr="007D7BB5" w:rsidRDefault="00CE3D3D" w:rsidP="007D7BB5">
            <w:pPr>
              <w:jc w:val="center"/>
              <w:rPr>
                <w:ins w:id="1330" w:author="michael marcus" w:date="2024-04-02T10:05:00Z"/>
                <w:rFonts w:asciiTheme="majorBidi" w:hAnsiTheme="majorBidi" w:cstheme="majorBidi"/>
                <w:b/>
                <w:bCs/>
                <w:color w:val="000000"/>
                <w:sz w:val="18"/>
                <w:szCs w:val="18"/>
              </w:rPr>
            </w:pPr>
            <w:ins w:id="1331" w:author="michael marcus" w:date="2024-04-02T10:05:00Z">
              <w:r w:rsidRPr="007D7BB5">
                <w:rPr>
                  <w:rFonts w:asciiTheme="majorBidi" w:hAnsiTheme="majorBidi" w:cstheme="majorBidi"/>
                  <w:b/>
                  <w:bCs/>
                  <w:color w:val="000000"/>
                  <w:sz w:val="18"/>
                  <w:szCs w:val="18"/>
                </w:rPr>
                <w:t>3.E+08</w:t>
              </w:r>
            </w:ins>
          </w:p>
        </w:tc>
      </w:tr>
    </w:tbl>
    <w:p w14:paraId="00B611BD" w14:textId="77777777" w:rsidR="00CE3D3D" w:rsidRDefault="00CE3D3D" w:rsidP="00CE3D3D">
      <w:pPr>
        <w:rPr>
          <w:ins w:id="1332" w:author="michael marcus" w:date="2024-04-11T13:15:00Z"/>
        </w:rPr>
      </w:pPr>
    </w:p>
    <w:p w14:paraId="0835DCAB" w14:textId="399B12F5" w:rsidR="003068A9" w:rsidRPr="003068A9" w:rsidRDefault="003068A9">
      <w:pPr>
        <w:rPr>
          <w:ins w:id="1333" w:author="michael marcus" w:date="2024-04-11T13:22:00Z"/>
        </w:rPr>
        <w:pPrChange w:id="1334" w:author="michael marcus" w:date="2024-04-11T13:22:00Z">
          <w:pPr>
            <w:pStyle w:val="TableNo"/>
            <w:jc w:val="left"/>
          </w:pPr>
        </w:pPrChange>
      </w:pPr>
      <w:ins w:id="1335" w:author="michael marcus" w:date="2024-04-11T13:22:00Z">
        <w:r>
          <w:t xml:space="preserve">Table A2.6 5 shows the impact of 24.1-24.15 GHz Beam WPT on IMT BS in the 24 GHz IMT band. Assuming an effective antenna gain at the BS of 0.0 </w:t>
        </w:r>
        <w:proofErr w:type="spellStart"/>
        <w:r>
          <w:t>dBi</w:t>
        </w:r>
        <w:proofErr w:type="spellEnd"/>
        <w:r>
          <w:t xml:space="preserve">.  </w:t>
        </w:r>
        <w:proofErr w:type="gramStart"/>
        <w:r>
          <w:t>It can be seen that even</w:t>
        </w:r>
        <w:proofErr w:type="gramEnd"/>
        <w:r>
          <w:t xml:space="preserve"> at 10m separation with path losses due only to free space propagation and building penetration loss a BS could operate without OOBE harmful interference even with more than 1000 24 GHz Bean WPT devices within this distance.</w:t>
        </w:r>
      </w:ins>
    </w:p>
    <w:p w14:paraId="5B6276CC" w14:textId="267C437D" w:rsidR="004754C4" w:rsidRPr="006C5573" w:rsidRDefault="004754C4" w:rsidP="003068A9">
      <w:pPr>
        <w:pStyle w:val="TableNo"/>
        <w:rPr>
          <w:ins w:id="1336" w:author="michael marcus" w:date="2024-04-11T13:16:00Z"/>
          <w:szCs w:val="24"/>
        </w:rPr>
      </w:pPr>
      <w:ins w:id="1337" w:author="michael marcus" w:date="2024-04-11T13:16:00Z">
        <w:r w:rsidRPr="006C5573">
          <w:rPr>
            <w:szCs w:val="24"/>
          </w:rPr>
          <w:t>TABLE A2.</w:t>
        </w:r>
        <w:r>
          <w:rPr>
            <w:szCs w:val="24"/>
          </w:rPr>
          <w:t>6</w:t>
        </w:r>
      </w:ins>
    </w:p>
    <w:p w14:paraId="6B744AC5" w14:textId="66BA34C7" w:rsidR="004754C4" w:rsidRDefault="004754C4" w:rsidP="004754C4">
      <w:pPr>
        <w:pStyle w:val="Tabletitle"/>
        <w:rPr>
          <w:ins w:id="1338" w:author="michael marcus" w:date="2024-04-11T13:16:00Z"/>
        </w:rPr>
      </w:pPr>
      <w:ins w:id="1339" w:author="michael marcus" w:date="2024-04-11T13:16:00Z">
        <w:r>
          <w:t>Power budget for 24.25-27.5 IMT BS Impact</w:t>
        </w:r>
      </w:ins>
    </w:p>
    <w:p w14:paraId="4AF9BA8C" w14:textId="77777777" w:rsidR="004754C4" w:rsidRDefault="004754C4" w:rsidP="004754C4">
      <w:pPr>
        <w:pStyle w:val="Tabletext"/>
        <w:rPr>
          <w:ins w:id="1340" w:author="michael marcus" w:date="2024-04-11T13:16:00Z"/>
        </w:rPr>
      </w:pPr>
    </w:p>
    <w:tbl>
      <w:tblPr>
        <w:tblW w:w="9800" w:type="dxa"/>
        <w:tblLook w:val="04A0" w:firstRow="1" w:lastRow="0" w:firstColumn="1" w:lastColumn="0" w:noHBand="0" w:noVBand="1"/>
      </w:tblPr>
      <w:tblGrid>
        <w:gridCol w:w="5960"/>
        <w:gridCol w:w="2000"/>
        <w:gridCol w:w="1840"/>
      </w:tblGrid>
      <w:tr w:rsidR="004754C4" w14:paraId="41536CA5" w14:textId="77777777" w:rsidTr="004754C4">
        <w:trPr>
          <w:trHeight w:val="300"/>
          <w:ins w:id="1341" w:author="michael marcus" w:date="2024-04-11T13:16:00Z"/>
        </w:trPr>
        <w:tc>
          <w:tcPr>
            <w:tcW w:w="5960" w:type="dxa"/>
            <w:tcBorders>
              <w:top w:val="nil"/>
              <w:left w:val="nil"/>
              <w:bottom w:val="nil"/>
              <w:right w:val="nil"/>
            </w:tcBorders>
            <w:shd w:val="clear" w:color="auto" w:fill="auto"/>
            <w:vAlign w:val="bottom"/>
            <w:hideMark/>
          </w:tcPr>
          <w:p w14:paraId="16708BF2" w14:textId="77777777" w:rsidR="004754C4" w:rsidRPr="004754C4" w:rsidRDefault="004754C4">
            <w:pPr>
              <w:rPr>
                <w:ins w:id="1342" w:author="michael marcus" w:date="2024-04-11T13:16:00Z"/>
                <w:rFonts w:ascii="Calibri" w:hAnsi="Calibri" w:cs="Calibri"/>
                <w:b/>
                <w:bCs/>
                <w:color w:val="FF0000"/>
                <w:sz w:val="20"/>
                <w:szCs w:val="20"/>
                <w:rPrChange w:id="1343" w:author="michael marcus" w:date="2024-04-11T13:16:00Z">
                  <w:rPr>
                    <w:ins w:id="1344" w:author="michael marcus" w:date="2024-04-11T13:16:00Z"/>
                    <w:rFonts w:ascii="Calibri" w:hAnsi="Calibri" w:cs="Calibri"/>
                    <w:color w:val="FF0000"/>
                    <w:sz w:val="20"/>
                    <w:szCs w:val="20"/>
                  </w:rPr>
                </w:rPrChange>
              </w:rPr>
            </w:pPr>
            <w:ins w:id="1345" w:author="michael marcus" w:date="2024-04-11T13:16:00Z">
              <w:r w:rsidRPr="004754C4">
                <w:rPr>
                  <w:rFonts w:ascii="Calibri" w:hAnsi="Calibri" w:cs="Calibri"/>
                  <w:b/>
                  <w:bCs/>
                  <w:color w:val="FF0000"/>
                  <w:sz w:val="20"/>
                  <w:szCs w:val="20"/>
                  <w:rPrChange w:id="1346" w:author="michael marcus" w:date="2024-04-11T13:16:00Z">
                    <w:rPr>
                      <w:rFonts w:ascii="Calibri" w:hAnsi="Calibri" w:cs="Calibri"/>
                      <w:color w:val="FF0000"/>
                      <w:sz w:val="20"/>
                      <w:szCs w:val="20"/>
                    </w:rPr>
                  </w:rPrChange>
                </w:rPr>
                <w:t>Protection criteria used for IMT BS</w:t>
              </w:r>
            </w:ins>
          </w:p>
        </w:tc>
        <w:tc>
          <w:tcPr>
            <w:tcW w:w="2000" w:type="dxa"/>
            <w:tcBorders>
              <w:top w:val="nil"/>
              <w:left w:val="nil"/>
              <w:bottom w:val="nil"/>
              <w:right w:val="nil"/>
            </w:tcBorders>
            <w:shd w:val="clear" w:color="auto" w:fill="auto"/>
            <w:vAlign w:val="center"/>
            <w:hideMark/>
          </w:tcPr>
          <w:p w14:paraId="76B57C62" w14:textId="77777777" w:rsidR="004754C4" w:rsidRDefault="004754C4">
            <w:pPr>
              <w:rPr>
                <w:ins w:id="1347" w:author="michael marcus" w:date="2024-04-11T13:16:00Z"/>
                <w:rFonts w:ascii="Calibri" w:hAnsi="Calibri" w:cs="Calibri"/>
                <w:color w:val="FF0000"/>
                <w:sz w:val="20"/>
                <w:szCs w:val="20"/>
              </w:rPr>
            </w:pPr>
          </w:p>
        </w:tc>
        <w:tc>
          <w:tcPr>
            <w:tcW w:w="1840" w:type="dxa"/>
            <w:tcBorders>
              <w:top w:val="nil"/>
              <w:left w:val="nil"/>
              <w:bottom w:val="nil"/>
              <w:right w:val="nil"/>
            </w:tcBorders>
            <w:shd w:val="clear" w:color="auto" w:fill="auto"/>
            <w:vAlign w:val="bottom"/>
            <w:hideMark/>
          </w:tcPr>
          <w:p w14:paraId="2B71A1A8" w14:textId="77777777" w:rsidR="004754C4" w:rsidRDefault="004754C4">
            <w:pPr>
              <w:jc w:val="center"/>
              <w:rPr>
                <w:ins w:id="1348" w:author="michael marcus" w:date="2024-04-11T13:16:00Z"/>
                <w:sz w:val="20"/>
                <w:szCs w:val="20"/>
              </w:rPr>
            </w:pPr>
          </w:p>
        </w:tc>
      </w:tr>
      <w:tr w:rsidR="004754C4" w14:paraId="5C2CE45E" w14:textId="77777777" w:rsidTr="004754C4">
        <w:trPr>
          <w:trHeight w:val="300"/>
          <w:ins w:id="1349" w:author="michael marcus" w:date="2024-04-11T13:16:00Z"/>
        </w:trPr>
        <w:tc>
          <w:tcPr>
            <w:tcW w:w="5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BBBC6" w14:textId="77777777" w:rsidR="004754C4" w:rsidRDefault="004754C4">
            <w:pPr>
              <w:rPr>
                <w:ins w:id="1350" w:author="michael marcus" w:date="2024-04-11T13:16:00Z"/>
                <w:rFonts w:ascii="Calibri" w:hAnsi="Calibri" w:cs="Calibri"/>
                <w:color w:val="000000"/>
                <w:sz w:val="20"/>
                <w:szCs w:val="20"/>
              </w:rPr>
            </w:pPr>
            <w:ins w:id="1351" w:author="michael marcus" w:date="2024-04-11T13:16:00Z">
              <w:r>
                <w:rPr>
                  <w:rFonts w:ascii="Calibri" w:hAnsi="Calibri" w:cs="Calibri"/>
                  <w:color w:val="000000"/>
                  <w:sz w:val="20"/>
                  <w:szCs w:val="20"/>
                </w:rPr>
                <w:t>Atmosphere conditions</w:t>
              </w:r>
            </w:ins>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7DDF7FDB" w14:textId="77777777" w:rsidR="004754C4" w:rsidRDefault="004754C4">
            <w:pPr>
              <w:jc w:val="center"/>
              <w:rPr>
                <w:ins w:id="1352" w:author="michael marcus" w:date="2024-04-11T13:16:00Z"/>
                <w:rFonts w:ascii="Calibri" w:hAnsi="Calibri" w:cs="Calibri"/>
                <w:color w:val="000000"/>
                <w:sz w:val="20"/>
                <w:szCs w:val="20"/>
              </w:rPr>
            </w:pPr>
            <w:ins w:id="1353" w:author="michael marcus" w:date="2024-04-11T13:16:00Z">
              <w:r>
                <w:rPr>
                  <w:rFonts w:ascii="Calibri" w:hAnsi="Calibri" w:cs="Calibri"/>
                  <w:color w:val="000000"/>
                  <w:sz w:val="20"/>
                  <w:szCs w:val="20"/>
                </w:rPr>
                <w:t>Dry</w:t>
              </w:r>
            </w:ins>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0238E81A" w14:textId="77777777" w:rsidR="004754C4" w:rsidRDefault="004754C4">
            <w:pPr>
              <w:jc w:val="center"/>
              <w:rPr>
                <w:ins w:id="1354" w:author="michael marcus" w:date="2024-04-11T13:16:00Z"/>
                <w:rFonts w:ascii="Calibri" w:hAnsi="Calibri" w:cs="Calibri"/>
                <w:color w:val="000000"/>
                <w:sz w:val="20"/>
                <w:szCs w:val="20"/>
              </w:rPr>
            </w:pPr>
            <w:ins w:id="1355" w:author="michael marcus" w:date="2024-04-11T13:16:00Z">
              <w:r>
                <w:rPr>
                  <w:rFonts w:ascii="Calibri" w:hAnsi="Calibri" w:cs="Calibri"/>
                  <w:color w:val="000000"/>
                  <w:sz w:val="20"/>
                  <w:szCs w:val="20"/>
                </w:rPr>
                <w:t>Dry</w:t>
              </w:r>
            </w:ins>
          </w:p>
        </w:tc>
      </w:tr>
      <w:tr w:rsidR="004754C4" w14:paraId="124E92C8" w14:textId="77777777" w:rsidTr="004754C4">
        <w:trPr>
          <w:trHeight w:val="300"/>
          <w:ins w:id="1356"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4141C976" w14:textId="77777777" w:rsidR="004754C4" w:rsidRDefault="004754C4">
            <w:pPr>
              <w:rPr>
                <w:ins w:id="1357" w:author="michael marcus" w:date="2024-04-11T13:16:00Z"/>
                <w:rFonts w:ascii="Calibri" w:hAnsi="Calibri" w:cs="Calibri"/>
                <w:b/>
                <w:bCs/>
                <w:color w:val="000000"/>
                <w:sz w:val="20"/>
                <w:szCs w:val="20"/>
              </w:rPr>
            </w:pPr>
            <w:ins w:id="1358" w:author="michael marcus" w:date="2024-04-11T13:16:00Z">
              <w:r>
                <w:rPr>
                  <w:rFonts w:ascii="Calibri" w:hAnsi="Calibri" w:cs="Calibri"/>
                  <w:b/>
                  <w:bCs/>
                  <w:color w:val="000000"/>
                  <w:sz w:val="20"/>
                  <w:szCs w:val="20"/>
                </w:rPr>
                <w:t>Threshold Input Power (dBm)</w:t>
              </w:r>
            </w:ins>
          </w:p>
        </w:tc>
        <w:tc>
          <w:tcPr>
            <w:tcW w:w="2000" w:type="dxa"/>
            <w:tcBorders>
              <w:top w:val="nil"/>
              <w:left w:val="nil"/>
              <w:bottom w:val="single" w:sz="4" w:space="0" w:color="auto"/>
              <w:right w:val="single" w:sz="4" w:space="0" w:color="auto"/>
            </w:tcBorders>
            <w:shd w:val="clear" w:color="auto" w:fill="auto"/>
            <w:vAlign w:val="center"/>
            <w:hideMark/>
          </w:tcPr>
          <w:p w14:paraId="13DA8026" w14:textId="77777777" w:rsidR="004754C4" w:rsidRDefault="004754C4">
            <w:pPr>
              <w:jc w:val="center"/>
              <w:rPr>
                <w:ins w:id="1359" w:author="michael marcus" w:date="2024-04-11T13:16:00Z"/>
                <w:rFonts w:ascii="Calibri" w:hAnsi="Calibri" w:cs="Calibri"/>
                <w:b/>
                <w:bCs/>
                <w:color w:val="000000"/>
                <w:sz w:val="20"/>
                <w:szCs w:val="20"/>
              </w:rPr>
            </w:pPr>
            <w:ins w:id="1360" w:author="michael marcus" w:date="2024-04-11T13:16:00Z">
              <w:r>
                <w:rPr>
                  <w:rFonts w:ascii="Calibri" w:hAnsi="Calibri" w:cs="Calibri"/>
                  <w:b/>
                  <w:bCs/>
                  <w:color w:val="000000"/>
                  <w:sz w:val="20"/>
                  <w:szCs w:val="20"/>
                </w:rPr>
                <w:t>-86</w:t>
              </w:r>
            </w:ins>
          </w:p>
        </w:tc>
        <w:tc>
          <w:tcPr>
            <w:tcW w:w="1840" w:type="dxa"/>
            <w:tcBorders>
              <w:top w:val="nil"/>
              <w:left w:val="nil"/>
              <w:bottom w:val="single" w:sz="4" w:space="0" w:color="auto"/>
              <w:right w:val="single" w:sz="4" w:space="0" w:color="auto"/>
            </w:tcBorders>
            <w:shd w:val="clear" w:color="auto" w:fill="auto"/>
            <w:vAlign w:val="center"/>
            <w:hideMark/>
          </w:tcPr>
          <w:p w14:paraId="4072E1D6" w14:textId="77777777" w:rsidR="004754C4" w:rsidRDefault="004754C4">
            <w:pPr>
              <w:jc w:val="center"/>
              <w:rPr>
                <w:ins w:id="1361" w:author="michael marcus" w:date="2024-04-11T13:16:00Z"/>
                <w:rFonts w:ascii="Calibri" w:hAnsi="Calibri" w:cs="Calibri"/>
                <w:b/>
                <w:bCs/>
                <w:color w:val="000000"/>
                <w:sz w:val="20"/>
                <w:szCs w:val="20"/>
              </w:rPr>
            </w:pPr>
            <w:ins w:id="1362" w:author="michael marcus" w:date="2024-04-11T13:16:00Z">
              <w:r>
                <w:rPr>
                  <w:rFonts w:ascii="Calibri" w:hAnsi="Calibri" w:cs="Calibri"/>
                  <w:b/>
                  <w:bCs/>
                  <w:color w:val="000000"/>
                  <w:sz w:val="20"/>
                  <w:szCs w:val="20"/>
                </w:rPr>
                <w:t>-86</w:t>
              </w:r>
            </w:ins>
          </w:p>
        </w:tc>
      </w:tr>
      <w:tr w:rsidR="004754C4" w14:paraId="04AB12F8" w14:textId="77777777" w:rsidTr="004754C4">
        <w:trPr>
          <w:trHeight w:val="300"/>
          <w:ins w:id="1363"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B61B36F" w14:textId="77777777" w:rsidR="004754C4" w:rsidRDefault="004754C4">
            <w:pPr>
              <w:rPr>
                <w:ins w:id="1364" w:author="michael marcus" w:date="2024-04-11T13:16:00Z"/>
                <w:rFonts w:ascii="Calibri" w:hAnsi="Calibri" w:cs="Calibri"/>
                <w:color w:val="000000"/>
                <w:sz w:val="20"/>
                <w:szCs w:val="20"/>
              </w:rPr>
            </w:pPr>
            <w:ins w:id="1365" w:author="michael marcus" w:date="2024-04-11T13:16:00Z">
              <w:r>
                <w:rPr>
                  <w:rFonts w:ascii="Calibri" w:hAnsi="Calibri" w:cs="Calibri"/>
                  <w:color w:val="000000"/>
                  <w:sz w:val="20"/>
                  <w:szCs w:val="20"/>
                </w:rPr>
                <w:t>IMT BS Antenna Gain at Horizontal (</w:t>
              </w:r>
              <w:proofErr w:type="spellStart"/>
              <w:r>
                <w:rPr>
                  <w:rFonts w:ascii="Calibri" w:hAnsi="Calibri" w:cs="Calibri"/>
                  <w:color w:val="000000"/>
                  <w:sz w:val="20"/>
                  <w:szCs w:val="20"/>
                </w:rPr>
                <w:t>dBi</w:t>
              </w:r>
              <w:proofErr w:type="spellEnd"/>
              <w:r>
                <w:rPr>
                  <w:rFonts w:ascii="Calibri" w:hAnsi="Calibri" w:cs="Calibri"/>
                  <w:color w:val="000000"/>
                  <w:sz w:val="20"/>
                  <w:szCs w:val="20"/>
                </w:rPr>
                <w:t>)</w:t>
              </w:r>
            </w:ins>
          </w:p>
        </w:tc>
        <w:tc>
          <w:tcPr>
            <w:tcW w:w="2000" w:type="dxa"/>
            <w:tcBorders>
              <w:top w:val="nil"/>
              <w:left w:val="nil"/>
              <w:bottom w:val="single" w:sz="4" w:space="0" w:color="auto"/>
              <w:right w:val="single" w:sz="4" w:space="0" w:color="auto"/>
            </w:tcBorders>
            <w:shd w:val="clear" w:color="auto" w:fill="auto"/>
            <w:vAlign w:val="center"/>
            <w:hideMark/>
          </w:tcPr>
          <w:p w14:paraId="1E2D8CAE" w14:textId="77777777" w:rsidR="004754C4" w:rsidRDefault="004754C4">
            <w:pPr>
              <w:jc w:val="center"/>
              <w:rPr>
                <w:ins w:id="1366" w:author="michael marcus" w:date="2024-04-11T13:16:00Z"/>
                <w:rFonts w:ascii="Calibri" w:hAnsi="Calibri" w:cs="Calibri"/>
                <w:color w:val="000000"/>
                <w:sz w:val="20"/>
                <w:szCs w:val="20"/>
              </w:rPr>
            </w:pPr>
            <w:ins w:id="1367" w:author="michael marcus" w:date="2024-04-11T13:16:00Z">
              <w:r>
                <w:rPr>
                  <w:rFonts w:ascii="Calibri" w:hAnsi="Calibri" w:cs="Calibri"/>
                  <w:color w:val="000000"/>
                  <w:sz w:val="20"/>
                  <w:szCs w:val="20"/>
                </w:rPr>
                <w:t>0.00</w:t>
              </w:r>
            </w:ins>
          </w:p>
        </w:tc>
        <w:tc>
          <w:tcPr>
            <w:tcW w:w="1840" w:type="dxa"/>
            <w:tcBorders>
              <w:top w:val="nil"/>
              <w:left w:val="nil"/>
              <w:bottom w:val="single" w:sz="4" w:space="0" w:color="auto"/>
              <w:right w:val="single" w:sz="4" w:space="0" w:color="auto"/>
            </w:tcBorders>
            <w:shd w:val="clear" w:color="auto" w:fill="auto"/>
            <w:vAlign w:val="center"/>
            <w:hideMark/>
          </w:tcPr>
          <w:p w14:paraId="547AC381" w14:textId="77777777" w:rsidR="004754C4" w:rsidRDefault="004754C4">
            <w:pPr>
              <w:jc w:val="center"/>
              <w:rPr>
                <w:ins w:id="1368" w:author="michael marcus" w:date="2024-04-11T13:16:00Z"/>
                <w:rFonts w:ascii="Calibri" w:hAnsi="Calibri" w:cs="Calibri"/>
                <w:color w:val="000000"/>
                <w:sz w:val="20"/>
                <w:szCs w:val="20"/>
              </w:rPr>
            </w:pPr>
            <w:ins w:id="1369" w:author="michael marcus" w:date="2024-04-11T13:16:00Z">
              <w:r>
                <w:rPr>
                  <w:rFonts w:ascii="Calibri" w:hAnsi="Calibri" w:cs="Calibri"/>
                  <w:color w:val="000000"/>
                  <w:sz w:val="20"/>
                  <w:szCs w:val="20"/>
                </w:rPr>
                <w:t>0.00</w:t>
              </w:r>
            </w:ins>
          </w:p>
        </w:tc>
      </w:tr>
      <w:tr w:rsidR="004754C4" w14:paraId="44F44AF7" w14:textId="77777777" w:rsidTr="004754C4">
        <w:trPr>
          <w:trHeight w:val="300"/>
          <w:ins w:id="1370"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203652C" w14:textId="77777777" w:rsidR="004754C4" w:rsidRDefault="004754C4">
            <w:pPr>
              <w:rPr>
                <w:ins w:id="1371" w:author="michael marcus" w:date="2024-04-11T13:16:00Z"/>
                <w:rFonts w:ascii="Calibri" w:hAnsi="Calibri" w:cs="Calibri"/>
                <w:color w:val="000000"/>
                <w:sz w:val="20"/>
                <w:szCs w:val="20"/>
              </w:rPr>
            </w:pPr>
            <w:ins w:id="1372" w:author="michael marcus" w:date="2024-04-11T13:16:00Z">
              <w:r>
                <w:rPr>
                  <w:rFonts w:ascii="Calibri" w:hAnsi="Calibri" w:cs="Calibri"/>
                  <w:color w:val="000000"/>
                  <w:sz w:val="20"/>
                  <w:szCs w:val="20"/>
                </w:rPr>
                <w:t>Observation Bandwidth (MHz)</w:t>
              </w:r>
            </w:ins>
          </w:p>
        </w:tc>
        <w:tc>
          <w:tcPr>
            <w:tcW w:w="2000" w:type="dxa"/>
            <w:tcBorders>
              <w:top w:val="nil"/>
              <w:left w:val="nil"/>
              <w:bottom w:val="single" w:sz="4" w:space="0" w:color="auto"/>
              <w:right w:val="single" w:sz="4" w:space="0" w:color="auto"/>
            </w:tcBorders>
            <w:shd w:val="clear" w:color="auto" w:fill="auto"/>
            <w:vAlign w:val="center"/>
            <w:hideMark/>
          </w:tcPr>
          <w:p w14:paraId="474D21D9" w14:textId="77777777" w:rsidR="004754C4" w:rsidRDefault="004754C4">
            <w:pPr>
              <w:jc w:val="center"/>
              <w:rPr>
                <w:ins w:id="1373" w:author="michael marcus" w:date="2024-04-11T13:16:00Z"/>
                <w:rFonts w:ascii="Calibri" w:hAnsi="Calibri" w:cs="Calibri"/>
                <w:color w:val="000000"/>
                <w:sz w:val="20"/>
                <w:szCs w:val="20"/>
              </w:rPr>
            </w:pPr>
            <w:ins w:id="1374" w:author="michael marcus" w:date="2024-04-11T13:16:00Z">
              <w:r>
                <w:rPr>
                  <w:rFonts w:ascii="Calibri" w:hAnsi="Calibri" w:cs="Calibri"/>
                  <w:color w:val="000000"/>
                  <w:sz w:val="20"/>
                  <w:szCs w:val="20"/>
                </w:rPr>
                <w:t>50.0</w:t>
              </w:r>
            </w:ins>
          </w:p>
        </w:tc>
        <w:tc>
          <w:tcPr>
            <w:tcW w:w="1840" w:type="dxa"/>
            <w:tcBorders>
              <w:top w:val="nil"/>
              <w:left w:val="nil"/>
              <w:bottom w:val="single" w:sz="4" w:space="0" w:color="auto"/>
              <w:right w:val="single" w:sz="4" w:space="0" w:color="auto"/>
            </w:tcBorders>
            <w:shd w:val="clear" w:color="auto" w:fill="auto"/>
            <w:vAlign w:val="center"/>
            <w:hideMark/>
          </w:tcPr>
          <w:p w14:paraId="75186C01" w14:textId="77777777" w:rsidR="004754C4" w:rsidRDefault="004754C4">
            <w:pPr>
              <w:jc w:val="center"/>
              <w:rPr>
                <w:ins w:id="1375" w:author="michael marcus" w:date="2024-04-11T13:16:00Z"/>
                <w:rFonts w:ascii="Calibri" w:hAnsi="Calibri" w:cs="Calibri"/>
                <w:color w:val="000000"/>
                <w:sz w:val="20"/>
                <w:szCs w:val="20"/>
              </w:rPr>
            </w:pPr>
            <w:ins w:id="1376" w:author="michael marcus" w:date="2024-04-11T13:16:00Z">
              <w:r>
                <w:rPr>
                  <w:rFonts w:ascii="Calibri" w:hAnsi="Calibri" w:cs="Calibri"/>
                  <w:color w:val="000000"/>
                  <w:sz w:val="20"/>
                  <w:szCs w:val="20"/>
                </w:rPr>
                <w:t>50.0</w:t>
              </w:r>
            </w:ins>
          </w:p>
        </w:tc>
      </w:tr>
      <w:tr w:rsidR="004754C4" w14:paraId="4A381CD8" w14:textId="77777777" w:rsidTr="004754C4">
        <w:trPr>
          <w:trHeight w:val="300"/>
          <w:ins w:id="1377"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AECAF15" w14:textId="77777777" w:rsidR="004754C4" w:rsidRDefault="004754C4">
            <w:pPr>
              <w:rPr>
                <w:ins w:id="1378" w:author="michael marcus" w:date="2024-04-11T13:16:00Z"/>
                <w:rFonts w:ascii="Calibri" w:hAnsi="Calibri" w:cs="Calibri"/>
                <w:color w:val="000000"/>
                <w:sz w:val="20"/>
                <w:szCs w:val="20"/>
              </w:rPr>
            </w:pPr>
            <w:ins w:id="1379" w:author="michael marcus" w:date="2024-04-11T13:16:00Z">
              <w:r>
                <w:rPr>
                  <w:rFonts w:ascii="Calibri" w:hAnsi="Calibri" w:cs="Calibri"/>
                  <w:color w:val="000000"/>
                  <w:sz w:val="20"/>
                  <w:szCs w:val="20"/>
                </w:rPr>
                <w:t>Threshold Input Spectral Power (</w:t>
              </w:r>
              <w:proofErr w:type="spellStart"/>
              <w:r>
                <w:rPr>
                  <w:rFonts w:ascii="Calibri" w:hAnsi="Calibri" w:cs="Calibri"/>
                  <w:color w:val="000000"/>
                  <w:sz w:val="20"/>
                  <w:szCs w:val="20"/>
                </w:rPr>
                <w:t>dBW</w:t>
              </w:r>
              <w:proofErr w:type="spellEnd"/>
              <w:r>
                <w:rPr>
                  <w:rFonts w:ascii="Calibri" w:hAnsi="Calibri" w:cs="Calibri"/>
                  <w:color w:val="000000"/>
                  <w:sz w:val="20"/>
                  <w:szCs w:val="20"/>
                </w:rPr>
                <w:t>/MHz)</w:t>
              </w:r>
            </w:ins>
          </w:p>
        </w:tc>
        <w:tc>
          <w:tcPr>
            <w:tcW w:w="2000" w:type="dxa"/>
            <w:tcBorders>
              <w:top w:val="nil"/>
              <w:left w:val="nil"/>
              <w:bottom w:val="single" w:sz="4" w:space="0" w:color="auto"/>
              <w:right w:val="single" w:sz="4" w:space="0" w:color="auto"/>
            </w:tcBorders>
            <w:shd w:val="clear" w:color="auto" w:fill="auto"/>
            <w:vAlign w:val="center"/>
            <w:hideMark/>
          </w:tcPr>
          <w:p w14:paraId="1505B22A" w14:textId="77777777" w:rsidR="004754C4" w:rsidRDefault="004754C4">
            <w:pPr>
              <w:jc w:val="center"/>
              <w:rPr>
                <w:ins w:id="1380" w:author="michael marcus" w:date="2024-04-11T13:16:00Z"/>
                <w:rFonts w:ascii="Calibri" w:hAnsi="Calibri" w:cs="Calibri"/>
                <w:color w:val="000000"/>
                <w:sz w:val="20"/>
                <w:szCs w:val="20"/>
              </w:rPr>
            </w:pPr>
            <w:ins w:id="1381" w:author="michael marcus" w:date="2024-04-11T13:16:00Z">
              <w:r>
                <w:rPr>
                  <w:rFonts w:ascii="Calibri" w:hAnsi="Calibri" w:cs="Calibri"/>
                  <w:color w:val="000000"/>
                  <w:sz w:val="20"/>
                  <w:szCs w:val="20"/>
                </w:rPr>
                <w:t>-133</w:t>
              </w:r>
            </w:ins>
          </w:p>
        </w:tc>
        <w:tc>
          <w:tcPr>
            <w:tcW w:w="1840" w:type="dxa"/>
            <w:tcBorders>
              <w:top w:val="nil"/>
              <w:left w:val="nil"/>
              <w:bottom w:val="single" w:sz="4" w:space="0" w:color="auto"/>
              <w:right w:val="single" w:sz="4" w:space="0" w:color="auto"/>
            </w:tcBorders>
            <w:shd w:val="clear" w:color="auto" w:fill="auto"/>
            <w:vAlign w:val="center"/>
            <w:hideMark/>
          </w:tcPr>
          <w:p w14:paraId="1690C090" w14:textId="77777777" w:rsidR="004754C4" w:rsidRDefault="004754C4">
            <w:pPr>
              <w:jc w:val="center"/>
              <w:rPr>
                <w:ins w:id="1382" w:author="michael marcus" w:date="2024-04-11T13:16:00Z"/>
                <w:rFonts w:ascii="Calibri" w:hAnsi="Calibri" w:cs="Calibri"/>
                <w:color w:val="000000"/>
                <w:sz w:val="20"/>
                <w:szCs w:val="20"/>
              </w:rPr>
            </w:pPr>
            <w:ins w:id="1383" w:author="michael marcus" w:date="2024-04-11T13:16:00Z">
              <w:r>
                <w:rPr>
                  <w:rFonts w:ascii="Calibri" w:hAnsi="Calibri" w:cs="Calibri"/>
                  <w:color w:val="000000"/>
                  <w:sz w:val="20"/>
                  <w:szCs w:val="20"/>
                </w:rPr>
                <w:t>-133</w:t>
              </w:r>
            </w:ins>
          </w:p>
        </w:tc>
      </w:tr>
      <w:tr w:rsidR="004754C4" w14:paraId="5801574C" w14:textId="77777777" w:rsidTr="004754C4">
        <w:trPr>
          <w:trHeight w:val="300"/>
          <w:ins w:id="1384" w:author="michael marcus" w:date="2024-04-11T13:16:00Z"/>
        </w:trPr>
        <w:tc>
          <w:tcPr>
            <w:tcW w:w="5960" w:type="dxa"/>
            <w:tcBorders>
              <w:top w:val="nil"/>
              <w:left w:val="single" w:sz="4" w:space="0" w:color="auto"/>
              <w:bottom w:val="nil"/>
              <w:right w:val="single" w:sz="4" w:space="0" w:color="auto"/>
            </w:tcBorders>
            <w:shd w:val="clear" w:color="auto" w:fill="auto"/>
            <w:vAlign w:val="bottom"/>
            <w:hideMark/>
          </w:tcPr>
          <w:p w14:paraId="65B75DB6" w14:textId="77777777" w:rsidR="004754C4" w:rsidRDefault="004754C4">
            <w:pPr>
              <w:rPr>
                <w:ins w:id="1385" w:author="michael marcus" w:date="2024-04-11T13:16:00Z"/>
                <w:rFonts w:ascii="Calibri" w:hAnsi="Calibri" w:cs="Calibri"/>
                <w:b/>
                <w:bCs/>
                <w:color w:val="000000"/>
                <w:sz w:val="20"/>
                <w:szCs w:val="20"/>
              </w:rPr>
            </w:pPr>
            <w:ins w:id="1386" w:author="michael marcus" w:date="2024-04-11T13:16:00Z">
              <w:r>
                <w:rPr>
                  <w:rFonts w:ascii="Calibri" w:hAnsi="Calibri" w:cs="Calibri"/>
                  <w:b/>
                  <w:bCs/>
                  <w:color w:val="000000"/>
                  <w:sz w:val="20"/>
                  <w:szCs w:val="20"/>
                </w:rPr>
                <w:t>Distance from IMT BS Antenna (m)</w:t>
              </w:r>
            </w:ins>
          </w:p>
        </w:tc>
        <w:tc>
          <w:tcPr>
            <w:tcW w:w="2000" w:type="dxa"/>
            <w:tcBorders>
              <w:top w:val="nil"/>
              <w:left w:val="nil"/>
              <w:bottom w:val="nil"/>
              <w:right w:val="single" w:sz="4" w:space="0" w:color="auto"/>
            </w:tcBorders>
            <w:shd w:val="clear" w:color="auto" w:fill="auto"/>
            <w:vAlign w:val="center"/>
            <w:hideMark/>
          </w:tcPr>
          <w:p w14:paraId="469307C0" w14:textId="77777777" w:rsidR="004754C4" w:rsidRDefault="004754C4">
            <w:pPr>
              <w:jc w:val="center"/>
              <w:rPr>
                <w:ins w:id="1387" w:author="michael marcus" w:date="2024-04-11T13:16:00Z"/>
                <w:rFonts w:ascii="Calibri" w:hAnsi="Calibri" w:cs="Calibri"/>
                <w:b/>
                <w:bCs/>
                <w:color w:val="000000"/>
                <w:sz w:val="20"/>
                <w:szCs w:val="20"/>
              </w:rPr>
            </w:pPr>
            <w:ins w:id="1388" w:author="michael marcus" w:date="2024-04-11T13:16:00Z">
              <w:r>
                <w:rPr>
                  <w:rFonts w:ascii="Calibri" w:hAnsi="Calibri" w:cs="Calibri"/>
                  <w:b/>
                  <w:bCs/>
                  <w:color w:val="000000"/>
                  <w:sz w:val="20"/>
                  <w:szCs w:val="20"/>
                </w:rPr>
                <w:t>10.00</w:t>
              </w:r>
            </w:ins>
          </w:p>
        </w:tc>
        <w:tc>
          <w:tcPr>
            <w:tcW w:w="1840" w:type="dxa"/>
            <w:tcBorders>
              <w:top w:val="nil"/>
              <w:left w:val="nil"/>
              <w:bottom w:val="nil"/>
              <w:right w:val="single" w:sz="4" w:space="0" w:color="auto"/>
            </w:tcBorders>
            <w:shd w:val="clear" w:color="auto" w:fill="auto"/>
            <w:vAlign w:val="center"/>
            <w:hideMark/>
          </w:tcPr>
          <w:p w14:paraId="119D3B87" w14:textId="77777777" w:rsidR="004754C4" w:rsidRDefault="004754C4">
            <w:pPr>
              <w:jc w:val="center"/>
              <w:rPr>
                <w:ins w:id="1389" w:author="michael marcus" w:date="2024-04-11T13:16:00Z"/>
                <w:rFonts w:ascii="Calibri" w:hAnsi="Calibri" w:cs="Calibri"/>
                <w:b/>
                <w:bCs/>
                <w:color w:val="000000"/>
                <w:sz w:val="20"/>
                <w:szCs w:val="20"/>
              </w:rPr>
            </w:pPr>
            <w:ins w:id="1390" w:author="michael marcus" w:date="2024-04-11T13:16:00Z">
              <w:r>
                <w:rPr>
                  <w:rFonts w:ascii="Calibri" w:hAnsi="Calibri" w:cs="Calibri"/>
                  <w:b/>
                  <w:bCs/>
                  <w:color w:val="000000"/>
                  <w:sz w:val="20"/>
                  <w:szCs w:val="20"/>
                </w:rPr>
                <w:t>50.00</w:t>
              </w:r>
            </w:ins>
          </w:p>
        </w:tc>
      </w:tr>
      <w:tr w:rsidR="004754C4" w14:paraId="4B0C57A7" w14:textId="77777777" w:rsidTr="004754C4">
        <w:trPr>
          <w:trHeight w:val="320"/>
          <w:ins w:id="1391" w:author="michael marcus" w:date="2024-04-11T13:16:00Z"/>
        </w:trPr>
        <w:tc>
          <w:tcPr>
            <w:tcW w:w="5960" w:type="dxa"/>
            <w:tcBorders>
              <w:top w:val="single" w:sz="4" w:space="0" w:color="auto"/>
              <w:left w:val="single" w:sz="4" w:space="0" w:color="auto"/>
              <w:bottom w:val="single" w:sz="4" w:space="0" w:color="auto"/>
              <w:right w:val="nil"/>
            </w:tcBorders>
            <w:shd w:val="clear" w:color="000000" w:fill="FFEB9C"/>
            <w:vAlign w:val="bottom"/>
            <w:hideMark/>
          </w:tcPr>
          <w:p w14:paraId="467EF3B9" w14:textId="77777777" w:rsidR="004754C4" w:rsidRDefault="004754C4">
            <w:pPr>
              <w:rPr>
                <w:ins w:id="1392" w:author="michael marcus" w:date="2024-04-11T13:16:00Z"/>
                <w:rFonts w:ascii="Calibri" w:hAnsi="Calibri" w:cs="Calibri"/>
                <w:color w:val="9C5700"/>
                <w:sz w:val="22"/>
                <w:szCs w:val="22"/>
              </w:rPr>
            </w:pPr>
            <w:ins w:id="1393" w:author="michael marcus" w:date="2024-04-11T13:16:00Z">
              <w:r>
                <w:rPr>
                  <w:rFonts w:ascii="Calibri" w:hAnsi="Calibri" w:cs="Calibri"/>
                  <w:color w:val="9C5700"/>
                  <w:sz w:val="22"/>
                  <w:szCs w:val="22"/>
                </w:rPr>
                <w:t>ISM out of band EIRP</w:t>
              </w:r>
            </w:ins>
          </w:p>
        </w:tc>
        <w:tc>
          <w:tcPr>
            <w:tcW w:w="2000" w:type="dxa"/>
            <w:tcBorders>
              <w:top w:val="single" w:sz="4" w:space="0" w:color="auto"/>
              <w:left w:val="nil"/>
              <w:bottom w:val="single" w:sz="4" w:space="0" w:color="auto"/>
              <w:right w:val="single" w:sz="4" w:space="0" w:color="auto"/>
            </w:tcBorders>
            <w:shd w:val="clear" w:color="000000" w:fill="FFEB9C"/>
            <w:vAlign w:val="center"/>
            <w:hideMark/>
          </w:tcPr>
          <w:p w14:paraId="0F58D661" w14:textId="77777777" w:rsidR="004754C4" w:rsidRDefault="004754C4">
            <w:pPr>
              <w:jc w:val="center"/>
              <w:rPr>
                <w:ins w:id="1394" w:author="michael marcus" w:date="2024-04-11T13:16:00Z"/>
                <w:rFonts w:ascii="Calibri" w:hAnsi="Calibri" w:cs="Calibri"/>
                <w:color w:val="9C5700"/>
                <w:sz w:val="22"/>
                <w:szCs w:val="22"/>
              </w:rPr>
            </w:pPr>
            <w:ins w:id="1395" w:author="michael marcus" w:date="2024-04-11T13:16:00Z">
              <w:r>
                <w:rPr>
                  <w:rFonts w:ascii="Calibri" w:hAnsi="Calibri" w:cs="Calibri"/>
                  <w:color w:val="9C5700"/>
                  <w:sz w:val="22"/>
                  <w:szCs w:val="22"/>
                </w:rPr>
                <w:t> </w:t>
              </w:r>
            </w:ins>
          </w:p>
        </w:tc>
        <w:tc>
          <w:tcPr>
            <w:tcW w:w="1840" w:type="dxa"/>
            <w:tcBorders>
              <w:top w:val="single" w:sz="4" w:space="0" w:color="auto"/>
              <w:left w:val="nil"/>
              <w:bottom w:val="single" w:sz="4" w:space="0" w:color="auto"/>
              <w:right w:val="single" w:sz="4" w:space="0" w:color="auto"/>
            </w:tcBorders>
            <w:shd w:val="clear" w:color="000000" w:fill="FFEB9C"/>
            <w:vAlign w:val="center"/>
            <w:hideMark/>
          </w:tcPr>
          <w:p w14:paraId="5E24F65E" w14:textId="77777777" w:rsidR="004754C4" w:rsidRDefault="004754C4">
            <w:pPr>
              <w:jc w:val="center"/>
              <w:rPr>
                <w:ins w:id="1396" w:author="michael marcus" w:date="2024-04-11T13:16:00Z"/>
                <w:rFonts w:ascii="Calibri" w:hAnsi="Calibri" w:cs="Calibri"/>
                <w:color w:val="9C5700"/>
                <w:sz w:val="22"/>
                <w:szCs w:val="22"/>
              </w:rPr>
            </w:pPr>
            <w:ins w:id="1397" w:author="michael marcus" w:date="2024-04-11T13:16:00Z">
              <w:r>
                <w:rPr>
                  <w:rFonts w:ascii="Calibri" w:hAnsi="Calibri" w:cs="Calibri"/>
                  <w:color w:val="9C5700"/>
                  <w:sz w:val="22"/>
                  <w:szCs w:val="22"/>
                </w:rPr>
                <w:t> </w:t>
              </w:r>
            </w:ins>
          </w:p>
        </w:tc>
      </w:tr>
      <w:tr w:rsidR="004754C4" w14:paraId="25ED4BDA" w14:textId="77777777" w:rsidTr="004754C4">
        <w:trPr>
          <w:trHeight w:val="600"/>
          <w:ins w:id="1398"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38B83E6" w14:textId="77777777" w:rsidR="004754C4" w:rsidRDefault="004754C4">
            <w:pPr>
              <w:rPr>
                <w:ins w:id="1399" w:author="michael marcus" w:date="2024-04-11T13:16:00Z"/>
                <w:rFonts w:ascii="Calibri" w:hAnsi="Calibri" w:cs="Calibri"/>
                <w:color w:val="000000"/>
                <w:sz w:val="20"/>
                <w:szCs w:val="20"/>
              </w:rPr>
            </w:pPr>
            <w:ins w:id="1400" w:author="michael marcus" w:date="2024-04-11T13:16:00Z">
              <w:r>
                <w:rPr>
                  <w:rFonts w:ascii="Calibri" w:hAnsi="Calibri" w:cs="Calibri"/>
                  <w:color w:val="000000"/>
                  <w:sz w:val="20"/>
                  <w:szCs w:val="20"/>
                </w:rPr>
                <w:t>The field strength levels of emissions which lie outside the 24 GHz band.  Field strength limit (</w:t>
              </w:r>
              <w:proofErr w:type="spellStart"/>
              <w:r>
                <w:rPr>
                  <w:rFonts w:ascii="Calibri" w:hAnsi="Calibri" w:cs="Calibri"/>
                  <w:color w:val="000000"/>
                  <w:sz w:val="20"/>
                  <w:szCs w:val="20"/>
                </w:rPr>
                <w:t>uV</w:t>
              </w:r>
              <w:proofErr w:type="spellEnd"/>
              <w:r>
                <w:rPr>
                  <w:rFonts w:ascii="Calibri" w:hAnsi="Calibri" w:cs="Calibri"/>
                  <w:color w:val="000000"/>
                  <w:sz w:val="20"/>
                  <w:szCs w:val="20"/>
                </w:rPr>
                <w:t>/m) FCC 18.305 Field Strength Limits</w:t>
              </w:r>
            </w:ins>
          </w:p>
        </w:tc>
        <w:tc>
          <w:tcPr>
            <w:tcW w:w="2000" w:type="dxa"/>
            <w:tcBorders>
              <w:top w:val="nil"/>
              <w:left w:val="nil"/>
              <w:bottom w:val="single" w:sz="4" w:space="0" w:color="auto"/>
              <w:right w:val="single" w:sz="4" w:space="0" w:color="auto"/>
            </w:tcBorders>
            <w:shd w:val="clear" w:color="auto" w:fill="auto"/>
            <w:vAlign w:val="center"/>
            <w:hideMark/>
          </w:tcPr>
          <w:p w14:paraId="0A4FED6B" w14:textId="77777777" w:rsidR="004754C4" w:rsidRDefault="004754C4">
            <w:pPr>
              <w:jc w:val="center"/>
              <w:rPr>
                <w:ins w:id="1401" w:author="michael marcus" w:date="2024-04-11T13:16:00Z"/>
                <w:rFonts w:ascii="Calibri" w:hAnsi="Calibri" w:cs="Calibri"/>
                <w:color w:val="000000"/>
                <w:sz w:val="20"/>
                <w:szCs w:val="20"/>
              </w:rPr>
            </w:pPr>
            <w:ins w:id="1402" w:author="michael marcus" w:date="2024-04-11T13:16:00Z">
              <w:r>
                <w:rPr>
                  <w:rFonts w:ascii="Calibri" w:hAnsi="Calibri" w:cs="Calibri"/>
                  <w:color w:val="000000"/>
                  <w:sz w:val="20"/>
                  <w:szCs w:val="20"/>
                </w:rPr>
                <w:t>25</w:t>
              </w:r>
            </w:ins>
          </w:p>
        </w:tc>
        <w:tc>
          <w:tcPr>
            <w:tcW w:w="1840" w:type="dxa"/>
            <w:tcBorders>
              <w:top w:val="nil"/>
              <w:left w:val="nil"/>
              <w:bottom w:val="single" w:sz="4" w:space="0" w:color="auto"/>
              <w:right w:val="single" w:sz="4" w:space="0" w:color="auto"/>
            </w:tcBorders>
            <w:shd w:val="clear" w:color="auto" w:fill="auto"/>
            <w:vAlign w:val="center"/>
            <w:hideMark/>
          </w:tcPr>
          <w:p w14:paraId="3753D3B3" w14:textId="77777777" w:rsidR="004754C4" w:rsidRDefault="004754C4">
            <w:pPr>
              <w:jc w:val="center"/>
              <w:rPr>
                <w:ins w:id="1403" w:author="michael marcus" w:date="2024-04-11T13:16:00Z"/>
                <w:rFonts w:ascii="Calibri" w:hAnsi="Calibri" w:cs="Calibri"/>
                <w:color w:val="000000"/>
                <w:sz w:val="20"/>
                <w:szCs w:val="20"/>
              </w:rPr>
            </w:pPr>
            <w:ins w:id="1404" w:author="michael marcus" w:date="2024-04-11T13:16:00Z">
              <w:r>
                <w:rPr>
                  <w:rFonts w:ascii="Calibri" w:hAnsi="Calibri" w:cs="Calibri"/>
                  <w:color w:val="000000"/>
                  <w:sz w:val="20"/>
                  <w:szCs w:val="20"/>
                </w:rPr>
                <w:t>25</w:t>
              </w:r>
            </w:ins>
          </w:p>
        </w:tc>
      </w:tr>
      <w:tr w:rsidR="004754C4" w14:paraId="095A1476" w14:textId="77777777" w:rsidTr="004754C4">
        <w:trPr>
          <w:trHeight w:val="300"/>
          <w:ins w:id="1405"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B83AB29" w14:textId="77777777" w:rsidR="004754C4" w:rsidRDefault="004754C4">
            <w:pPr>
              <w:rPr>
                <w:ins w:id="1406" w:author="michael marcus" w:date="2024-04-11T13:16:00Z"/>
                <w:rFonts w:ascii="Calibri" w:hAnsi="Calibri" w:cs="Calibri"/>
                <w:color w:val="000000"/>
                <w:sz w:val="20"/>
                <w:szCs w:val="20"/>
              </w:rPr>
            </w:pPr>
            <w:ins w:id="1407" w:author="michael marcus" w:date="2024-04-11T13:16:00Z">
              <w:r>
                <w:rPr>
                  <w:rFonts w:ascii="Calibri" w:hAnsi="Calibri" w:cs="Calibri"/>
                  <w:color w:val="000000"/>
                  <w:sz w:val="20"/>
                  <w:szCs w:val="20"/>
                </w:rPr>
                <w:t>Distance of Field strength limit (m)</w:t>
              </w:r>
            </w:ins>
          </w:p>
        </w:tc>
        <w:tc>
          <w:tcPr>
            <w:tcW w:w="2000" w:type="dxa"/>
            <w:tcBorders>
              <w:top w:val="nil"/>
              <w:left w:val="nil"/>
              <w:bottom w:val="single" w:sz="4" w:space="0" w:color="auto"/>
              <w:right w:val="single" w:sz="4" w:space="0" w:color="auto"/>
            </w:tcBorders>
            <w:shd w:val="clear" w:color="auto" w:fill="auto"/>
            <w:vAlign w:val="center"/>
            <w:hideMark/>
          </w:tcPr>
          <w:p w14:paraId="254A09E1" w14:textId="77777777" w:rsidR="004754C4" w:rsidRDefault="004754C4">
            <w:pPr>
              <w:jc w:val="center"/>
              <w:rPr>
                <w:ins w:id="1408" w:author="michael marcus" w:date="2024-04-11T13:16:00Z"/>
                <w:rFonts w:ascii="Calibri" w:hAnsi="Calibri" w:cs="Calibri"/>
                <w:color w:val="000000"/>
                <w:sz w:val="20"/>
                <w:szCs w:val="20"/>
              </w:rPr>
            </w:pPr>
            <w:ins w:id="1409" w:author="michael marcus" w:date="2024-04-11T13:16:00Z">
              <w:r>
                <w:rPr>
                  <w:rFonts w:ascii="Calibri" w:hAnsi="Calibri" w:cs="Calibri"/>
                  <w:color w:val="000000"/>
                  <w:sz w:val="20"/>
                  <w:szCs w:val="20"/>
                </w:rPr>
                <w:t>300</w:t>
              </w:r>
            </w:ins>
          </w:p>
        </w:tc>
        <w:tc>
          <w:tcPr>
            <w:tcW w:w="1840" w:type="dxa"/>
            <w:tcBorders>
              <w:top w:val="nil"/>
              <w:left w:val="nil"/>
              <w:bottom w:val="single" w:sz="4" w:space="0" w:color="auto"/>
              <w:right w:val="single" w:sz="4" w:space="0" w:color="auto"/>
            </w:tcBorders>
            <w:shd w:val="clear" w:color="auto" w:fill="auto"/>
            <w:vAlign w:val="center"/>
            <w:hideMark/>
          </w:tcPr>
          <w:p w14:paraId="2469C93E" w14:textId="77777777" w:rsidR="004754C4" w:rsidRDefault="004754C4">
            <w:pPr>
              <w:jc w:val="center"/>
              <w:rPr>
                <w:ins w:id="1410" w:author="michael marcus" w:date="2024-04-11T13:16:00Z"/>
                <w:rFonts w:ascii="Calibri" w:hAnsi="Calibri" w:cs="Calibri"/>
                <w:color w:val="000000"/>
                <w:sz w:val="20"/>
                <w:szCs w:val="20"/>
              </w:rPr>
            </w:pPr>
            <w:ins w:id="1411" w:author="michael marcus" w:date="2024-04-11T13:16:00Z">
              <w:r>
                <w:rPr>
                  <w:rFonts w:ascii="Calibri" w:hAnsi="Calibri" w:cs="Calibri"/>
                  <w:color w:val="000000"/>
                  <w:sz w:val="20"/>
                  <w:szCs w:val="20"/>
                </w:rPr>
                <w:t>300</w:t>
              </w:r>
            </w:ins>
          </w:p>
        </w:tc>
      </w:tr>
      <w:tr w:rsidR="004754C4" w14:paraId="6269C6AC" w14:textId="77777777" w:rsidTr="004754C4">
        <w:trPr>
          <w:trHeight w:val="600"/>
          <w:ins w:id="1412"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5FCFAA8A" w14:textId="77777777" w:rsidR="004754C4" w:rsidRDefault="004754C4">
            <w:pPr>
              <w:rPr>
                <w:ins w:id="1413" w:author="michael marcus" w:date="2024-04-11T13:16:00Z"/>
                <w:rFonts w:ascii="Calibri" w:hAnsi="Calibri" w:cs="Calibri"/>
                <w:color w:val="000000"/>
                <w:sz w:val="20"/>
                <w:szCs w:val="20"/>
              </w:rPr>
            </w:pPr>
            <w:ins w:id="1414" w:author="michael marcus" w:date="2024-04-11T13:16:00Z">
              <w:r>
                <w:rPr>
                  <w:rFonts w:ascii="Calibri" w:hAnsi="Calibri" w:cs="Calibri"/>
                  <w:color w:val="000000"/>
                  <w:sz w:val="20"/>
                  <w:szCs w:val="20"/>
                </w:rPr>
                <w:t>EIRP (dBm) out of band per 1 MHz = 10*log10(4*pi*E^2*distance^2 / 0.377).  Also see NTIA Technical Memorandum TM-10-469 Eq-59</w:t>
              </w:r>
            </w:ins>
          </w:p>
        </w:tc>
        <w:tc>
          <w:tcPr>
            <w:tcW w:w="2000" w:type="dxa"/>
            <w:tcBorders>
              <w:top w:val="nil"/>
              <w:left w:val="nil"/>
              <w:bottom w:val="single" w:sz="4" w:space="0" w:color="auto"/>
              <w:right w:val="single" w:sz="4" w:space="0" w:color="auto"/>
            </w:tcBorders>
            <w:shd w:val="clear" w:color="auto" w:fill="auto"/>
            <w:vAlign w:val="center"/>
            <w:hideMark/>
          </w:tcPr>
          <w:p w14:paraId="3CCE4866" w14:textId="77777777" w:rsidR="004754C4" w:rsidRDefault="004754C4">
            <w:pPr>
              <w:jc w:val="center"/>
              <w:rPr>
                <w:ins w:id="1415" w:author="michael marcus" w:date="2024-04-11T13:16:00Z"/>
                <w:rFonts w:ascii="Calibri" w:hAnsi="Calibri" w:cs="Calibri"/>
                <w:color w:val="000000"/>
                <w:sz w:val="20"/>
                <w:szCs w:val="20"/>
              </w:rPr>
            </w:pPr>
            <w:ins w:id="1416" w:author="michael marcus" w:date="2024-04-11T13:16:00Z">
              <w:r>
                <w:rPr>
                  <w:rFonts w:ascii="Calibri" w:hAnsi="Calibri" w:cs="Calibri"/>
                  <w:color w:val="000000"/>
                  <w:sz w:val="20"/>
                  <w:szCs w:val="20"/>
                </w:rPr>
                <w:t>-27.27</w:t>
              </w:r>
            </w:ins>
          </w:p>
        </w:tc>
        <w:tc>
          <w:tcPr>
            <w:tcW w:w="1840" w:type="dxa"/>
            <w:tcBorders>
              <w:top w:val="nil"/>
              <w:left w:val="nil"/>
              <w:bottom w:val="single" w:sz="4" w:space="0" w:color="auto"/>
              <w:right w:val="single" w:sz="4" w:space="0" w:color="auto"/>
            </w:tcBorders>
            <w:shd w:val="clear" w:color="auto" w:fill="auto"/>
            <w:vAlign w:val="center"/>
            <w:hideMark/>
          </w:tcPr>
          <w:p w14:paraId="50BC49D8" w14:textId="77777777" w:rsidR="004754C4" w:rsidRDefault="004754C4">
            <w:pPr>
              <w:jc w:val="center"/>
              <w:rPr>
                <w:ins w:id="1417" w:author="michael marcus" w:date="2024-04-11T13:16:00Z"/>
                <w:rFonts w:ascii="Calibri" w:hAnsi="Calibri" w:cs="Calibri"/>
                <w:color w:val="000000"/>
                <w:sz w:val="20"/>
                <w:szCs w:val="20"/>
              </w:rPr>
            </w:pPr>
            <w:ins w:id="1418" w:author="michael marcus" w:date="2024-04-11T13:16:00Z">
              <w:r>
                <w:rPr>
                  <w:rFonts w:ascii="Calibri" w:hAnsi="Calibri" w:cs="Calibri"/>
                  <w:color w:val="000000"/>
                  <w:sz w:val="20"/>
                  <w:szCs w:val="20"/>
                </w:rPr>
                <w:t>-27.27</w:t>
              </w:r>
            </w:ins>
          </w:p>
        </w:tc>
      </w:tr>
      <w:tr w:rsidR="004754C4" w14:paraId="79BBCE51" w14:textId="77777777" w:rsidTr="004754C4">
        <w:trPr>
          <w:trHeight w:val="300"/>
          <w:ins w:id="1419"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0EF7A135" w14:textId="77777777" w:rsidR="004754C4" w:rsidRDefault="004754C4">
            <w:pPr>
              <w:rPr>
                <w:ins w:id="1420" w:author="michael marcus" w:date="2024-04-11T13:16:00Z"/>
                <w:rFonts w:ascii="Calibri" w:hAnsi="Calibri" w:cs="Calibri"/>
                <w:color w:val="000000"/>
                <w:sz w:val="20"/>
                <w:szCs w:val="20"/>
              </w:rPr>
            </w:pPr>
            <w:ins w:id="1421" w:author="michael marcus" w:date="2024-04-11T13:16:00Z">
              <w:r>
                <w:rPr>
                  <w:rFonts w:ascii="Calibri" w:hAnsi="Calibri" w:cs="Calibri"/>
                  <w:color w:val="000000"/>
                  <w:sz w:val="20"/>
                  <w:szCs w:val="20"/>
                </w:rPr>
                <w:t>Device EIRP (dB(W/MHz)</w:t>
              </w:r>
            </w:ins>
          </w:p>
        </w:tc>
        <w:tc>
          <w:tcPr>
            <w:tcW w:w="2000" w:type="dxa"/>
            <w:tcBorders>
              <w:top w:val="nil"/>
              <w:left w:val="nil"/>
              <w:bottom w:val="single" w:sz="4" w:space="0" w:color="auto"/>
              <w:right w:val="single" w:sz="4" w:space="0" w:color="auto"/>
            </w:tcBorders>
            <w:shd w:val="clear" w:color="auto" w:fill="auto"/>
            <w:vAlign w:val="center"/>
            <w:hideMark/>
          </w:tcPr>
          <w:p w14:paraId="4CF0373C" w14:textId="77777777" w:rsidR="004754C4" w:rsidRDefault="004754C4">
            <w:pPr>
              <w:jc w:val="center"/>
              <w:rPr>
                <w:ins w:id="1422" w:author="michael marcus" w:date="2024-04-11T13:16:00Z"/>
                <w:rFonts w:ascii="Calibri" w:hAnsi="Calibri" w:cs="Calibri"/>
                <w:color w:val="000000"/>
                <w:sz w:val="20"/>
                <w:szCs w:val="20"/>
              </w:rPr>
            </w:pPr>
            <w:ins w:id="1423" w:author="michael marcus" w:date="2024-04-11T13:16:00Z">
              <w:r>
                <w:rPr>
                  <w:rFonts w:ascii="Calibri" w:hAnsi="Calibri" w:cs="Calibri"/>
                  <w:color w:val="000000"/>
                  <w:sz w:val="20"/>
                  <w:szCs w:val="20"/>
                </w:rPr>
                <w:t>-57.27</w:t>
              </w:r>
            </w:ins>
          </w:p>
        </w:tc>
        <w:tc>
          <w:tcPr>
            <w:tcW w:w="1840" w:type="dxa"/>
            <w:tcBorders>
              <w:top w:val="nil"/>
              <w:left w:val="nil"/>
              <w:bottom w:val="single" w:sz="4" w:space="0" w:color="auto"/>
              <w:right w:val="single" w:sz="4" w:space="0" w:color="auto"/>
            </w:tcBorders>
            <w:shd w:val="clear" w:color="auto" w:fill="auto"/>
            <w:vAlign w:val="center"/>
            <w:hideMark/>
          </w:tcPr>
          <w:p w14:paraId="3683CF7D" w14:textId="77777777" w:rsidR="004754C4" w:rsidRDefault="004754C4">
            <w:pPr>
              <w:jc w:val="center"/>
              <w:rPr>
                <w:ins w:id="1424" w:author="michael marcus" w:date="2024-04-11T13:16:00Z"/>
                <w:rFonts w:ascii="Calibri" w:hAnsi="Calibri" w:cs="Calibri"/>
                <w:color w:val="000000"/>
                <w:sz w:val="20"/>
                <w:szCs w:val="20"/>
              </w:rPr>
            </w:pPr>
            <w:ins w:id="1425" w:author="michael marcus" w:date="2024-04-11T13:16:00Z">
              <w:r>
                <w:rPr>
                  <w:rFonts w:ascii="Calibri" w:hAnsi="Calibri" w:cs="Calibri"/>
                  <w:color w:val="000000"/>
                  <w:sz w:val="20"/>
                  <w:szCs w:val="20"/>
                </w:rPr>
                <w:t>-57.27</w:t>
              </w:r>
            </w:ins>
          </w:p>
        </w:tc>
      </w:tr>
      <w:tr w:rsidR="004754C4" w14:paraId="3F5F19BA" w14:textId="77777777" w:rsidTr="004754C4">
        <w:trPr>
          <w:trHeight w:val="320"/>
          <w:ins w:id="1426" w:author="michael marcus" w:date="2024-04-11T13:16:00Z"/>
        </w:trPr>
        <w:tc>
          <w:tcPr>
            <w:tcW w:w="5960" w:type="dxa"/>
            <w:tcBorders>
              <w:top w:val="nil"/>
              <w:left w:val="single" w:sz="4" w:space="0" w:color="auto"/>
              <w:bottom w:val="single" w:sz="4" w:space="0" w:color="auto"/>
              <w:right w:val="nil"/>
            </w:tcBorders>
            <w:shd w:val="clear" w:color="000000" w:fill="FFEB9C"/>
            <w:vAlign w:val="bottom"/>
            <w:hideMark/>
          </w:tcPr>
          <w:p w14:paraId="34E6E673" w14:textId="77777777" w:rsidR="004754C4" w:rsidRDefault="004754C4">
            <w:pPr>
              <w:rPr>
                <w:ins w:id="1427" w:author="michael marcus" w:date="2024-04-11T13:16:00Z"/>
                <w:rFonts w:ascii="Calibri" w:hAnsi="Calibri" w:cs="Calibri"/>
                <w:b/>
                <w:bCs/>
                <w:color w:val="9C5700"/>
                <w:sz w:val="22"/>
                <w:szCs w:val="22"/>
              </w:rPr>
            </w:pPr>
            <w:ins w:id="1428" w:author="michael marcus" w:date="2024-04-11T13:16:00Z">
              <w:r>
                <w:rPr>
                  <w:rFonts w:ascii="Calibri" w:hAnsi="Calibri" w:cs="Calibri"/>
                  <w:b/>
                  <w:bCs/>
                  <w:color w:val="9C5700"/>
                  <w:sz w:val="22"/>
                  <w:szCs w:val="22"/>
                </w:rPr>
                <w:t>Losses</w:t>
              </w:r>
            </w:ins>
          </w:p>
        </w:tc>
        <w:tc>
          <w:tcPr>
            <w:tcW w:w="2000" w:type="dxa"/>
            <w:tcBorders>
              <w:top w:val="nil"/>
              <w:left w:val="nil"/>
              <w:bottom w:val="single" w:sz="4" w:space="0" w:color="auto"/>
              <w:right w:val="single" w:sz="4" w:space="0" w:color="auto"/>
            </w:tcBorders>
            <w:shd w:val="clear" w:color="000000" w:fill="FFEB9C"/>
            <w:vAlign w:val="center"/>
            <w:hideMark/>
          </w:tcPr>
          <w:p w14:paraId="19238858" w14:textId="77777777" w:rsidR="004754C4" w:rsidRDefault="004754C4">
            <w:pPr>
              <w:jc w:val="center"/>
              <w:rPr>
                <w:ins w:id="1429" w:author="michael marcus" w:date="2024-04-11T13:16:00Z"/>
                <w:rFonts w:ascii="Calibri" w:hAnsi="Calibri" w:cs="Calibri"/>
                <w:color w:val="9C5700"/>
                <w:sz w:val="22"/>
                <w:szCs w:val="22"/>
              </w:rPr>
            </w:pPr>
            <w:ins w:id="1430" w:author="michael marcus" w:date="2024-04-11T13:16:00Z">
              <w:r>
                <w:rPr>
                  <w:rFonts w:ascii="Calibri" w:hAnsi="Calibri" w:cs="Calibri"/>
                  <w:color w:val="9C5700"/>
                  <w:sz w:val="22"/>
                  <w:szCs w:val="22"/>
                </w:rPr>
                <w:t> </w:t>
              </w:r>
            </w:ins>
          </w:p>
        </w:tc>
        <w:tc>
          <w:tcPr>
            <w:tcW w:w="1840" w:type="dxa"/>
            <w:tcBorders>
              <w:top w:val="nil"/>
              <w:left w:val="nil"/>
              <w:bottom w:val="single" w:sz="4" w:space="0" w:color="auto"/>
              <w:right w:val="single" w:sz="4" w:space="0" w:color="auto"/>
            </w:tcBorders>
            <w:shd w:val="clear" w:color="000000" w:fill="FFEB9C"/>
            <w:vAlign w:val="center"/>
            <w:hideMark/>
          </w:tcPr>
          <w:p w14:paraId="03326526" w14:textId="77777777" w:rsidR="004754C4" w:rsidRDefault="004754C4">
            <w:pPr>
              <w:jc w:val="center"/>
              <w:rPr>
                <w:ins w:id="1431" w:author="michael marcus" w:date="2024-04-11T13:16:00Z"/>
                <w:rFonts w:ascii="Calibri" w:hAnsi="Calibri" w:cs="Calibri"/>
                <w:color w:val="9C5700"/>
                <w:sz w:val="22"/>
                <w:szCs w:val="22"/>
              </w:rPr>
            </w:pPr>
            <w:ins w:id="1432" w:author="michael marcus" w:date="2024-04-11T13:16:00Z">
              <w:r>
                <w:rPr>
                  <w:rFonts w:ascii="Calibri" w:hAnsi="Calibri" w:cs="Calibri"/>
                  <w:color w:val="9C5700"/>
                  <w:sz w:val="22"/>
                  <w:szCs w:val="22"/>
                </w:rPr>
                <w:t> </w:t>
              </w:r>
            </w:ins>
          </w:p>
        </w:tc>
      </w:tr>
      <w:tr w:rsidR="004754C4" w14:paraId="3B4426E3" w14:textId="77777777" w:rsidTr="004754C4">
        <w:trPr>
          <w:trHeight w:val="600"/>
          <w:ins w:id="1433"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E6AD3E2" w14:textId="77777777" w:rsidR="004754C4" w:rsidRDefault="004754C4">
            <w:pPr>
              <w:rPr>
                <w:ins w:id="1434" w:author="michael marcus" w:date="2024-04-11T13:16:00Z"/>
                <w:rFonts w:ascii="Calibri" w:hAnsi="Calibri" w:cs="Calibri"/>
                <w:color w:val="000000"/>
                <w:sz w:val="20"/>
                <w:szCs w:val="20"/>
              </w:rPr>
            </w:pPr>
            <w:ins w:id="1435" w:author="michael marcus" w:date="2024-04-11T13:16:00Z">
              <w:r>
                <w:rPr>
                  <w:rFonts w:ascii="Calibri" w:hAnsi="Calibri" w:cs="Calibri"/>
                  <w:color w:val="000000"/>
                  <w:sz w:val="20"/>
                  <w:szCs w:val="20"/>
                </w:rPr>
                <w:t xml:space="preserve">Normalized Antenna Gain at Horizontal (Note that the device is ceiling </w:t>
              </w:r>
              <w:proofErr w:type="spellStart"/>
              <w:r>
                <w:rPr>
                  <w:rFonts w:ascii="Calibri" w:hAnsi="Calibri" w:cs="Calibri"/>
                  <w:color w:val="000000"/>
                  <w:sz w:val="20"/>
                  <w:szCs w:val="20"/>
                </w:rPr>
                <w:t>monted</w:t>
              </w:r>
              <w:proofErr w:type="spellEnd"/>
              <w:r>
                <w:rPr>
                  <w:rFonts w:ascii="Calibri" w:hAnsi="Calibri" w:cs="Calibri"/>
                  <w:color w:val="000000"/>
                  <w:sz w:val="20"/>
                  <w:szCs w:val="20"/>
                </w:rPr>
                <w:t xml:space="preserve"> and points downward)</w:t>
              </w:r>
            </w:ins>
          </w:p>
        </w:tc>
        <w:tc>
          <w:tcPr>
            <w:tcW w:w="2000" w:type="dxa"/>
            <w:tcBorders>
              <w:top w:val="nil"/>
              <w:left w:val="nil"/>
              <w:bottom w:val="single" w:sz="4" w:space="0" w:color="auto"/>
              <w:right w:val="single" w:sz="4" w:space="0" w:color="auto"/>
            </w:tcBorders>
            <w:shd w:val="clear" w:color="auto" w:fill="auto"/>
            <w:vAlign w:val="center"/>
            <w:hideMark/>
          </w:tcPr>
          <w:p w14:paraId="234F5161" w14:textId="77777777" w:rsidR="004754C4" w:rsidRDefault="004754C4">
            <w:pPr>
              <w:jc w:val="center"/>
              <w:rPr>
                <w:ins w:id="1436" w:author="michael marcus" w:date="2024-04-11T13:16:00Z"/>
                <w:rFonts w:ascii="Calibri" w:hAnsi="Calibri" w:cs="Calibri"/>
                <w:color w:val="000000"/>
                <w:sz w:val="20"/>
                <w:szCs w:val="20"/>
              </w:rPr>
            </w:pPr>
            <w:ins w:id="1437" w:author="michael marcus" w:date="2024-04-11T13:16:00Z">
              <w:r>
                <w:rPr>
                  <w:rFonts w:ascii="Calibri" w:hAnsi="Calibri" w:cs="Calibri"/>
                  <w:color w:val="000000"/>
                  <w:sz w:val="20"/>
                  <w:szCs w:val="20"/>
                </w:rPr>
                <w:t>-4</w:t>
              </w:r>
            </w:ins>
          </w:p>
        </w:tc>
        <w:tc>
          <w:tcPr>
            <w:tcW w:w="1840" w:type="dxa"/>
            <w:tcBorders>
              <w:top w:val="nil"/>
              <w:left w:val="nil"/>
              <w:bottom w:val="single" w:sz="4" w:space="0" w:color="auto"/>
              <w:right w:val="single" w:sz="4" w:space="0" w:color="auto"/>
            </w:tcBorders>
            <w:shd w:val="clear" w:color="auto" w:fill="auto"/>
            <w:vAlign w:val="center"/>
            <w:hideMark/>
          </w:tcPr>
          <w:p w14:paraId="34F1CCA2" w14:textId="77777777" w:rsidR="004754C4" w:rsidRDefault="004754C4">
            <w:pPr>
              <w:jc w:val="center"/>
              <w:rPr>
                <w:ins w:id="1438" w:author="michael marcus" w:date="2024-04-11T13:16:00Z"/>
                <w:rFonts w:ascii="Calibri" w:hAnsi="Calibri" w:cs="Calibri"/>
                <w:color w:val="000000"/>
                <w:sz w:val="20"/>
                <w:szCs w:val="20"/>
              </w:rPr>
            </w:pPr>
            <w:ins w:id="1439" w:author="michael marcus" w:date="2024-04-11T13:16:00Z">
              <w:r>
                <w:rPr>
                  <w:rFonts w:ascii="Calibri" w:hAnsi="Calibri" w:cs="Calibri"/>
                  <w:color w:val="000000"/>
                  <w:sz w:val="20"/>
                  <w:szCs w:val="20"/>
                </w:rPr>
                <w:t>-4</w:t>
              </w:r>
            </w:ins>
          </w:p>
        </w:tc>
      </w:tr>
      <w:tr w:rsidR="004754C4" w14:paraId="754041D2" w14:textId="77777777" w:rsidTr="004754C4">
        <w:trPr>
          <w:trHeight w:val="300"/>
          <w:ins w:id="1440"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4094A99B" w14:textId="77777777" w:rsidR="004754C4" w:rsidRDefault="004754C4">
            <w:pPr>
              <w:rPr>
                <w:ins w:id="1441" w:author="michael marcus" w:date="2024-04-11T13:16:00Z"/>
                <w:rFonts w:ascii="Calibri" w:hAnsi="Calibri" w:cs="Calibri"/>
                <w:color w:val="000000"/>
                <w:sz w:val="20"/>
                <w:szCs w:val="20"/>
              </w:rPr>
            </w:pPr>
            <w:ins w:id="1442" w:author="michael marcus" w:date="2024-04-11T13:16:00Z">
              <w:r>
                <w:rPr>
                  <w:rFonts w:ascii="Calibri" w:hAnsi="Calibri" w:cs="Calibri"/>
                  <w:color w:val="000000"/>
                  <w:sz w:val="20"/>
                  <w:szCs w:val="20"/>
                </w:rPr>
                <w:t>Free Space Loss (dB)</w:t>
              </w:r>
            </w:ins>
          </w:p>
        </w:tc>
        <w:tc>
          <w:tcPr>
            <w:tcW w:w="2000" w:type="dxa"/>
            <w:tcBorders>
              <w:top w:val="nil"/>
              <w:left w:val="nil"/>
              <w:bottom w:val="single" w:sz="4" w:space="0" w:color="auto"/>
              <w:right w:val="single" w:sz="4" w:space="0" w:color="auto"/>
            </w:tcBorders>
            <w:shd w:val="clear" w:color="auto" w:fill="auto"/>
            <w:vAlign w:val="center"/>
            <w:hideMark/>
          </w:tcPr>
          <w:p w14:paraId="223B82AA" w14:textId="77777777" w:rsidR="004754C4" w:rsidRDefault="004754C4">
            <w:pPr>
              <w:jc w:val="center"/>
              <w:rPr>
                <w:ins w:id="1443" w:author="michael marcus" w:date="2024-04-11T13:16:00Z"/>
                <w:rFonts w:ascii="Calibri" w:hAnsi="Calibri" w:cs="Calibri"/>
                <w:color w:val="000000"/>
                <w:sz w:val="20"/>
                <w:szCs w:val="20"/>
              </w:rPr>
            </w:pPr>
            <w:ins w:id="1444" w:author="michael marcus" w:date="2024-04-11T13:16:00Z">
              <w:r>
                <w:rPr>
                  <w:rFonts w:ascii="Calibri" w:hAnsi="Calibri" w:cs="Calibri"/>
                  <w:color w:val="000000"/>
                  <w:sz w:val="20"/>
                  <w:szCs w:val="20"/>
                </w:rPr>
                <w:t>79.98</w:t>
              </w:r>
            </w:ins>
          </w:p>
        </w:tc>
        <w:tc>
          <w:tcPr>
            <w:tcW w:w="1840" w:type="dxa"/>
            <w:tcBorders>
              <w:top w:val="nil"/>
              <w:left w:val="nil"/>
              <w:bottom w:val="single" w:sz="4" w:space="0" w:color="auto"/>
              <w:right w:val="single" w:sz="4" w:space="0" w:color="auto"/>
            </w:tcBorders>
            <w:shd w:val="clear" w:color="auto" w:fill="auto"/>
            <w:vAlign w:val="center"/>
            <w:hideMark/>
          </w:tcPr>
          <w:p w14:paraId="6010880D" w14:textId="77777777" w:rsidR="004754C4" w:rsidRDefault="004754C4">
            <w:pPr>
              <w:jc w:val="center"/>
              <w:rPr>
                <w:ins w:id="1445" w:author="michael marcus" w:date="2024-04-11T13:16:00Z"/>
                <w:rFonts w:ascii="Calibri" w:hAnsi="Calibri" w:cs="Calibri"/>
                <w:color w:val="000000"/>
                <w:sz w:val="20"/>
                <w:szCs w:val="20"/>
              </w:rPr>
            </w:pPr>
            <w:ins w:id="1446" w:author="michael marcus" w:date="2024-04-11T13:16:00Z">
              <w:r>
                <w:rPr>
                  <w:rFonts w:ascii="Calibri" w:hAnsi="Calibri" w:cs="Calibri"/>
                  <w:color w:val="000000"/>
                  <w:sz w:val="20"/>
                  <w:szCs w:val="20"/>
                </w:rPr>
                <w:t>93.96</w:t>
              </w:r>
            </w:ins>
          </w:p>
        </w:tc>
      </w:tr>
      <w:tr w:rsidR="004754C4" w14:paraId="0C607A77" w14:textId="77777777" w:rsidTr="004754C4">
        <w:trPr>
          <w:trHeight w:val="300"/>
          <w:ins w:id="1447"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D2A1318" w14:textId="77777777" w:rsidR="004754C4" w:rsidRDefault="004754C4">
            <w:pPr>
              <w:rPr>
                <w:ins w:id="1448" w:author="michael marcus" w:date="2024-04-11T13:16:00Z"/>
                <w:rFonts w:ascii="Calibri" w:hAnsi="Calibri" w:cs="Calibri"/>
                <w:color w:val="000000"/>
                <w:sz w:val="20"/>
                <w:szCs w:val="20"/>
              </w:rPr>
            </w:pPr>
            <w:ins w:id="1449" w:author="michael marcus" w:date="2024-04-11T13:16:00Z">
              <w:r>
                <w:rPr>
                  <w:rFonts w:ascii="Calibri" w:hAnsi="Calibri" w:cs="Calibri"/>
                  <w:color w:val="000000"/>
                  <w:sz w:val="20"/>
                  <w:szCs w:val="20"/>
                </w:rPr>
                <w:t>Gaseous Loss (dB)</w:t>
              </w:r>
            </w:ins>
          </w:p>
        </w:tc>
        <w:tc>
          <w:tcPr>
            <w:tcW w:w="2000" w:type="dxa"/>
            <w:tcBorders>
              <w:top w:val="nil"/>
              <w:left w:val="nil"/>
              <w:bottom w:val="single" w:sz="4" w:space="0" w:color="auto"/>
              <w:right w:val="single" w:sz="4" w:space="0" w:color="auto"/>
            </w:tcBorders>
            <w:shd w:val="clear" w:color="auto" w:fill="auto"/>
            <w:vAlign w:val="center"/>
            <w:hideMark/>
          </w:tcPr>
          <w:p w14:paraId="122B58A9" w14:textId="77777777" w:rsidR="004754C4" w:rsidRDefault="004754C4">
            <w:pPr>
              <w:jc w:val="center"/>
              <w:rPr>
                <w:ins w:id="1450" w:author="michael marcus" w:date="2024-04-11T13:16:00Z"/>
                <w:rFonts w:ascii="Calibri" w:hAnsi="Calibri" w:cs="Calibri"/>
                <w:color w:val="000000"/>
                <w:sz w:val="20"/>
                <w:szCs w:val="20"/>
              </w:rPr>
            </w:pPr>
            <w:ins w:id="1451" w:author="michael marcus" w:date="2024-04-11T13:16:00Z">
              <w:r>
                <w:rPr>
                  <w:rFonts w:ascii="Calibri" w:hAnsi="Calibri" w:cs="Calibri"/>
                  <w:color w:val="000000"/>
                  <w:sz w:val="20"/>
                  <w:szCs w:val="20"/>
                </w:rPr>
                <w:t>0.00</w:t>
              </w:r>
            </w:ins>
          </w:p>
        </w:tc>
        <w:tc>
          <w:tcPr>
            <w:tcW w:w="1840" w:type="dxa"/>
            <w:tcBorders>
              <w:top w:val="nil"/>
              <w:left w:val="nil"/>
              <w:bottom w:val="single" w:sz="4" w:space="0" w:color="auto"/>
              <w:right w:val="single" w:sz="4" w:space="0" w:color="auto"/>
            </w:tcBorders>
            <w:shd w:val="clear" w:color="auto" w:fill="auto"/>
            <w:vAlign w:val="center"/>
            <w:hideMark/>
          </w:tcPr>
          <w:p w14:paraId="23F5162D" w14:textId="77777777" w:rsidR="004754C4" w:rsidRDefault="004754C4">
            <w:pPr>
              <w:jc w:val="center"/>
              <w:rPr>
                <w:ins w:id="1452" w:author="michael marcus" w:date="2024-04-11T13:16:00Z"/>
                <w:rFonts w:ascii="Calibri" w:hAnsi="Calibri" w:cs="Calibri"/>
                <w:color w:val="000000"/>
                <w:sz w:val="20"/>
                <w:szCs w:val="20"/>
              </w:rPr>
            </w:pPr>
            <w:ins w:id="1453" w:author="michael marcus" w:date="2024-04-11T13:16:00Z">
              <w:r>
                <w:rPr>
                  <w:rFonts w:ascii="Calibri" w:hAnsi="Calibri" w:cs="Calibri"/>
                  <w:color w:val="000000"/>
                  <w:sz w:val="20"/>
                  <w:szCs w:val="20"/>
                </w:rPr>
                <w:t>0.00</w:t>
              </w:r>
            </w:ins>
          </w:p>
        </w:tc>
      </w:tr>
      <w:tr w:rsidR="004754C4" w14:paraId="6127D54D" w14:textId="77777777" w:rsidTr="004754C4">
        <w:trPr>
          <w:trHeight w:val="300"/>
          <w:ins w:id="1454"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C46F0F5" w14:textId="77777777" w:rsidR="004754C4" w:rsidRDefault="004754C4">
            <w:pPr>
              <w:rPr>
                <w:ins w:id="1455" w:author="michael marcus" w:date="2024-04-11T13:16:00Z"/>
                <w:rFonts w:ascii="Calibri" w:hAnsi="Calibri" w:cs="Calibri"/>
                <w:color w:val="000000"/>
                <w:sz w:val="20"/>
                <w:szCs w:val="20"/>
              </w:rPr>
            </w:pPr>
            <w:ins w:id="1456" w:author="michael marcus" w:date="2024-04-11T13:16:00Z">
              <w:r>
                <w:rPr>
                  <w:rFonts w:ascii="Calibri" w:hAnsi="Calibri" w:cs="Calibri"/>
                  <w:color w:val="000000"/>
                  <w:sz w:val="20"/>
                  <w:szCs w:val="20"/>
                </w:rPr>
                <w:t>Polarization mismatch loss (dB)</w:t>
              </w:r>
            </w:ins>
          </w:p>
        </w:tc>
        <w:tc>
          <w:tcPr>
            <w:tcW w:w="2000" w:type="dxa"/>
            <w:tcBorders>
              <w:top w:val="nil"/>
              <w:left w:val="nil"/>
              <w:bottom w:val="single" w:sz="4" w:space="0" w:color="auto"/>
              <w:right w:val="single" w:sz="4" w:space="0" w:color="auto"/>
            </w:tcBorders>
            <w:shd w:val="clear" w:color="auto" w:fill="auto"/>
            <w:vAlign w:val="center"/>
            <w:hideMark/>
          </w:tcPr>
          <w:p w14:paraId="7896DD03" w14:textId="77777777" w:rsidR="004754C4" w:rsidRDefault="004754C4">
            <w:pPr>
              <w:jc w:val="center"/>
              <w:rPr>
                <w:ins w:id="1457" w:author="michael marcus" w:date="2024-04-11T13:16:00Z"/>
                <w:rFonts w:ascii="Calibri" w:hAnsi="Calibri" w:cs="Calibri"/>
                <w:color w:val="000000"/>
                <w:sz w:val="20"/>
                <w:szCs w:val="20"/>
              </w:rPr>
            </w:pPr>
            <w:ins w:id="1458" w:author="michael marcus" w:date="2024-04-11T13:16:00Z">
              <w:r>
                <w:rPr>
                  <w:rFonts w:ascii="Calibri" w:hAnsi="Calibri" w:cs="Calibri"/>
                  <w:color w:val="000000"/>
                  <w:sz w:val="20"/>
                  <w:szCs w:val="20"/>
                </w:rPr>
                <w:t>3.0</w:t>
              </w:r>
            </w:ins>
          </w:p>
        </w:tc>
        <w:tc>
          <w:tcPr>
            <w:tcW w:w="1840" w:type="dxa"/>
            <w:tcBorders>
              <w:top w:val="nil"/>
              <w:left w:val="nil"/>
              <w:bottom w:val="single" w:sz="4" w:space="0" w:color="auto"/>
              <w:right w:val="single" w:sz="4" w:space="0" w:color="auto"/>
            </w:tcBorders>
            <w:shd w:val="clear" w:color="auto" w:fill="auto"/>
            <w:vAlign w:val="center"/>
            <w:hideMark/>
          </w:tcPr>
          <w:p w14:paraId="4EA9BF97" w14:textId="77777777" w:rsidR="004754C4" w:rsidRDefault="004754C4">
            <w:pPr>
              <w:jc w:val="center"/>
              <w:rPr>
                <w:ins w:id="1459" w:author="michael marcus" w:date="2024-04-11T13:16:00Z"/>
                <w:rFonts w:ascii="Calibri" w:hAnsi="Calibri" w:cs="Calibri"/>
                <w:color w:val="000000"/>
                <w:sz w:val="20"/>
                <w:szCs w:val="20"/>
              </w:rPr>
            </w:pPr>
            <w:ins w:id="1460" w:author="michael marcus" w:date="2024-04-11T13:16:00Z">
              <w:r>
                <w:rPr>
                  <w:rFonts w:ascii="Calibri" w:hAnsi="Calibri" w:cs="Calibri"/>
                  <w:color w:val="000000"/>
                  <w:sz w:val="20"/>
                  <w:szCs w:val="20"/>
                </w:rPr>
                <w:t>3.0</w:t>
              </w:r>
            </w:ins>
          </w:p>
        </w:tc>
      </w:tr>
      <w:tr w:rsidR="004754C4" w14:paraId="54F4B1B1" w14:textId="77777777" w:rsidTr="004754C4">
        <w:trPr>
          <w:trHeight w:val="300"/>
          <w:ins w:id="1461"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502ED5D2" w14:textId="77777777" w:rsidR="004754C4" w:rsidRDefault="004754C4">
            <w:pPr>
              <w:rPr>
                <w:ins w:id="1462" w:author="michael marcus" w:date="2024-04-11T13:16:00Z"/>
                <w:rFonts w:ascii="Calibri" w:hAnsi="Calibri" w:cs="Calibri"/>
                <w:color w:val="000000"/>
                <w:sz w:val="20"/>
                <w:szCs w:val="20"/>
              </w:rPr>
            </w:pPr>
            <w:ins w:id="1463" w:author="michael marcus" w:date="2024-04-11T13:16:00Z">
              <w:r>
                <w:rPr>
                  <w:rFonts w:ascii="Calibri" w:hAnsi="Calibri" w:cs="Calibri"/>
                  <w:color w:val="000000"/>
                  <w:sz w:val="20"/>
                  <w:szCs w:val="20"/>
                </w:rPr>
                <w:t>Clutter loss (P.2108 at 50%) (dB)</w:t>
              </w:r>
            </w:ins>
          </w:p>
        </w:tc>
        <w:tc>
          <w:tcPr>
            <w:tcW w:w="2000" w:type="dxa"/>
            <w:tcBorders>
              <w:top w:val="nil"/>
              <w:left w:val="nil"/>
              <w:bottom w:val="single" w:sz="4" w:space="0" w:color="auto"/>
              <w:right w:val="single" w:sz="4" w:space="0" w:color="auto"/>
            </w:tcBorders>
            <w:shd w:val="clear" w:color="000000" w:fill="E2EFDA"/>
            <w:vAlign w:val="center"/>
            <w:hideMark/>
          </w:tcPr>
          <w:p w14:paraId="2FCDB3E1" w14:textId="77777777" w:rsidR="004754C4" w:rsidRDefault="004754C4">
            <w:pPr>
              <w:jc w:val="center"/>
              <w:rPr>
                <w:ins w:id="1464" w:author="michael marcus" w:date="2024-04-11T13:16:00Z"/>
                <w:rFonts w:ascii="Calibri" w:hAnsi="Calibri" w:cs="Calibri"/>
                <w:i/>
                <w:iCs/>
                <w:color w:val="000000"/>
                <w:sz w:val="20"/>
                <w:szCs w:val="20"/>
              </w:rPr>
            </w:pPr>
            <w:ins w:id="1465" w:author="michael marcus" w:date="2024-04-11T13:16:00Z">
              <w:r>
                <w:rPr>
                  <w:rFonts w:ascii="Calibri" w:hAnsi="Calibri" w:cs="Calibri"/>
                  <w:i/>
                  <w:iCs/>
                  <w:color w:val="000000"/>
                  <w:sz w:val="20"/>
                  <w:szCs w:val="20"/>
                </w:rPr>
                <w:t>0.00</w:t>
              </w:r>
            </w:ins>
          </w:p>
        </w:tc>
        <w:tc>
          <w:tcPr>
            <w:tcW w:w="1840" w:type="dxa"/>
            <w:tcBorders>
              <w:top w:val="nil"/>
              <w:left w:val="nil"/>
              <w:bottom w:val="single" w:sz="4" w:space="0" w:color="auto"/>
              <w:right w:val="single" w:sz="4" w:space="0" w:color="auto"/>
            </w:tcBorders>
            <w:shd w:val="clear" w:color="000000" w:fill="E2EFDA"/>
            <w:vAlign w:val="center"/>
            <w:hideMark/>
          </w:tcPr>
          <w:p w14:paraId="017A895F" w14:textId="77777777" w:rsidR="004754C4" w:rsidRDefault="004754C4">
            <w:pPr>
              <w:jc w:val="center"/>
              <w:rPr>
                <w:ins w:id="1466" w:author="michael marcus" w:date="2024-04-11T13:16:00Z"/>
                <w:rFonts w:ascii="Calibri" w:hAnsi="Calibri" w:cs="Calibri"/>
                <w:i/>
                <w:iCs/>
                <w:color w:val="000000"/>
                <w:sz w:val="20"/>
                <w:szCs w:val="20"/>
              </w:rPr>
            </w:pPr>
            <w:ins w:id="1467" w:author="michael marcus" w:date="2024-04-11T13:16:00Z">
              <w:r>
                <w:rPr>
                  <w:rFonts w:ascii="Calibri" w:hAnsi="Calibri" w:cs="Calibri"/>
                  <w:i/>
                  <w:iCs/>
                  <w:color w:val="000000"/>
                  <w:sz w:val="20"/>
                  <w:szCs w:val="20"/>
                </w:rPr>
                <w:t>6.01</w:t>
              </w:r>
            </w:ins>
          </w:p>
        </w:tc>
      </w:tr>
      <w:tr w:rsidR="004754C4" w14:paraId="0B7E214A" w14:textId="77777777" w:rsidTr="004754C4">
        <w:trPr>
          <w:trHeight w:val="570"/>
          <w:ins w:id="1468" w:author="michael marcus" w:date="2024-04-11T13:16:00Z"/>
        </w:trPr>
        <w:tc>
          <w:tcPr>
            <w:tcW w:w="5960" w:type="dxa"/>
            <w:tcBorders>
              <w:top w:val="nil"/>
              <w:left w:val="single" w:sz="4" w:space="0" w:color="auto"/>
              <w:bottom w:val="single" w:sz="4" w:space="0" w:color="auto"/>
              <w:right w:val="single" w:sz="4" w:space="0" w:color="auto"/>
            </w:tcBorders>
            <w:shd w:val="clear" w:color="000000" w:fill="FFFF00"/>
            <w:vAlign w:val="bottom"/>
            <w:hideMark/>
          </w:tcPr>
          <w:p w14:paraId="4A51A546" w14:textId="77777777" w:rsidR="004754C4" w:rsidRDefault="004754C4">
            <w:pPr>
              <w:rPr>
                <w:ins w:id="1469" w:author="michael marcus" w:date="2024-04-11T13:16:00Z"/>
                <w:rFonts w:ascii="Calibri" w:hAnsi="Calibri" w:cs="Calibri"/>
                <w:color w:val="000000"/>
                <w:sz w:val="20"/>
                <w:szCs w:val="20"/>
              </w:rPr>
            </w:pPr>
            <w:ins w:id="1470" w:author="michael marcus" w:date="2024-04-11T13:16: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noWrap/>
            <w:vAlign w:val="center"/>
            <w:hideMark/>
          </w:tcPr>
          <w:p w14:paraId="393E48CB" w14:textId="77777777" w:rsidR="004754C4" w:rsidRDefault="004754C4">
            <w:pPr>
              <w:jc w:val="center"/>
              <w:rPr>
                <w:ins w:id="1471" w:author="michael marcus" w:date="2024-04-11T13:16:00Z"/>
                <w:rFonts w:ascii="Calibri" w:hAnsi="Calibri" w:cs="Calibri"/>
                <w:i/>
                <w:iCs/>
                <w:color w:val="000000"/>
                <w:sz w:val="22"/>
                <w:szCs w:val="22"/>
              </w:rPr>
            </w:pPr>
            <w:ins w:id="1472" w:author="michael marcus" w:date="2024-04-11T13:16:00Z">
              <w:r>
                <w:rPr>
                  <w:rFonts w:ascii="Calibri" w:hAnsi="Calibri" w:cs="Calibri"/>
                  <w:i/>
                  <w:iCs/>
                  <w:color w:val="000000"/>
                  <w:sz w:val="22"/>
                  <w:szCs w:val="22"/>
                </w:rPr>
                <w:t>19.8</w:t>
              </w:r>
            </w:ins>
          </w:p>
        </w:tc>
        <w:tc>
          <w:tcPr>
            <w:tcW w:w="1840" w:type="dxa"/>
            <w:tcBorders>
              <w:top w:val="nil"/>
              <w:left w:val="nil"/>
              <w:bottom w:val="single" w:sz="4" w:space="0" w:color="auto"/>
              <w:right w:val="single" w:sz="4" w:space="0" w:color="auto"/>
            </w:tcBorders>
            <w:shd w:val="clear" w:color="auto" w:fill="auto"/>
            <w:noWrap/>
            <w:vAlign w:val="center"/>
            <w:hideMark/>
          </w:tcPr>
          <w:p w14:paraId="257B6FD6" w14:textId="77777777" w:rsidR="004754C4" w:rsidRDefault="004754C4">
            <w:pPr>
              <w:jc w:val="center"/>
              <w:rPr>
                <w:ins w:id="1473" w:author="michael marcus" w:date="2024-04-11T13:16:00Z"/>
                <w:rFonts w:ascii="Calibri" w:hAnsi="Calibri" w:cs="Calibri"/>
                <w:i/>
                <w:iCs/>
                <w:color w:val="000000"/>
                <w:sz w:val="22"/>
                <w:szCs w:val="22"/>
              </w:rPr>
            </w:pPr>
            <w:ins w:id="1474" w:author="michael marcus" w:date="2024-04-11T13:16:00Z">
              <w:r>
                <w:rPr>
                  <w:rFonts w:ascii="Calibri" w:hAnsi="Calibri" w:cs="Calibri"/>
                  <w:i/>
                  <w:iCs/>
                  <w:color w:val="000000"/>
                  <w:sz w:val="22"/>
                  <w:szCs w:val="22"/>
                </w:rPr>
                <w:t>19.8</w:t>
              </w:r>
            </w:ins>
          </w:p>
        </w:tc>
      </w:tr>
      <w:tr w:rsidR="004754C4" w14:paraId="430A7387" w14:textId="77777777" w:rsidTr="004754C4">
        <w:trPr>
          <w:trHeight w:val="300"/>
          <w:ins w:id="1475" w:author="michael marcus" w:date="2024-04-11T13:16:00Z"/>
        </w:trPr>
        <w:tc>
          <w:tcPr>
            <w:tcW w:w="5960" w:type="dxa"/>
            <w:tcBorders>
              <w:top w:val="nil"/>
              <w:left w:val="single" w:sz="4" w:space="0" w:color="auto"/>
              <w:bottom w:val="single" w:sz="4" w:space="0" w:color="auto"/>
              <w:right w:val="single" w:sz="4" w:space="0" w:color="auto"/>
            </w:tcBorders>
            <w:shd w:val="clear" w:color="000000" w:fill="FFFFFF"/>
            <w:vAlign w:val="bottom"/>
            <w:hideMark/>
          </w:tcPr>
          <w:p w14:paraId="00CFBE5F" w14:textId="77777777" w:rsidR="004754C4" w:rsidRDefault="004754C4">
            <w:pPr>
              <w:rPr>
                <w:ins w:id="1476" w:author="michael marcus" w:date="2024-04-11T13:16:00Z"/>
                <w:rFonts w:ascii="Calibri" w:hAnsi="Calibri" w:cs="Calibri"/>
                <w:color w:val="000000"/>
                <w:sz w:val="20"/>
                <w:szCs w:val="20"/>
              </w:rPr>
            </w:pPr>
            <w:ins w:id="1477" w:author="michael marcus" w:date="2024-04-11T13:16: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vAlign w:val="center"/>
            <w:hideMark/>
          </w:tcPr>
          <w:p w14:paraId="3CC6F59D" w14:textId="77777777" w:rsidR="004754C4" w:rsidRDefault="004754C4">
            <w:pPr>
              <w:jc w:val="center"/>
              <w:rPr>
                <w:ins w:id="1478" w:author="michael marcus" w:date="2024-04-11T13:16:00Z"/>
                <w:rFonts w:ascii="Calibri" w:hAnsi="Calibri" w:cs="Calibri"/>
                <w:color w:val="000000"/>
                <w:sz w:val="20"/>
                <w:szCs w:val="20"/>
              </w:rPr>
            </w:pPr>
            <w:ins w:id="1479" w:author="michael marcus" w:date="2024-04-11T13:16:00Z">
              <w:r>
                <w:rPr>
                  <w:rFonts w:ascii="Calibri" w:hAnsi="Calibri" w:cs="Calibri"/>
                  <w:color w:val="000000"/>
                  <w:sz w:val="20"/>
                  <w:szCs w:val="20"/>
                </w:rPr>
                <w:t>106.7</w:t>
              </w:r>
            </w:ins>
          </w:p>
        </w:tc>
        <w:tc>
          <w:tcPr>
            <w:tcW w:w="1840" w:type="dxa"/>
            <w:tcBorders>
              <w:top w:val="nil"/>
              <w:left w:val="nil"/>
              <w:bottom w:val="single" w:sz="4" w:space="0" w:color="auto"/>
              <w:right w:val="single" w:sz="4" w:space="0" w:color="auto"/>
            </w:tcBorders>
            <w:shd w:val="clear" w:color="auto" w:fill="auto"/>
            <w:vAlign w:val="center"/>
            <w:hideMark/>
          </w:tcPr>
          <w:p w14:paraId="37C95D3B" w14:textId="77777777" w:rsidR="004754C4" w:rsidRDefault="004754C4">
            <w:pPr>
              <w:jc w:val="center"/>
              <w:rPr>
                <w:ins w:id="1480" w:author="michael marcus" w:date="2024-04-11T13:16:00Z"/>
                <w:rFonts w:ascii="Calibri" w:hAnsi="Calibri" w:cs="Calibri"/>
                <w:color w:val="000000"/>
                <w:sz w:val="20"/>
                <w:szCs w:val="20"/>
              </w:rPr>
            </w:pPr>
            <w:ins w:id="1481" w:author="michael marcus" w:date="2024-04-11T13:16:00Z">
              <w:r>
                <w:rPr>
                  <w:rFonts w:ascii="Calibri" w:hAnsi="Calibri" w:cs="Calibri"/>
                  <w:color w:val="000000"/>
                  <w:sz w:val="20"/>
                  <w:szCs w:val="20"/>
                </w:rPr>
                <w:t>126.7</w:t>
              </w:r>
            </w:ins>
          </w:p>
        </w:tc>
      </w:tr>
      <w:tr w:rsidR="004754C4" w14:paraId="3A48ABA2" w14:textId="77777777" w:rsidTr="004754C4">
        <w:trPr>
          <w:trHeight w:val="320"/>
          <w:ins w:id="1482" w:author="michael marcus" w:date="2024-04-11T13:16:00Z"/>
        </w:trPr>
        <w:tc>
          <w:tcPr>
            <w:tcW w:w="5960" w:type="dxa"/>
            <w:tcBorders>
              <w:top w:val="nil"/>
              <w:left w:val="single" w:sz="4" w:space="0" w:color="auto"/>
              <w:bottom w:val="single" w:sz="4" w:space="0" w:color="auto"/>
              <w:right w:val="nil"/>
            </w:tcBorders>
            <w:shd w:val="clear" w:color="000000" w:fill="FFEB9C"/>
            <w:vAlign w:val="bottom"/>
            <w:hideMark/>
          </w:tcPr>
          <w:p w14:paraId="02FEECBF" w14:textId="77777777" w:rsidR="004754C4" w:rsidRDefault="004754C4">
            <w:pPr>
              <w:jc w:val="center"/>
              <w:rPr>
                <w:ins w:id="1483" w:author="michael marcus" w:date="2024-04-11T13:16:00Z"/>
                <w:rFonts w:ascii="Calibri" w:hAnsi="Calibri" w:cs="Calibri"/>
                <w:b/>
                <w:bCs/>
                <w:color w:val="9C5700"/>
                <w:sz w:val="22"/>
                <w:szCs w:val="22"/>
              </w:rPr>
            </w:pPr>
            <w:ins w:id="1484" w:author="michael marcus" w:date="2024-04-11T13:16:00Z">
              <w:r>
                <w:rPr>
                  <w:rFonts w:ascii="Calibri" w:hAnsi="Calibri" w:cs="Calibri"/>
                  <w:b/>
                  <w:bCs/>
                  <w:color w:val="9C5700"/>
                  <w:sz w:val="22"/>
                  <w:szCs w:val="22"/>
                </w:rPr>
                <w:t>Calculations</w:t>
              </w:r>
            </w:ins>
          </w:p>
        </w:tc>
        <w:tc>
          <w:tcPr>
            <w:tcW w:w="2000" w:type="dxa"/>
            <w:tcBorders>
              <w:top w:val="nil"/>
              <w:left w:val="nil"/>
              <w:bottom w:val="single" w:sz="4" w:space="0" w:color="auto"/>
              <w:right w:val="single" w:sz="4" w:space="0" w:color="auto"/>
            </w:tcBorders>
            <w:shd w:val="clear" w:color="000000" w:fill="FFEB9C"/>
            <w:vAlign w:val="center"/>
            <w:hideMark/>
          </w:tcPr>
          <w:p w14:paraId="08CD01AE" w14:textId="77777777" w:rsidR="004754C4" w:rsidRDefault="004754C4">
            <w:pPr>
              <w:jc w:val="center"/>
              <w:rPr>
                <w:ins w:id="1485" w:author="michael marcus" w:date="2024-04-11T13:16:00Z"/>
                <w:rFonts w:ascii="Calibri" w:hAnsi="Calibri" w:cs="Calibri"/>
                <w:color w:val="9C5700"/>
                <w:sz w:val="22"/>
                <w:szCs w:val="22"/>
              </w:rPr>
            </w:pPr>
            <w:ins w:id="1486" w:author="michael marcus" w:date="2024-04-11T13:16:00Z">
              <w:r>
                <w:rPr>
                  <w:rFonts w:ascii="Calibri" w:hAnsi="Calibri" w:cs="Calibri"/>
                  <w:color w:val="9C5700"/>
                  <w:sz w:val="22"/>
                  <w:szCs w:val="22"/>
                </w:rPr>
                <w:t> </w:t>
              </w:r>
            </w:ins>
          </w:p>
        </w:tc>
        <w:tc>
          <w:tcPr>
            <w:tcW w:w="1840" w:type="dxa"/>
            <w:tcBorders>
              <w:top w:val="nil"/>
              <w:left w:val="nil"/>
              <w:bottom w:val="single" w:sz="4" w:space="0" w:color="auto"/>
              <w:right w:val="single" w:sz="4" w:space="0" w:color="auto"/>
            </w:tcBorders>
            <w:shd w:val="clear" w:color="000000" w:fill="FFEB9C"/>
            <w:vAlign w:val="center"/>
            <w:hideMark/>
          </w:tcPr>
          <w:p w14:paraId="3BC61CB9" w14:textId="77777777" w:rsidR="004754C4" w:rsidRDefault="004754C4">
            <w:pPr>
              <w:jc w:val="center"/>
              <w:rPr>
                <w:ins w:id="1487" w:author="michael marcus" w:date="2024-04-11T13:16:00Z"/>
                <w:rFonts w:ascii="Calibri" w:hAnsi="Calibri" w:cs="Calibri"/>
                <w:color w:val="9C5700"/>
                <w:sz w:val="22"/>
                <w:szCs w:val="22"/>
              </w:rPr>
            </w:pPr>
            <w:ins w:id="1488" w:author="michael marcus" w:date="2024-04-11T13:16:00Z">
              <w:r>
                <w:rPr>
                  <w:rFonts w:ascii="Calibri" w:hAnsi="Calibri" w:cs="Calibri"/>
                  <w:color w:val="9C5700"/>
                  <w:sz w:val="22"/>
                  <w:szCs w:val="22"/>
                </w:rPr>
                <w:t> </w:t>
              </w:r>
            </w:ins>
          </w:p>
        </w:tc>
      </w:tr>
      <w:tr w:rsidR="004754C4" w14:paraId="7B4B7E00" w14:textId="77777777" w:rsidTr="004754C4">
        <w:trPr>
          <w:trHeight w:val="600"/>
          <w:ins w:id="1489"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0ED2685" w14:textId="77777777" w:rsidR="004754C4" w:rsidRDefault="004754C4">
            <w:pPr>
              <w:rPr>
                <w:ins w:id="1490" w:author="michael marcus" w:date="2024-04-11T13:16:00Z"/>
                <w:rFonts w:ascii="Calibri" w:hAnsi="Calibri" w:cs="Calibri"/>
                <w:color w:val="000000"/>
                <w:sz w:val="20"/>
                <w:szCs w:val="20"/>
              </w:rPr>
            </w:pPr>
            <w:ins w:id="1491" w:author="michael marcus" w:date="2024-04-11T13:16:00Z">
              <w:r>
                <w:rPr>
                  <w:rFonts w:ascii="Calibri" w:hAnsi="Calibri" w:cs="Calibri"/>
                  <w:color w:val="000000"/>
                  <w:sz w:val="20"/>
                  <w:szCs w:val="20"/>
                </w:rPr>
                <w:t xml:space="preserve">Single Interferer level at IMT BS Antenna dB(W/MHz) for </w:t>
              </w:r>
              <w:r>
                <w:rPr>
                  <w:rFonts w:ascii="Calibri" w:hAnsi="Calibri" w:cs="Calibri"/>
                  <w:color w:val="FF0000"/>
                  <w:sz w:val="20"/>
                  <w:szCs w:val="20"/>
                </w:rPr>
                <w:t>Traditional Buildings</w:t>
              </w:r>
            </w:ins>
          </w:p>
        </w:tc>
        <w:tc>
          <w:tcPr>
            <w:tcW w:w="2000" w:type="dxa"/>
            <w:tcBorders>
              <w:top w:val="nil"/>
              <w:left w:val="nil"/>
              <w:bottom w:val="single" w:sz="4" w:space="0" w:color="auto"/>
              <w:right w:val="single" w:sz="4" w:space="0" w:color="auto"/>
            </w:tcBorders>
            <w:shd w:val="clear" w:color="auto" w:fill="auto"/>
            <w:vAlign w:val="center"/>
            <w:hideMark/>
          </w:tcPr>
          <w:p w14:paraId="74EB666C" w14:textId="77777777" w:rsidR="004754C4" w:rsidRDefault="004754C4">
            <w:pPr>
              <w:jc w:val="center"/>
              <w:rPr>
                <w:ins w:id="1492" w:author="michael marcus" w:date="2024-04-11T13:16:00Z"/>
                <w:rFonts w:ascii="Calibri" w:hAnsi="Calibri" w:cs="Calibri"/>
                <w:color w:val="000000"/>
                <w:sz w:val="20"/>
                <w:szCs w:val="20"/>
              </w:rPr>
            </w:pPr>
            <w:ins w:id="1493" w:author="michael marcus" w:date="2024-04-11T13:16:00Z">
              <w:r>
                <w:rPr>
                  <w:rFonts w:ascii="Calibri" w:hAnsi="Calibri" w:cs="Calibri"/>
                  <w:color w:val="000000"/>
                  <w:sz w:val="20"/>
                  <w:szCs w:val="20"/>
                </w:rPr>
                <w:t>-164.0</w:t>
              </w:r>
            </w:ins>
          </w:p>
        </w:tc>
        <w:tc>
          <w:tcPr>
            <w:tcW w:w="1840" w:type="dxa"/>
            <w:tcBorders>
              <w:top w:val="nil"/>
              <w:left w:val="nil"/>
              <w:bottom w:val="single" w:sz="4" w:space="0" w:color="auto"/>
              <w:right w:val="single" w:sz="4" w:space="0" w:color="auto"/>
            </w:tcBorders>
            <w:shd w:val="clear" w:color="auto" w:fill="auto"/>
            <w:vAlign w:val="center"/>
            <w:hideMark/>
          </w:tcPr>
          <w:p w14:paraId="05C54096" w14:textId="77777777" w:rsidR="004754C4" w:rsidRDefault="004754C4">
            <w:pPr>
              <w:jc w:val="center"/>
              <w:rPr>
                <w:ins w:id="1494" w:author="michael marcus" w:date="2024-04-11T13:16:00Z"/>
                <w:rFonts w:ascii="Calibri" w:hAnsi="Calibri" w:cs="Calibri"/>
                <w:color w:val="000000"/>
                <w:sz w:val="20"/>
                <w:szCs w:val="20"/>
              </w:rPr>
            </w:pPr>
            <w:ins w:id="1495" w:author="michael marcus" w:date="2024-04-11T13:16:00Z">
              <w:r>
                <w:rPr>
                  <w:rFonts w:ascii="Calibri" w:hAnsi="Calibri" w:cs="Calibri"/>
                  <w:color w:val="000000"/>
                  <w:sz w:val="20"/>
                  <w:szCs w:val="20"/>
                </w:rPr>
                <w:t>-184.0</w:t>
              </w:r>
            </w:ins>
          </w:p>
        </w:tc>
      </w:tr>
      <w:tr w:rsidR="004754C4" w14:paraId="279BE722" w14:textId="77777777" w:rsidTr="004754C4">
        <w:trPr>
          <w:trHeight w:val="300"/>
          <w:ins w:id="1496"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A2DB918" w14:textId="77777777" w:rsidR="004754C4" w:rsidRDefault="004754C4">
            <w:pPr>
              <w:rPr>
                <w:ins w:id="1497" w:author="michael marcus" w:date="2024-04-11T13:16:00Z"/>
                <w:rFonts w:ascii="Calibri" w:hAnsi="Calibri" w:cs="Calibri"/>
                <w:color w:val="000000"/>
                <w:sz w:val="20"/>
                <w:szCs w:val="20"/>
              </w:rPr>
            </w:pPr>
            <w:ins w:id="1498" w:author="michael marcus" w:date="2024-04-11T13:16:00Z">
              <w:r>
                <w:rPr>
                  <w:rFonts w:ascii="Calibri" w:hAnsi="Calibri" w:cs="Calibri"/>
                  <w:color w:val="000000"/>
                  <w:sz w:val="20"/>
                  <w:szCs w:val="20"/>
                </w:rPr>
                <w:t xml:space="preserve">Margin for </w:t>
              </w:r>
              <w:r>
                <w:rPr>
                  <w:rFonts w:ascii="Calibri" w:hAnsi="Calibri" w:cs="Calibri"/>
                  <w:color w:val="FF0000"/>
                  <w:sz w:val="20"/>
                  <w:szCs w:val="20"/>
                </w:rPr>
                <w:t xml:space="preserve">Traditional </w:t>
              </w:r>
              <w:proofErr w:type="spellStart"/>
              <w:r>
                <w:rPr>
                  <w:rFonts w:ascii="Calibri" w:hAnsi="Calibri" w:cs="Calibri"/>
                  <w:color w:val="FF0000"/>
                  <w:sz w:val="20"/>
                  <w:szCs w:val="20"/>
                </w:rPr>
                <w:t>Bldgs</w:t>
              </w:r>
              <w:proofErr w:type="spellEnd"/>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vAlign w:val="center"/>
            <w:hideMark/>
          </w:tcPr>
          <w:p w14:paraId="67228131" w14:textId="77777777" w:rsidR="004754C4" w:rsidRDefault="004754C4">
            <w:pPr>
              <w:jc w:val="center"/>
              <w:rPr>
                <w:ins w:id="1499" w:author="michael marcus" w:date="2024-04-11T13:16:00Z"/>
                <w:rFonts w:ascii="Calibri" w:hAnsi="Calibri" w:cs="Calibri"/>
                <w:color w:val="000000"/>
                <w:sz w:val="20"/>
                <w:szCs w:val="20"/>
              </w:rPr>
            </w:pPr>
            <w:ins w:id="1500" w:author="michael marcus" w:date="2024-04-11T13:16:00Z">
              <w:r>
                <w:rPr>
                  <w:rFonts w:ascii="Calibri" w:hAnsi="Calibri" w:cs="Calibri"/>
                  <w:color w:val="000000"/>
                  <w:sz w:val="20"/>
                  <w:szCs w:val="20"/>
                </w:rPr>
                <w:t>31.0</w:t>
              </w:r>
            </w:ins>
          </w:p>
        </w:tc>
        <w:tc>
          <w:tcPr>
            <w:tcW w:w="1840" w:type="dxa"/>
            <w:tcBorders>
              <w:top w:val="nil"/>
              <w:left w:val="nil"/>
              <w:bottom w:val="single" w:sz="4" w:space="0" w:color="auto"/>
              <w:right w:val="single" w:sz="4" w:space="0" w:color="auto"/>
            </w:tcBorders>
            <w:shd w:val="clear" w:color="auto" w:fill="auto"/>
            <w:vAlign w:val="center"/>
            <w:hideMark/>
          </w:tcPr>
          <w:p w14:paraId="31C32CD6" w14:textId="77777777" w:rsidR="004754C4" w:rsidRDefault="004754C4">
            <w:pPr>
              <w:jc w:val="center"/>
              <w:rPr>
                <w:ins w:id="1501" w:author="michael marcus" w:date="2024-04-11T13:16:00Z"/>
                <w:rFonts w:ascii="Calibri" w:hAnsi="Calibri" w:cs="Calibri"/>
                <w:color w:val="000000"/>
                <w:sz w:val="20"/>
                <w:szCs w:val="20"/>
              </w:rPr>
            </w:pPr>
            <w:ins w:id="1502" w:author="michael marcus" w:date="2024-04-11T13:16:00Z">
              <w:r>
                <w:rPr>
                  <w:rFonts w:ascii="Calibri" w:hAnsi="Calibri" w:cs="Calibri"/>
                  <w:color w:val="000000"/>
                  <w:sz w:val="20"/>
                  <w:szCs w:val="20"/>
                </w:rPr>
                <w:t>51.0</w:t>
              </w:r>
            </w:ins>
          </w:p>
        </w:tc>
      </w:tr>
      <w:tr w:rsidR="004754C4" w14:paraId="3E244621" w14:textId="77777777" w:rsidTr="004754C4">
        <w:trPr>
          <w:trHeight w:val="600"/>
          <w:ins w:id="1503"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22FED194" w14:textId="77777777" w:rsidR="004754C4" w:rsidRDefault="004754C4">
            <w:pPr>
              <w:rPr>
                <w:ins w:id="1504" w:author="michael marcus" w:date="2024-04-11T13:16:00Z"/>
                <w:rFonts w:ascii="Calibri" w:hAnsi="Calibri" w:cs="Calibri"/>
                <w:b/>
                <w:bCs/>
                <w:color w:val="000000"/>
                <w:sz w:val="20"/>
                <w:szCs w:val="20"/>
              </w:rPr>
            </w:pPr>
            <w:ins w:id="1505" w:author="michael marcus" w:date="2024-04-11T13:16:00Z">
              <w:r>
                <w:rPr>
                  <w:rFonts w:ascii="Calibri" w:hAnsi="Calibri" w:cs="Calibri"/>
                  <w:b/>
                  <w:bCs/>
                  <w:color w:val="000000"/>
                  <w:sz w:val="20"/>
                  <w:szCs w:val="20"/>
                </w:rPr>
                <w:t xml:space="preserve">Number of Devices for </w:t>
              </w:r>
              <w:r>
                <w:rPr>
                  <w:rFonts w:ascii="Calibri" w:hAnsi="Calibri" w:cs="Calibri"/>
                  <w:b/>
                  <w:bCs/>
                  <w:color w:val="FF0000"/>
                  <w:sz w:val="20"/>
                  <w:szCs w:val="20"/>
                </w:rPr>
                <w:t xml:space="preserve">Traditional </w:t>
              </w:r>
              <w:proofErr w:type="spellStart"/>
              <w:r>
                <w:rPr>
                  <w:rFonts w:ascii="Calibri" w:hAnsi="Calibri" w:cs="Calibri"/>
                  <w:b/>
                  <w:bCs/>
                  <w:color w:val="FF0000"/>
                  <w:sz w:val="20"/>
                  <w:szCs w:val="20"/>
                </w:rPr>
                <w:t>Bldgs</w:t>
              </w:r>
              <w:proofErr w:type="spellEnd"/>
              <w:r>
                <w:rPr>
                  <w:rFonts w:ascii="Calibri" w:hAnsi="Calibri" w:cs="Calibri"/>
                  <w:b/>
                  <w:bCs/>
                  <w:color w:val="000000"/>
                  <w:sz w:val="20"/>
                  <w:szCs w:val="20"/>
                </w:rPr>
                <w:t xml:space="preserve"> (dB) BEFORE exceeding IMT BS protection criteria</w:t>
              </w:r>
            </w:ins>
          </w:p>
        </w:tc>
        <w:tc>
          <w:tcPr>
            <w:tcW w:w="2000" w:type="dxa"/>
            <w:tcBorders>
              <w:top w:val="nil"/>
              <w:left w:val="nil"/>
              <w:bottom w:val="single" w:sz="4" w:space="0" w:color="auto"/>
              <w:right w:val="single" w:sz="4" w:space="0" w:color="auto"/>
            </w:tcBorders>
            <w:shd w:val="clear" w:color="auto" w:fill="auto"/>
            <w:vAlign w:val="center"/>
            <w:hideMark/>
          </w:tcPr>
          <w:p w14:paraId="24BAE685" w14:textId="77777777" w:rsidR="004754C4" w:rsidRDefault="004754C4">
            <w:pPr>
              <w:jc w:val="center"/>
              <w:rPr>
                <w:ins w:id="1506" w:author="michael marcus" w:date="2024-04-11T13:16:00Z"/>
                <w:rFonts w:ascii="Calibri" w:hAnsi="Calibri" w:cs="Calibri"/>
                <w:b/>
                <w:bCs/>
                <w:color w:val="000000"/>
                <w:sz w:val="20"/>
                <w:szCs w:val="20"/>
              </w:rPr>
            </w:pPr>
            <w:ins w:id="1507" w:author="michael marcus" w:date="2024-04-11T13:16:00Z">
              <w:r>
                <w:rPr>
                  <w:rFonts w:ascii="Calibri" w:hAnsi="Calibri" w:cs="Calibri"/>
                  <w:b/>
                  <w:bCs/>
                  <w:color w:val="000000"/>
                  <w:sz w:val="20"/>
                  <w:szCs w:val="20"/>
                </w:rPr>
                <w:t xml:space="preserve">                                   1,262 </w:t>
              </w:r>
            </w:ins>
          </w:p>
        </w:tc>
        <w:tc>
          <w:tcPr>
            <w:tcW w:w="1840" w:type="dxa"/>
            <w:tcBorders>
              <w:top w:val="nil"/>
              <w:left w:val="nil"/>
              <w:bottom w:val="single" w:sz="4" w:space="0" w:color="auto"/>
              <w:right w:val="single" w:sz="4" w:space="0" w:color="auto"/>
            </w:tcBorders>
            <w:shd w:val="clear" w:color="auto" w:fill="auto"/>
            <w:vAlign w:val="center"/>
            <w:hideMark/>
          </w:tcPr>
          <w:p w14:paraId="312A484C" w14:textId="77777777" w:rsidR="004754C4" w:rsidRDefault="004754C4">
            <w:pPr>
              <w:jc w:val="center"/>
              <w:rPr>
                <w:ins w:id="1508" w:author="michael marcus" w:date="2024-04-11T13:16:00Z"/>
                <w:rFonts w:ascii="Calibri" w:hAnsi="Calibri" w:cs="Calibri"/>
                <w:b/>
                <w:bCs/>
                <w:color w:val="000000"/>
                <w:sz w:val="20"/>
                <w:szCs w:val="20"/>
              </w:rPr>
            </w:pPr>
            <w:ins w:id="1509" w:author="michael marcus" w:date="2024-04-11T13:16:00Z">
              <w:r>
                <w:rPr>
                  <w:rFonts w:ascii="Calibri" w:hAnsi="Calibri" w:cs="Calibri"/>
                  <w:b/>
                  <w:bCs/>
                  <w:color w:val="000000"/>
                  <w:sz w:val="20"/>
                  <w:szCs w:val="20"/>
                </w:rPr>
                <w:t xml:space="preserve">                          125,912 </w:t>
              </w:r>
            </w:ins>
          </w:p>
        </w:tc>
      </w:tr>
    </w:tbl>
    <w:p w14:paraId="015C8F87" w14:textId="77777777" w:rsidR="004754C4" w:rsidRPr="004754C4" w:rsidRDefault="004754C4">
      <w:pPr>
        <w:pStyle w:val="Tabletext"/>
        <w:rPr>
          <w:ins w:id="1510" w:author="michael marcus" w:date="2024-04-11T13:16:00Z"/>
        </w:rPr>
        <w:pPrChange w:id="1511" w:author="michael marcus" w:date="2024-04-11T13:16:00Z">
          <w:pPr>
            <w:pStyle w:val="Tabletitle"/>
          </w:pPr>
        </w:pPrChange>
      </w:pPr>
    </w:p>
    <w:p w14:paraId="7FCA20A8" w14:textId="77777777" w:rsidR="004754C4" w:rsidRPr="00170167" w:rsidRDefault="004754C4" w:rsidP="00CE3D3D">
      <w:pPr>
        <w:rPr>
          <w:ins w:id="1512" w:author="michael marcus" w:date="2024-04-02T10:05:00Z"/>
        </w:rPr>
      </w:pPr>
    </w:p>
    <w:p w14:paraId="26C0F1CE" w14:textId="77777777" w:rsidR="00CE3D3D" w:rsidRPr="006C5573" w:rsidRDefault="00CE3D3D" w:rsidP="000D43EF"/>
    <w:p w14:paraId="2ABA2A92" w14:textId="77777777" w:rsidR="000D43EF" w:rsidRPr="006C5573" w:rsidRDefault="000D43EF" w:rsidP="000D43EF">
      <w:pPr>
        <w:pStyle w:val="Rectitle"/>
      </w:pPr>
      <w:r w:rsidRPr="0019769E">
        <w:t>References</w:t>
      </w:r>
    </w:p>
    <w:p w14:paraId="42FFF862" w14:textId="77777777" w:rsidR="000D43EF" w:rsidRDefault="000D43EF" w:rsidP="000D43EF">
      <w:pPr>
        <w:pStyle w:val="Reftext"/>
        <w:keepNext/>
        <w:keepLines/>
      </w:pPr>
    </w:p>
    <w:p w14:paraId="70E89D2B" w14:textId="77777777" w:rsidR="000D43EF" w:rsidRPr="006C5573" w:rsidRDefault="000D43EF" w:rsidP="000D43EF">
      <w:pPr>
        <w:pStyle w:val="Reftext"/>
      </w:pPr>
      <w:r w:rsidRPr="006C5573">
        <w:t>[1]</w:t>
      </w:r>
      <w:r w:rsidRPr="006C5573">
        <w:tab/>
        <w:t>Recommendation ITU-R P.452-17</w:t>
      </w:r>
      <w:r>
        <w:t xml:space="preserve">, </w:t>
      </w:r>
      <w:r w:rsidRPr="009E2589">
        <w:rPr>
          <w:i/>
          <w:iCs/>
        </w:rPr>
        <w:t>Prediction procedure for the evaluation of microwave interference between stations on the surface of the Earth at Frequencies above 0.7</w:t>
      </w:r>
      <w:r w:rsidRPr="006C5573">
        <w:t xml:space="preserve"> (2021)</w:t>
      </w:r>
    </w:p>
    <w:p w14:paraId="26E26519" w14:textId="77777777" w:rsidR="000D43EF" w:rsidRDefault="000D43EF" w:rsidP="000D43EF">
      <w:pPr>
        <w:pStyle w:val="Reftext"/>
      </w:pPr>
      <w:r w:rsidRPr="006C5573">
        <w:t>[</w:t>
      </w:r>
      <w:r>
        <w:t>2</w:t>
      </w:r>
      <w:r w:rsidRPr="006C5573">
        <w:t>]</w:t>
      </w:r>
      <w:r w:rsidRPr="006C5573">
        <w:tab/>
        <w:t xml:space="preserve">Recommendation ITU-R P.525-4, </w:t>
      </w:r>
      <w:r w:rsidRPr="005A2AFC">
        <w:rPr>
          <w:i/>
          <w:iCs/>
        </w:rPr>
        <w:t>Calculation of free-space attenuation</w:t>
      </w:r>
      <w:r w:rsidRPr="006C5573">
        <w:t xml:space="preserve"> (1978-1982-1994-2016-2019)</w:t>
      </w:r>
    </w:p>
    <w:p w14:paraId="564D27E7" w14:textId="77777777" w:rsidR="000D43EF" w:rsidRDefault="000D43EF" w:rsidP="000D43EF">
      <w:pPr>
        <w:pStyle w:val="Reftext"/>
      </w:pPr>
      <w:r w:rsidRPr="006C5573">
        <w:t>[</w:t>
      </w:r>
      <w:r>
        <w:t>3</w:t>
      </w:r>
      <w:r w:rsidRPr="006C5573">
        <w:t>]</w:t>
      </w:r>
      <w:r w:rsidRPr="006C5573">
        <w:tab/>
        <w:t xml:space="preserve">Recommendation ITU-R P.676-12, </w:t>
      </w:r>
      <w:r w:rsidRPr="005A2AFC">
        <w:rPr>
          <w:i/>
          <w:iCs/>
        </w:rPr>
        <w:t>Attenuation by atmospheric gases and related effects</w:t>
      </w:r>
      <w:r w:rsidRPr="006C5573">
        <w:t xml:space="preserve"> (Question ITU-R 201/3) (1990-1992-1995-1997-1999-2001-2005-2007-2009-2012-2013-2016-2019)</w:t>
      </w:r>
    </w:p>
    <w:p w14:paraId="6900AF1E" w14:textId="77777777" w:rsidR="000D43EF" w:rsidRPr="006C5573" w:rsidRDefault="000D43EF" w:rsidP="000D43EF">
      <w:pPr>
        <w:pStyle w:val="Reftext"/>
      </w:pPr>
      <w:r w:rsidRPr="006C5573">
        <w:t>[</w:t>
      </w:r>
      <w:r>
        <w:t>4</w:t>
      </w:r>
      <w:r w:rsidRPr="006C5573">
        <w:t>]</w:t>
      </w:r>
      <w:r w:rsidRPr="006C5573">
        <w:tab/>
        <w:t>Recommendation ITU-R P.2108-1</w:t>
      </w:r>
      <w:r>
        <w:t>,</w:t>
      </w:r>
      <w:r w:rsidRPr="006C5573">
        <w:t xml:space="preserve"> </w:t>
      </w:r>
      <w:r w:rsidRPr="005A2AFC">
        <w:rPr>
          <w:i/>
          <w:iCs/>
        </w:rPr>
        <w:t>Prediction of clutter loss</w:t>
      </w:r>
      <w:r w:rsidRPr="006C5573">
        <w:t xml:space="preserve"> (2017-2021)</w:t>
      </w:r>
    </w:p>
    <w:p w14:paraId="5A4B08CF" w14:textId="77777777" w:rsidR="000D43EF" w:rsidRPr="006C5573" w:rsidRDefault="000D43EF" w:rsidP="000D43EF">
      <w:pPr>
        <w:pStyle w:val="Reftext"/>
      </w:pPr>
      <w:r w:rsidRPr="006C5573">
        <w:t>[</w:t>
      </w:r>
      <w:r>
        <w:t>5</w:t>
      </w:r>
      <w:r w:rsidRPr="006C5573">
        <w:t>]</w:t>
      </w:r>
      <w:r w:rsidRPr="006C5573">
        <w:tab/>
        <w:t>Recommendation ITU-R P.2109-1</w:t>
      </w:r>
      <w:r>
        <w:t>,</w:t>
      </w:r>
      <w:r w:rsidRPr="006C5573">
        <w:t xml:space="preserve"> </w:t>
      </w:r>
      <w:r w:rsidRPr="005A2AFC">
        <w:rPr>
          <w:i/>
          <w:iCs/>
        </w:rPr>
        <w:t>Prediction of building entry loss</w:t>
      </w:r>
      <w:r w:rsidRPr="006C5573">
        <w:t xml:space="preserve"> (2017-2019)</w:t>
      </w:r>
    </w:p>
    <w:p w14:paraId="0B9DD128" w14:textId="77777777" w:rsidR="000D43EF" w:rsidRPr="006C5573" w:rsidRDefault="000D43EF" w:rsidP="000D43EF">
      <w:pPr>
        <w:pStyle w:val="Reftext"/>
      </w:pPr>
      <w:r w:rsidRPr="006C5573">
        <w:t>[</w:t>
      </w:r>
      <w:r>
        <w:t>6</w:t>
      </w:r>
      <w:r w:rsidRPr="006C5573">
        <w:t>]</w:t>
      </w:r>
      <w:r w:rsidRPr="006C5573">
        <w:tab/>
        <w:t>Recommendation ITU-R RA.769</w:t>
      </w:r>
      <w:r>
        <w:t>,</w:t>
      </w:r>
      <w:r w:rsidRPr="006C5573">
        <w:t xml:space="preserve"> </w:t>
      </w:r>
      <w:r w:rsidRPr="005A2AFC">
        <w:rPr>
          <w:i/>
          <w:iCs/>
        </w:rPr>
        <w:t>Protection Criteria used for Radioastronomical Measurements</w:t>
      </w:r>
    </w:p>
    <w:p w14:paraId="406DAAD9" w14:textId="77777777" w:rsidR="000D43EF" w:rsidRPr="006C5573" w:rsidRDefault="000D43EF" w:rsidP="000D43EF">
      <w:pPr>
        <w:pStyle w:val="Reftext"/>
      </w:pPr>
      <w:r w:rsidRPr="006C5573">
        <w:t>[</w:t>
      </w:r>
      <w:r>
        <w:t>7</w:t>
      </w:r>
      <w:r w:rsidRPr="006C5573">
        <w:t>]</w:t>
      </w:r>
      <w:r w:rsidRPr="006C5573">
        <w:tab/>
        <w:t>Recommendation ITU-R RA.1513-2</w:t>
      </w:r>
      <w:r>
        <w:t>,</w:t>
      </w:r>
      <w:bookmarkStart w:id="1513" w:name="Pre_title"/>
      <w:r w:rsidRPr="006C5573">
        <w:t xml:space="preserve"> </w:t>
      </w:r>
      <w:r w:rsidRPr="009E2589">
        <w:rPr>
          <w:i/>
          <w:iCs/>
        </w:rPr>
        <w:t>Levels of data loss to radio astronomy observations and percentage-of-time criteria resulting from degradation by interference for frequency bands allocated to the radio astronomy on a primary basis</w:t>
      </w:r>
      <w:bookmarkEnd w:id="1513"/>
      <w:r w:rsidRPr="006C5573">
        <w:t xml:space="preserve"> (2015)</w:t>
      </w:r>
    </w:p>
    <w:p w14:paraId="4A400CF7" w14:textId="77777777" w:rsidR="000D43EF" w:rsidRPr="006C5573" w:rsidRDefault="000D43EF" w:rsidP="000D43EF">
      <w:pPr>
        <w:pStyle w:val="Reftext"/>
      </w:pPr>
      <w:r w:rsidRPr="006C5573">
        <w:t>[</w:t>
      </w:r>
      <w:r>
        <w:t>8</w:t>
      </w:r>
      <w:r w:rsidRPr="006C5573">
        <w:t>]</w:t>
      </w:r>
      <w:r w:rsidRPr="006C5573">
        <w:tab/>
        <w:t xml:space="preserve">Recommendation ITU-R RS.1861-1, </w:t>
      </w:r>
      <w:r w:rsidRPr="005A2AFC">
        <w:rPr>
          <w:i/>
          <w:iCs/>
        </w:rPr>
        <w:t>Typical technical and operational characteristics of Earth exploration-satellite service (passive) systems using allocations between 1.4 and 275 GHz</w:t>
      </w:r>
      <w:r w:rsidRPr="006C5573">
        <w:t xml:space="preserve"> (Question ITU-R 243/7) (2010-2021)</w:t>
      </w:r>
    </w:p>
    <w:p w14:paraId="163E3A2C" w14:textId="77777777" w:rsidR="000D43EF" w:rsidRPr="006C5573" w:rsidRDefault="000D43EF" w:rsidP="000D43EF">
      <w:pPr>
        <w:pStyle w:val="Reftext"/>
        <w:keepNext/>
        <w:keepLines/>
      </w:pPr>
      <w:r w:rsidRPr="006C5573">
        <w:t>[</w:t>
      </w:r>
      <w:r>
        <w:t>9</w:t>
      </w:r>
      <w:r w:rsidRPr="006C5573">
        <w:t>]</w:t>
      </w:r>
      <w:r w:rsidRPr="006C5573">
        <w:tab/>
        <w:t xml:space="preserve">Recommendation ITU-R RS.2017-0, </w:t>
      </w:r>
      <w:proofErr w:type="gramStart"/>
      <w:r w:rsidRPr="005A2AFC">
        <w:rPr>
          <w:i/>
          <w:iCs/>
        </w:rPr>
        <w:t>Performance</w:t>
      </w:r>
      <w:proofErr w:type="gramEnd"/>
      <w:r w:rsidRPr="005A2AFC">
        <w:rPr>
          <w:i/>
          <w:iCs/>
        </w:rPr>
        <w:t xml:space="preserve"> and interference criteria for satellite passive remote sensing</w:t>
      </w:r>
      <w:r w:rsidRPr="006C5573">
        <w:t xml:space="preserve"> (2012)</w:t>
      </w:r>
    </w:p>
    <w:p w14:paraId="6C4A66AD" w14:textId="77777777" w:rsidR="000D43EF" w:rsidRPr="006C5573" w:rsidRDefault="000D43EF" w:rsidP="000D43EF">
      <w:pPr>
        <w:pStyle w:val="Reftext"/>
        <w:keepNext/>
        <w:keepLines/>
      </w:pPr>
      <w:r w:rsidRPr="006C5573">
        <w:t>[</w:t>
      </w:r>
      <w:r>
        <w:t>10</w:t>
      </w:r>
      <w:r w:rsidRPr="006C5573">
        <w:t>]</w:t>
      </w:r>
      <w:r w:rsidRPr="006C5573">
        <w:tab/>
        <w:t>Recommendation</w:t>
      </w:r>
      <w:r>
        <w:t xml:space="preserve"> ITU-R</w:t>
      </w:r>
      <w:r w:rsidRPr="006C5573">
        <w:t xml:space="preserve"> SM.2129</w:t>
      </w:r>
      <w:r>
        <w:t>,</w:t>
      </w:r>
      <w:r w:rsidRPr="006C5573">
        <w:t xml:space="preserve"> </w:t>
      </w:r>
      <w:r w:rsidRPr="005A2AFC">
        <w:rPr>
          <w:i/>
          <w:iCs/>
        </w:rPr>
        <w:t>Guidance on frequency ranges for operation of non-beam wireless power transmission systems for mobile and portable devices</w:t>
      </w:r>
      <w:r w:rsidRPr="006C5573">
        <w:t xml:space="preserve"> </w:t>
      </w:r>
    </w:p>
    <w:p w14:paraId="7D51D9A1" w14:textId="77777777" w:rsidR="000D43EF" w:rsidRPr="006C5573" w:rsidRDefault="000D43EF" w:rsidP="000D43EF">
      <w:pPr>
        <w:rPr>
          <w:lang w:eastAsia="zh-CN"/>
        </w:rPr>
      </w:pPr>
    </w:p>
    <w:p w14:paraId="4816ED26" w14:textId="77777777" w:rsidR="000D43EF" w:rsidRPr="006C5573" w:rsidRDefault="000D43EF" w:rsidP="000D43EF">
      <w:pPr>
        <w:pStyle w:val="Reasons"/>
      </w:pPr>
    </w:p>
    <w:p w14:paraId="3294A7CB" w14:textId="77777777" w:rsidR="000D43EF" w:rsidRPr="006C5573" w:rsidRDefault="000D43EF" w:rsidP="000D43EF">
      <w:pPr>
        <w:jc w:val="center"/>
      </w:pPr>
    </w:p>
    <w:p w14:paraId="37A5B0F0" w14:textId="77777777" w:rsidR="000D43EF" w:rsidRPr="000D43EF" w:rsidRDefault="000D43EF">
      <w:pPr>
        <w:rPr>
          <w:rPrChange w:id="1514" w:author="michael marcus" w:date="2024-04-02T09:39:00Z">
            <w:rPr>
              <w:lang w:val="en-GB"/>
            </w:rPr>
          </w:rPrChange>
        </w:rPr>
      </w:pPr>
    </w:p>
    <w:sectPr w:rsidR="000D43EF" w:rsidRPr="000D43EF" w:rsidSect="007B15B5">
      <w:footerReference w:type="even" r:id="rId17"/>
      <w:footerReference w:type="default" r:id="rId18"/>
      <w:pgSz w:w="12240" w:h="15840"/>
      <w:pgMar w:top="1440" w:right="1440" w:bottom="1440" w:left="1440" w:header="720" w:footer="720" w:gutter="0"/>
      <w:cols w:space="720"/>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NACT" w:date="2024-04-04T13:52:00Z" w:initials="NACT">
    <w:p w14:paraId="690A8A4B" w14:textId="77777777" w:rsidR="000F4E35" w:rsidRDefault="000F4E35" w:rsidP="0030664B">
      <w:pPr>
        <w:pStyle w:val="CommentText"/>
      </w:pPr>
      <w:r>
        <w:rPr>
          <w:rStyle w:val="CommentReference"/>
        </w:rPr>
        <w:annotationRef/>
      </w:r>
      <w:r>
        <w:t>What is meant here?</w:t>
      </w:r>
    </w:p>
  </w:comment>
  <w:comment w:id="79" w:author="NACT" w:date="2024-04-04T13:55:00Z" w:initials="NACT">
    <w:p w14:paraId="12C654E0" w14:textId="77777777" w:rsidR="000F4E35" w:rsidRDefault="000F4E35" w:rsidP="00435127">
      <w:pPr>
        <w:pStyle w:val="CommentText"/>
      </w:pPr>
      <w:r>
        <w:rPr>
          <w:rStyle w:val="CommentReference"/>
        </w:rPr>
        <w:annotationRef/>
      </w:r>
      <w:r>
        <w:t>Probably need to define "ISM" here or spell it out the first time. May also be helpful to have a footnote reference to the FCC determination cited.</w:t>
      </w:r>
    </w:p>
  </w:comment>
  <w:comment w:id="80" w:author="FCC" w:date="2024-04-11T15:55:00Z" w:initials="FCC">
    <w:p w14:paraId="46D130A0" w14:textId="77777777" w:rsidR="00F351AE" w:rsidRDefault="008465FF" w:rsidP="00F351AE">
      <w:pPr>
        <w:pStyle w:val="CommentText"/>
      </w:pPr>
      <w:r>
        <w:rPr>
          <w:rStyle w:val="CommentReference"/>
        </w:rPr>
        <w:annotationRef/>
      </w:r>
      <w:r w:rsidR="00F351AE">
        <w:t>ISM is in the RR</w:t>
      </w:r>
    </w:p>
  </w:comment>
  <w:comment w:id="91" w:author="NACT" w:date="2024-04-04T14:01:00Z" w:initials="NACT">
    <w:p w14:paraId="13F1685D" w14:textId="111E70E5" w:rsidR="00885591" w:rsidRDefault="00885591" w:rsidP="009622AC">
      <w:pPr>
        <w:pStyle w:val="CommentText"/>
      </w:pPr>
      <w:r>
        <w:rPr>
          <w:rStyle w:val="CommentReference"/>
        </w:rPr>
        <w:annotationRef/>
      </w:r>
      <w:r>
        <w:t>Suggest moving to be second sentence just above.</w:t>
      </w:r>
    </w:p>
  </w:comment>
  <w:comment w:id="185" w:author="NACT" w:date="2024-04-04T14:21:00Z" w:initials="NACT">
    <w:p w14:paraId="30873640" w14:textId="77777777" w:rsidR="00836433" w:rsidRDefault="00836433" w:rsidP="00B712B1">
      <w:pPr>
        <w:pStyle w:val="CommentText"/>
      </w:pPr>
      <w:r>
        <w:rPr>
          <w:rStyle w:val="CommentReference"/>
        </w:rPr>
        <w:annotationRef/>
      </w:r>
      <w:r>
        <w:t>Clarification? "For the proposed WPT system in the 24.1-24.15 GHz band….."</w:t>
      </w:r>
    </w:p>
  </w:comment>
  <w:comment w:id="186" w:author="FCC" w:date="2024-04-11T15:52:00Z" w:initials="FCC">
    <w:p w14:paraId="39A1AC3A" w14:textId="77777777" w:rsidR="008465FF" w:rsidRDefault="008465FF" w:rsidP="008465FF">
      <w:pPr>
        <w:pStyle w:val="CommentText"/>
      </w:pPr>
      <w:r>
        <w:rPr>
          <w:rStyle w:val="CommentReference"/>
        </w:rPr>
        <w:annotationRef/>
      </w:r>
      <w:r>
        <w:t>The USA already authorizes these devices, so it is not proposed.</w:t>
      </w:r>
    </w:p>
  </w:comment>
  <w:comment w:id="251" w:author="FCC" w:date="2024-04-11T15:46:00Z" w:initials="FCC">
    <w:p w14:paraId="1BEE2387" w14:textId="77777777" w:rsidR="004C130F" w:rsidRDefault="004C130F" w:rsidP="004C130F">
      <w:pPr>
        <w:pStyle w:val="CommentText"/>
      </w:pPr>
      <w:r>
        <w:rPr>
          <w:rStyle w:val="CommentReference"/>
        </w:rPr>
        <w:annotationRef/>
      </w:r>
      <w:r>
        <w:t>We are drawing conclusions. This should provide a summary of the studies.</w:t>
      </w:r>
    </w:p>
  </w:comment>
  <w:comment w:id="253" w:author="NACT" w:date="2024-04-15T17:14:00Z" w:initials="NACT">
    <w:p w14:paraId="19D5AE5E" w14:textId="77777777" w:rsidR="004C130F" w:rsidRDefault="004C130F" w:rsidP="004C130F">
      <w:pPr>
        <w:pStyle w:val="CommentText"/>
      </w:pPr>
      <w:r>
        <w:rPr>
          <w:rStyle w:val="CommentReference"/>
        </w:rPr>
        <w:annotationRef/>
      </w:r>
      <w:r>
        <w:t>We are trying to clearly state the conditions under which the study was done so I have revised this section and the one in the annex.</w:t>
      </w:r>
    </w:p>
  </w:comment>
  <w:comment w:id="267" w:author="FCC" w:date="2024-04-11T15:46:00Z" w:initials="FCC">
    <w:p w14:paraId="5CC1E9A8" w14:textId="4F497C38" w:rsidR="008465FF" w:rsidRDefault="008465FF" w:rsidP="008465FF">
      <w:pPr>
        <w:pStyle w:val="CommentText"/>
      </w:pPr>
      <w:r>
        <w:rPr>
          <w:rStyle w:val="CommentReference"/>
        </w:rPr>
        <w:annotationRef/>
      </w:r>
      <w:r>
        <w:t>We are drawing conclusions. This should provide a summary of the studies.</w:t>
      </w:r>
    </w:p>
  </w:comment>
  <w:comment w:id="268" w:author="NACT" w:date="2024-04-15T17:14:00Z" w:initials="NACT">
    <w:p w14:paraId="3F9904A2" w14:textId="77777777" w:rsidR="00BA5F2A" w:rsidRDefault="00BA5F2A" w:rsidP="00EB2281">
      <w:pPr>
        <w:pStyle w:val="CommentText"/>
      </w:pPr>
      <w:r>
        <w:rPr>
          <w:rStyle w:val="CommentReference"/>
        </w:rPr>
        <w:annotationRef/>
      </w:r>
      <w:r>
        <w:t>We are trying to clearly state the conditions under which the study was done so I have revised this section and the one in the annex.</w:t>
      </w:r>
    </w:p>
  </w:comment>
  <w:comment w:id="408" w:author="NACT" w:date="2024-04-04T14:50:00Z" w:initials="NACT">
    <w:p w14:paraId="1E0F9F41" w14:textId="3F76ECA7" w:rsidR="00281904" w:rsidRDefault="00281904" w:rsidP="00011D37">
      <w:pPr>
        <w:pStyle w:val="CommentText"/>
      </w:pPr>
      <w:r>
        <w:rPr>
          <w:rStyle w:val="CommentReference"/>
        </w:rPr>
        <w:annotationRef/>
      </w:r>
      <w:r>
        <w:t xml:space="preserve">"...result </w:t>
      </w:r>
      <w:r>
        <w:rPr>
          <w:color w:val="FF0000"/>
        </w:rPr>
        <w:t>from</w:t>
      </w:r>
      <w:r>
        <w:t xml:space="preserve"> the phase noise…"?</w:t>
      </w:r>
    </w:p>
  </w:comment>
  <w:comment w:id="452" w:author="NACT" w:date="2024-04-04T15:19:00Z" w:initials="NACT">
    <w:p w14:paraId="06003BE2" w14:textId="7929DD4E" w:rsidR="00C44F1B" w:rsidRDefault="00C44F1B" w:rsidP="002C5D7A">
      <w:pPr>
        <w:pStyle w:val="CommentText"/>
      </w:pPr>
      <w:r>
        <w:rPr>
          <w:rStyle w:val="CommentReference"/>
        </w:rPr>
        <w:annotationRef/>
      </w:r>
      <w:r>
        <w:t>Will this be recalculated in the next draft?</w:t>
      </w:r>
    </w:p>
  </w:comment>
  <w:comment w:id="477" w:author="NACT" w:date="2024-04-15T17:24:00Z" w:initials="NACT">
    <w:p w14:paraId="5729F535" w14:textId="77777777" w:rsidR="002D09F3" w:rsidRDefault="002D09F3" w:rsidP="000D5361">
      <w:pPr>
        <w:pStyle w:val="CommentText"/>
      </w:pPr>
      <w:r>
        <w:rPr>
          <w:rStyle w:val="CommentReference"/>
        </w:rPr>
        <w:annotationRef/>
      </w:r>
      <w:r>
        <w:t>There is a lot of speculation here with little to support it.  Unless the deployment is strictly regulated the BEL may even be lower if the WPT device is placed near a window or with non-nadir facing. There are assumptions in the study that could also lead to an overestimation of the deployment e.g. activity adjustment (since this is not regulated). In highly urbanized areas it is conceivable that the usage will be much higher as well. Also in highly urbanized areas, WPT devices outside the IFOV will also have some contribution to interference. It is understood that is lower than IFOV, but it is a non-zero level. This is why we feel that the language stating these conditions is important to include in the sections in the annex and main body.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0A8A4B" w15:done="0"/>
  <w15:commentEx w15:paraId="12C654E0" w15:done="0"/>
  <w15:commentEx w15:paraId="46D130A0" w15:paraIdParent="12C654E0" w15:done="0"/>
  <w15:commentEx w15:paraId="13F1685D" w15:done="0"/>
  <w15:commentEx w15:paraId="30873640" w15:done="0"/>
  <w15:commentEx w15:paraId="39A1AC3A" w15:paraIdParent="30873640" w15:done="0"/>
  <w15:commentEx w15:paraId="1BEE2387" w15:done="0"/>
  <w15:commentEx w15:paraId="19D5AE5E" w15:paraIdParent="1BEE2387" w15:done="0"/>
  <w15:commentEx w15:paraId="5CC1E9A8" w15:done="0"/>
  <w15:commentEx w15:paraId="3F9904A2" w15:paraIdParent="5CC1E9A8" w15:done="0"/>
  <w15:commentEx w15:paraId="1E0F9F41" w15:done="0"/>
  <w15:commentEx w15:paraId="06003BE2" w15:done="0"/>
  <w15:commentEx w15:paraId="5729F5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B92F14" w16cex:dateUtc="2024-04-04T17:52:00Z"/>
  <w16cex:commentExtensible w16cex:durableId="29B92FDA" w16cex:dateUtc="2024-04-04T17:55:00Z"/>
  <w16cex:commentExtensible w16cex:durableId="6DD207FC" w16cex:dateUtc="2024-04-11T19:55:00Z"/>
  <w16cex:commentExtensible w16cex:durableId="29B9314A" w16cex:dateUtc="2024-04-04T18:01:00Z"/>
  <w16cex:commentExtensible w16cex:durableId="29B935F5" w16cex:dateUtc="2024-04-04T18:21:00Z"/>
  <w16cex:commentExtensible w16cex:durableId="7374285D" w16cex:dateUtc="2024-04-11T19:52:00Z"/>
  <w16cex:commentExtensible w16cex:durableId="2C6FFF0D" w16cex:dateUtc="2024-04-11T19:46:00Z"/>
  <w16cex:commentExtensible w16cex:durableId="5370A09F" w16cex:dateUtc="2024-04-15T21:14:00Z"/>
  <w16cex:commentExtensible w16cex:durableId="5E31AA7A" w16cex:dateUtc="2024-04-11T19:46:00Z"/>
  <w16cex:commentExtensible w16cex:durableId="29C7DEFE" w16cex:dateUtc="2024-04-15T21:14:00Z"/>
  <w16cex:commentExtensible w16cex:durableId="29B93CB6" w16cex:dateUtc="2024-04-04T18:50:00Z"/>
  <w16cex:commentExtensible w16cex:durableId="29B94399" w16cex:dateUtc="2024-04-04T19:19:00Z"/>
  <w16cex:commentExtensible w16cex:durableId="29C7E157" w16cex:dateUtc="2024-04-15T2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0A8A4B" w16cid:durableId="29B92F14"/>
  <w16cid:commentId w16cid:paraId="12C654E0" w16cid:durableId="29B92FDA"/>
  <w16cid:commentId w16cid:paraId="46D130A0" w16cid:durableId="6DD207FC"/>
  <w16cid:commentId w16cid:paraId="13F1685D" w16cid:durableId="29B9314A"/>
  <w16cid:commentId w16cid:paraId="30873640" w16cid:durableId="29B935F5"/>
  <w16cid:commentId w16cid:paraId="39A1AC3A" w16cid:durableId="7374285D"/>
  <w16cid:commentId w16cid:paraId="1BEE2387" w16cid:durableId="2C6FFF0D"/>
  <w16cid:commentId w16cid:paraId="19D5AE5E" w16cid:durableId="5370A09F"/>
  <w16cid:commentId w16cid:paraId="5CC1E9A8" w16cid:durableId="5E31AA7A"/>
  <w16cid:commentId w16cid:paraId="3F9904A2" w16cid:durableId="29C7DEFE"/>
  <w16cid:commentId w16cid:paraId="1E0F9F41" w16cid:durableId="29B93CB6"/>
  <w16cid:commentId w16cid:paraId="06003BE2" w16cid:durableId="29B94399"/>
  <w16cid:commentId w16cid:paraId="5729F535" w16cid:durableId="29C7E1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F7FE7" w14:textId="77777777" w:rsidR="007B15B5" w:rsidRDefault="007B15B5" w:rsidP="000D43EF">
      <w:r>
        <w:separator/>
      </w:r>
    </w:p>
  </w:endnote>
  <w:endnote w:type="continuationSeparator" w:id="0">
    <w:p w14:paraId="47B1B902" w14:textId="77777777" w:rsidR="007B15B5" w:rsidRDefault="007B15B5" w:rsidP="000D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ms Rmn">
    <w:altName w:val="Times New Roman"/>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515" w:author="michael marcus" w:date="2024-04-09T16:44:00Z"/>
  <w:sdt>
    <w:sdtPr>
      <w:rPr>
        <w:rStyle w:val="PageNumber"/>
      </w:rPr>
      <w:id w:val="549113613"/>
      <w:docPartObj>
        <w:docPartGallery w:val="Page Numbers (Bottom of Page)"/>
        <w:docPartUnique/>
      </w:docPartObj>
    </w:sdtPr>
    <w:sdtEndPr>
      <w:rPr>
        <w:rStyle w:val="PageNumber"/>
      </w:rPr>
    </w:sdtEndPr>
    <w:sdtContent>
      <w:customXmlInsRangeEnd w:id="1515"/>
      <w:p w14:paraId="25CDD995" w14:textId="3E593751" w:rsidR="00852A66" w:rsidRDefault="00852A66" w:rsidP="00C24F84">
        <w:pPr>
          <w:pStyle w:val="Footer"/>
          <w:framePr w:wrap="none" w:vAnchor="text" w:hAnchor="margin" w:xAlign="right" w:y="1"/>
          <w:rPr>
            <w:ins w:id="1516" w:author="michael marcus" w:date="2024-04-09T16:44:00Z"/>
            <w:rStyle w:val="PageNumber"/>
          </w:rPr>
        </w:pPr>
        <w:ins w:id="1517" w:author="michael marcus" w:date="2024-04-09T16:44:00Z">
          <w:r>
            <w:rPr>
              <w:rStyle w:val="PageNumber"/>
            </w:rPr>
            <w:fldChar w:fldCharType="begin"/>
          </w:r>
          <w:r>
            <w:rPr>
              <w:rStyle w:val="PageNumber"/>
            </w:rPr>
            <w:instrText xml:space="preserve"> PAGE </w:instrText>
          </w:r>
          <w:r>
            <w:rPr>
              <w:rStyle w:val="PageNumber"/>
            </w:rPr>
            <w:fldChar w:fldCharType="end"/>
          </w:r>
        </w:ins>
      </w:p>
      <w:customXmlInsRangeStart w:id="1518" w:author="michael marcus" w:date="2024-04-09T16:44:00Z"/>
    </w:sdtContent>
  </w:sdt>
  <w:customXmlInsRangeEnd w:id="1518"/>
  <w:p w14:paraId="1A5E1164" w14:textId="77777777" w:rsidR="00852A66" w:rsidRDefault="00852A66">
    <w:pPr>
      <w:pStyle w:val="Footer"/>
      <w:ind w:right="360"/>
      <w:pPrChange w:id="1519" w:author="michael marcus" w:date="2024-04-09T16:44: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520" w:author="michael marcus" w:date="2024-04-09T16:44:00Z"/>
  <w:sdt>
    <w:sdtPr>
      <w:rPr>
        <w:rStyle w:val="PageNumber"/>
      </w:rPr>
      <w:id w:val="1537074536"/>
      <w:docPartObj>
        <w:docPartGallery w:val="Page Numbers (Bottom of Page)"/>
        <w:docPartUnique/>
      </w:docPartObj>
    </w:sdtPr>
    <w:sdtEndPr>
      <w:rPr>
        <w:rStyle w:val="PageNumber"/>
      </w:rPr>
    </w:sdtEndPr>
    <w:sdtContent>
      <w:customXmlInsRangeEnd w:id="1520"/>
      <w:p w14:paraId="339C565F" w14:textId="0C6D9046" w:rsidR="00852A66" w:rsidRDefault="00852A66" w:rsidP="00C24F84">
        <w:pPr>
          <w:pStyle w:val="Footer"/>
          <w:framePr w:wrap="none" w:vAnchor="text" w:hAnchor="margin" w:xAlign="right" w:y="1"/>
          <w:rPr>
            <w:ins w:id="1521" w:author="michael marcus" w:date="2024-04-09T16:44:00Z"/>
            <w:rStyle w:val="PageNumber"/>
          </w:rPr>
        </w:pPr>
        <w:ins w:id="1522" w:author="michael marcus" w:date="2024-04-09T16:44: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1523" w:author="michael marcus" w:date="2024-04-09T16:44:00Z">
          <w:r>
            <w:rPr>
              <w:rStyle w:val="PageNumber"/>
            </w:rPr>
            <w:fldChar w:fldCharType="end"/>
          </w:r>
        </w:ins>
      </w:p>
      <w:customXmlInsRangeStart w:id="1524" w:author="michael marcus" w:date="2024-04-09T16:44:00Z"/>
    </w:sdtContent>
  </w:sdt>
  <w:customXmlInsRangeEnd w:id="1524"/>
  <w:p w14:paraId="520C0EB0" w14:textId="77777777" w:rsidR="00852A66" w:rsidRDefault="00852A66">
    <w:pPr>
      <w:pStyle w:val="Footer"/>
      <w:ind w:right="360"/>
      <w:pPrChange w:id="1525" w:author="michael marcus" w:date="2024-04-09T16:44: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9B84D" w14:textId="77777777" w:rsidR="007B15B5" w:rsidRDefault="007B15B5" w:rsidP="000D43EF">
      <w:r>
        <w:separator/>
      </w:r>
    </w:p>
  </w:footnote>
  <w:footnote w:type="continuationSeparator" w:id="0">
    <w:p w14:paraId="1157491E" w14:textId="77777777" w:rsidR="007B15B5" w:rsidRDefault="007B15B5" w:rsidP="000D43EF">
      <w:r>
        <w:continuationSeparator/>
      </w:r>
    </w:p>
  </w:footnote>
  <w:footnote w:id="1">
    <w:p w14:paraId="279337DF" w14:textId="77777777" w:rsidR="000D43EF" w:rsidRPr="00024616" w:rsidRDefault="000D43EF" w:rsidP="000D43EF">
      <w:pPr>
        <w:pStyle w:val="FootnoteText"/>
        <w:rPr>
          <w:ins w:id="219" w:author="michael marcus" w:date="2024-04-02T09:37:00Z"/>
        </w:rPr>
      </w:pPr>
      <w:r>
        <w:rPr>
          <w:rStyle w:val="FootnoteReference"/>
        </w:rPr>
        <w:footnoteRef/>
      </w:r>
      <w:r>
        <w:tab/>
      </w:r>
      <w:r w:rsidRPr="00024616">
        <w:t>Calculated based on antenna gain and using 60% for antenna aperture efficiency per Recommendation ITU-R RS.1813.</w:t>
      </w:r>
    </w:p>
  </w:footnote>
  <w:footnote w:id="2">
    <w:p w14:paraId="5D49629A" w14:textId="5E97C7C3" w:rsidR="000D43EF" w:rsidRPr="006733D2" w:rsidRDefault="000D43EF" w:rsidP="000D43EF">
      <w:pPr>
        <w:pStyle w:val="FootnoteText"/>
      </w:pPr>
      <w:r>
        <w:rPr>
          <w:rStyle w:val="FootnoteReference"/>
        </w:rPr>
        <w:footnoteRef/>
      </w:r>
      <w:r>
        <w:tab/>
      </w:r>
      <w:r w:rsidRPr="00A55D19">
        <w:t>The FCC discussed potential rule changes in ET Docket No. 19-226 that could affect their regulation of beam or “at-a-distance” WPT, including the possibility of moving such devices out of Part 18 of FCC rules covering ISM equipment.</w:t>
      </w:r>
      <w:ins w:id="391" w:author="NACT" w:date="2024-04-04T14:51:00Z">
        <w:del w:id="392" w:author="Behrooz Abiri" w:date="2024-04-09T10:07:00Z">
          <w:r w:rsidR="00281904" w:rsidDel="00855704">
            <w:delText xml:space="preserve"> Consequently, the impact study results may need to be</w:delText>
          </w:r>
        </w:del>
      </w:ins>
      <w:ins w:id="393" w:author="NACT" w:date="2024-04-04T14:52:00Z">
        <w:del w:id="394" w:author="Behrooz Abiri" w:date="2024-04-09T10:07:00Z">
          <w:r w:rsidR="00281904" w:rsidDel="00855704">
            <w:delText xml:space="preserve"> recalculated due to changes in OOB limits</w:delText>
          </w:r>
          <w:r w:rsidR="0068297C" w:rsidDel="00855704">
            <w:delText>.</w:delText>
          </w:r>
        </w:del>
      </w:ins>
      <w:ins w:id="395" w:author="Behrooz Abiri" w:date="2024-04-09T10:06:00Z">
        <w:r w:rsidR="00855704">
          <w:t xml:space="preserve"> Changes in the OOB limits would impact the study results.</w:t>
        </w:r>
      </w:ins>
    </w:p>
  </w:footnote>
  <w:footnote w:id="3">
    <w:p w14:paraId="63D33DEC" w14:textId="77777777" w:rsidR="00CE3D3D" w:rsidRPr="00AD1CA1" w:rsidRDefault="00CE3D3D" w:rsidP="00CE3D3D">
      <w:pPr>
        <w:pStyle w:val="FootnoteText"/>
        <w:rPr>
          <w:ins w:id="1151" w:author="michael marcus" w:date="2024-04-02T10:05:00Z"/>
          <w:szCs w:val="24"/>
        </w:rPr>
      </w:pPr>
      <w:ins w:id="1152" w:author="michael marcus" w:date="2024-04-02T10:05:00Z">
        <w:r w:rsidRPr="00B70161">
          <w:rPr>
            <w:rStyle w:val="FootnoteReference"/>
            <w:szCs w:val="18"/>
          </w:rPr>
          <w:footnoteRef/>
        </w:r>
        <w:r w:rsidRPr="00B70161">
          <w:rPr>
            <w:sz w:val="18"/>
            <w:szCs w:val="18"/>
          </w:rPr>
          <w:t xml:space="preserve"> </w:t>
        </w:r>
        <w:r>
          <w:rPr>
            <w:sz w:val="18"/>
            <w:szCs w:val="18"/>
          </w:rPr>
          <w:tab/>
        </w:r>
        <w:r w:rsidRPr="00AD1CA1">
          <w:rPr>
            <w:szCs w:val="24"/>
            <w:lang w:val="en-US"/>
          </w:rPr>
          <w:t xml:space="preserve">Calculation based on BS receiver blocking characteristics available in </w:t>
        </w:r>
        <w:r>
          <w:rPr>
            <w:rFonts w:eastAsiaTheme="majorEastAsia"/>
          </w:rPr>
          <w:fldChar w:fldCharType="begin"/>
        </w:r>
        <w:r>
          <w:instrText>HYPERLINK "https://www.3gpp.org/ftp/Specs/archive/38_series/38.104/38104-i40.zip"</w:instrText>
        </w:r>
        <w:r>
          <w:rPr>
            <w:rFonts w:eastAsiaTheme="majorEastAsia"/>
          </w:rPr>
        </w:r>
        <w:r>
          <w:rPr>
            <w:rFonts w:eastAsiaTheme="majorEastAsia"/>
          </w:rPr>
          <w:fldChar w:fldCharType="separate"/>
        </w:r>
        <w:r w:rsidRPr="00AD1CA1">
          <w:rPr>
            <w:rStyle w:val="Hyperlink"/>
            <w:rFonts w:eastAsiaTheme="majorEastAsia"/>
            <w:szCs w:val="24"/>
          </w:rPr>
          <w:t>3GPP TS 38.104 V18.4.0 (2023-12)</w:t>
        </w:r>
        <w:r>
          <w:rPr>
            <w:rStyle w:val="Hyperlink"/>
            <w:rFonts w:eastAsiaTheme="majorEastAsia"/>
            <w:szCs w:val="24"/>
          </w:rPr>
          <w:fldChar w:fldCharType="end"/>
        </w:r>
        <w:r w:rsidRPr="00AD1CA1">
          <w:rPr>
            <w:szCs w:val="24"/>
          </w:rPr>
          <w:t>, “NR; Base Station (BS) radio transmission a “NR; Base Station (BS) radio transmission and reception”. See § 10.3.3 and § 10.5.2.3.</w:t>
        </w:r>
      </w:ins>
    </w:p>
  </w:footnote>
  <w:footnote w:id="4">
    <w:p w14:paraId="39FB84C4" w14:textId="77777777" w:rsidR="00CE3D3D" w:rsidRPr="00AD1CA1" w:rsidRDefault="00CE3D3D" w:rsidP="00CE3D3D">
      <w:pPr>
        <w:pStyle w:val="FootnoteText"/>
        <w:rPr>
          <w:ins w:id="1153" w:author="michael marcus" w:date="2024-04-02T10:05:00Z"/>
          <w:szCs w:val="24"/>
        </w:rPr>
      </w:pPr>
      <w:ins w:id="1154" w:author="michael marcus" w:date="2024-04-02T10:05:00Z">
        <w:r w:rsidRPr="00B70161">
          <w:rPr>
            <w:rStyle w:val="FootnoteReference"/>
            <w:szCs w:val="18"/>
          </w:rPr>
          <w:footnoteRef/>
        </w:r>
        <w:r w:rsidRPr="00B70161">
          <w:rPr>
            <w:sz w:val="18"/>
            <w:szCs w:val="18"/>
          </w:rPr>
          <w:t xml:space="preserve"> </w:t>
        </w:r>
        <w:r>
          <w:rPr>
            <w:sz w:val="18"/>
            <w:szCs w:val="18"/>
          </w:rPr>
          <w:tab/>
        </w:r>
        <w:r w:rsidRPr="00AD1CA1">
          <w:rPr>
            <w:szCs w:val="24"/>
            <w:lang w:val="en-US"/>
          </w:rPr>
          <w:t>Calculation based on UE receiver blocking characteristics available in</w:t>
        </w:r>
        <w:r w:rsidRPr="00AD1CA1">
          <w:rPr>
            <w:szCs w:val="24"/>
          </w:rPr>
          <w:t xml:space="preserve"> </w:t>
        </w:r>
        <w:r>
          <w:rPr>
            <w:rFonts w:eastAsiaTheme="majorEastAsia"/>
          </w:rPr>
          <w:fldChar w:fldCharType="begin"/>
        </w:r>
        <w:r>
          <w:instrText>HYPERLINK "https://www.3gpp.org/ftp/Specs/archive/38_series/38.101-2/38101-2-i40.zip"</w:instrText>
        </w:r>
        <w:r>
          <w:rPr>
            <w:rFonts w:eastAsiaTheme="majorEastAsia"/>
          </w:rPr>
        </w:r>
        <w:r>
          <w:rPr>
            <w:rFonts w:eastAsiaTheme="majorEastAsia"/>
          </w:rPr>
          <w:fldChar w:fldCharType="separate"/>
        </w:r>
        <w:r w:rsidRPr="00AD1CA1">
          <w:rPr>
            <w:rStyle w:val="Hyperlink"/>
            <w:rFonts w:eastAsiaTheme="majorEastAsia"/>
            <w:szCs w:val="24"/>
          </w:rPr>
          <w:t>3GPP TS 38.101-2 V18.4.0 (2023-12)</w:t>
        </w:r>
        <w:r>
          <w:rPr>
            <w:rStyle w:val="Hyperlink"/>
            <w:rFonts w:eastAsiaTheme="majorEastAsia"/>
            <w:szCs w:val="24"/>
          </w:rPr>
          <w:fldChar w:fldCharType="end"/>
        </w:r>
        <w:r w:rsidRPr="00AD1CA1">
          <w:rPr>
            <w:szCs w:val="24"/>
            <w:lang w:val="en-US"/>
          </w:rPr>
          <w:t xml:space="preserve">, </w:t>
        </w:r>
        <w:r w:rsidRPr="00AD1CA1">
          <w:rPr>
            <w:szCs w:val="24"/>
          </w:rPr>
          <w:t>“NR; User Equipment (UE) radio transmission and reception</w:t>
        </w:r>
        <w:r w:rsidRPr="00AD1CA1">
          <w:rPr>
            <w:szCs w:val="24"/>
            <w:lang w:val="en-US"/>
          </w:rPr>
          <w:t>; Part 2: Range 2 Standalone</w:t>
        </w:r>
        <w:r w:rsidRPr="00AD1CA1">
          <w:rPr>
            <w:szCs w:val="24"/>
          </w:rPr>
          <w:t xml:space="preserve">”. See § </w:t>
        </w:r>
        <w:r w:rsidRPr="00AD1CA1">
          <w:rPr>
            <w:szCs w:val="24"/>
            <w:lang w:val="en-US"/>
          </w:rPr>
          <w:t>7.3.2.3</w:t>
        </w:r>
        <w:r w:rsidRPr="00AD1CA1">
          <w:rPr>
            <w:szCs w:val="24"/>
          </w:rPr>
          <w:t xml:space="preserve"> and § </w:t>
        </w:r>
        <w:r w:rsidRPr="00AD1CA1">
          <w:rPr>
            <w:szCs w:val="24"/>
            <w:lang w:val="en-US"/>
          </w:rPr>
          <w:t>7.6.2</w:t>
        </w:r>
        <w:r w:rsidRPr="00AD1CA1">
          <w:rPr>
            <w:szCs w:val="24"/>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70847429">
    <w:abstractNumId w:val="0"/>
  </w:num>
  <w:num w:numId="2" w16cid:durableId="5465718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CT">
    <w15:presenceInfo w15:providerId="None" w15:userId="NACT"/>
  </w15:person>
  <w15:person w15:author="michael marcus">
    <w15:presenceInfo w15:providerId="None" w15:userId="michael marcus"/>
  </w15:person>
  <w15:person w15:author="Behrooz Abiri">
    <w15:presenceInfo w15:providerId="AD" w15:userId="S::abiri@guru.inc::f83dcbed-cf81-4bdf-97a8-56f5de2e68ea"/>
  </w15:person>
  <w15:person w15:author="FCC">
    <w15:presenceInfo w15:providerId="None" w15:userId="F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B7504"/>
    <w:rsid w:val="000D43EF"/>
    <w:rsid w:val="000F4E35"/>
    <w:rsid w:val="00161C9C"/>
    <w:rsid w:val="001762BB"/>
    <w:rsid w:val="001802B9"/>
    <w:rsid w:val="001E2118"/>
    <w:rsid w:val="00281904"/>
    <w:rsid w:val="002836A6"/>
    <w:rsid w:val="002A5804"/>
    <w:rsid w:val="002D09F3"/>
    <w:rsid w:val="003068A9"/>
    <w:rsid w:val="004133F0"/>
    <w:rsid w:val="00426070"/>
    <w:rsid w:val="00453313"/>
    <w:rsid w:val="004754C4"/>
    <w:rsid w:val="004A53FD"/>
    <w:rsid w:val="004C130F"/>
    <w:rsid w:val="005273EC"/>
    <w:rsid w:val="0053570C"/>
    <w:rsid w:val="005B3B4B"/>
    <w:rsid w:val="005B7790"/>
    <w:rsid w:val="00611B8B"/>
    <w:rsid w:val="00622CC3"/>
    <w:rsid w:val="00627141"/>
    <w:rsid w:val="006430E7"/>
    <w:rsid w:val="006471B5"/>
    <w:rsid w:val="00652F4E"/>
    <w:rsid w:val="006633C3"/>
    <w:rsid w:val="0068297C"/>
    <w:rsid w:val="00686B61"/>
    <w:rsid w:val="006A11CE"/>
    <w:rsid w:val="006C2E77"/>
    <w:rsid w:val="006C4FA9"/>
    <w:rsid w:val="006E7AA5"/>
    <w:rsid w:val="007B15B5"/>
    <w:rsid w:val="00836433"/>
    <w:rsid w:val="008445FD"/>
    <w:rsid w:val="00845F2D"/>
    <w:rsid w:val="008465FF"/>
    <w:rsid w:val="00852A66"/>
    <w:rsid w:val="0085496B"/>
    <w:rsid w:val="00855704"/>
    <w:rsid w:val="00885591"/>
    <w:rsid w:val="008D2F12"/>
    <w:rsid w:val="00980E5E"/>
    <w:rsid w:val="009F4CC6"/>
    <w:rsid w:val="00A1250A"/>
    <w:rsid w:val="00AA27FC"/>
    <w:rsid w:val="00AF5570"/>
    <w:rsid w:val="00B07AB7"/>
    <w:rsid w:val="00B15F84"/>
    <w:rsid w:val="00B17685"/>
    <w:rsid w:val="00B318B7"/>
    <w:rsid w:val="00B7269C"/>
    <w:rsid w:val="00BA5F2A"/>
    <w:rsid w:val="00BE3DB1"/>
    <w:rsid w:val="00BE74F0"/>
    <w:rsid w:val="00C25087"/>
    <w:rsid w:val="00C43865"/>
    <w:rsid w:val="00C44F1B"/>
    <w:rsid w:val="00C466D2"/>
    <w:rsid w:val="00C9499C"/>
    <w:rsid w:val="00CE3D3D"/>
    <w:rsid w:val="00CF36EC"/>
    <w:rsid w:val="00D03F37"/>
    <w:rsid w:val="00D32DA7"/>
    <w:rsid w:val="00DA208A"/>
    <w:rsid w:val="00DB59EA"/>
    <w:rsid w:val="00DC2FD4"/>
    <w:rsid w:val="00E10BA8"/>
    <w:rsid w:val="00E278DC"/>
    <w:rsid w:val="00E730E8"/>
    <w:rsid w:val="00E80769"/>
    <w:rsid w:val="00EC3968"/>
    <w:rsid w:val="00EE789F"/>
    <w:rsid w:val="00EF332E"/>
    <w:rsid w:val="00EF3E6B"/>
    <w:rsid w:val="00EF7AEB"/>
    <w:rsid w:val="00F351AE"/>
    <w:rsid w:val="00FB10E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801B"/>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uiPriority w:val="9"/>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33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33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33F0"/>
    <w:rPr>
      <w:rFonts w:eastAsiaTheme="majorEastAsia" w:cstheme="majorBidi"/>
      <w:color w:val="272727" w:themeColor="text1" w:themeTint="D8"/>
    </w:rPr>
  </w:style>
  <w:style w:type="paragraph" w:styleId="Title">
    <w:name w:val="Title"/>
    <w:basedOn w:val="Normal"/>
    <w:next w:val="Normal"/>
    <w:link w:val="TitleChar"/>
    <w:uiPriority w:val="10"/>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semiHidden/>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iPriority w:val="99"/>
    <w:semiHidden/>
    <w:unhideWhenUsed/>
    <w:rsid w:val="000F4E35"/>
    <w:rPr>
      <w:sz w:val="16"/>
      <w:szCs w:val="16"/>
    </w:rPr>
  </w:style>
  <w:style w:type="paragraph" w:styleId="CommentText">
    <w:name w:val="annotation text"/>
    <w:basedOn w:val="Normal"/>
    <w:link w:val="CommentTextChar"/>
    <w:uiPriority w:val="99"/>
    <w:unhideWhenUsed/>
    <w:rsid w:val="000F4E35"/>
    <w:rPr>
      <w:sz w:val="20"/>
      <w:szCs w:val="20"/>
    </w:rPr>
  </w:style>
  <w:style w:type="character" w:customStyle="1" w:styleId="CommentTextChar">
    <w:name w:val="Comment Text Char"/>
    <w:basedOn w:val="DefaultParagraphFont"/>
    <w:link w:val="CommentText"/>
    <w:uiPriority w:val="99"/>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iPriority w:val="99"/>
    <w:semiHidden/>
    <w:unhideWhenUsed/>
    <w:rsid w:val="000F4E35"/>
    <w:rPr>
      <w:b/>
      <w:bCs/>
    </w:rPr>
  </w:style>
  <w:style w:type="character" w:customStyle="1" w:styleId="CommentSubjectChar">
    <w:name w:val="Comment Subject Char"/>
    <w:basedOn w:val="CommentTextChar"/>
    <w:link w:val="CommentSubject"/>
    <w:uiPriority w:val="99"/>
    <w:semiHidden/>
    <w:rsid w:val="000F4E35"/>
    <w:rPr>
      <w:rFonts w:ascii="Times New Roman" w:eastAsia="Times New Roman" w:hAnsi="Times New Roman" w:cs="Times New Roman"/>
      <w:b/>
      <w:bCs/>
      <w:kern w:val="0"/>
      <w:sz w:val="20"/>
      <w:szCs w:val="20"/>
      <w:lang w:bidi="he-IL"/>
      <w14:ligatures w14:val="none"/>
    </w:rPr>
  </w:style>
  <w:style w:type="paragraph" w:styleId="Footer">
    <w:name w:val="footer"/>
    <w:basedOn w:val="Normal"/>
    <w:link w:val="FooterChar"/>
    <w:uiPriority w:val="99"/>
    <w:unhideWhenUsed/>
    <w:rsid w:val="00852A66"/>
    <w:pPr>
      <w:tabs>
        <w:tab w:val="center" w:pos="4680"/>
        <w:tab w:val="right" w:pos="9360"/>
      </w:tabs>
    </w:pPr>
  </w:style>
  <w:style w:type="character" w:customStyle="1" w:styleId="FooterChar">
    <w:name w:val="Footer Char"/>
    <w:basedOn w:val="DefaultParagraphFont"/>
    <w:link w:val="Footer"/>
    <w:uiPriority w:val="99"/>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iPriority w:val="99"/>
    <w:semiHidden/>
    <w:unhideWhenUsed/>
    <w:rsid w:val="00852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itu.int/dms_ties/itu-r/md/19/wp1a/c/R19-WP1A-C-0277!N09!MSW-E.docx" TargetMode="Externa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tu.int/pub/R-REP-SM.2505" TargetMode="External"/><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oleObject" Target="https://auspion1com.sharepoint.com/sites/Regulatory/Shared%20Documents/Passive%20Satellites%20-%20ITU-R750%20-%20WP1A/Antenna%20Pattern%20vs%20Azimu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dirty="0"/>
              <a:t>Normalized</a:t>
            </a:r>
            <a:r>
              <a:rPr lang="en-US" baseline="0" dirty="0"/>
              <a:t> Tx Patter vs Azimuth</a:t>
            </a:r>
            <a:br>
              <a:rPr lang="en-US" baseline="0" dirty="0"/>
            </a:br>
            <a:r>
              <a:rPr lang="en-US" baseline="0" dirty="0"/>
              <a:t>(Pattern simplified </a:t>
            </a:r>
            <a:r>
              <a:rPr lang="en-US" baseline="0"/>
              <a:t>by max-hold </a:t>
            </a:r>
            <a:r>
              <a:rPr lang="en-US" baseline="0" dirty="0"/>
              <a:t>for each 10</a:t>
            </a:r>
            <a:r>
              <a:rPr lang="en-US" baseline="30000" dirty="0"/>
              <a:t>o</a:t>
            </a:r>
            <a:r>
              <a:rPr lang="en-US" baseline="0" dirty="0"/>
              <a:t> of azimuth)</a:t>
            </a:r>
            <a:endParaRPr lang="en-US" dirty="0"/>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'Normalized Envelope (2)'!$F$2</c:f>
              <c:strCache>
                <c:ptCount val="1"/>
                <c:pt idx="0">
                  <c:v>F1</c:v>
                </c:pt>
              </c:strCache>
            </c:strRef>
          </c:tx>
          <c:spPr>
            <a:ln w="19050" cap="rnd">
              <a:solidFill>
                <a:schemeClr val="accent2"/>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(2)'!$F$3:$F$363</c:f>
              <c:numCache>
                <c:formatCode>0.0</c:formatCode>
                <c:ptCount val="361"/>
                <c:pt idx="0">
                  <c:v>-10.22321423441967</c:v>
                </c:pt>
                <c:pt idx="1">
                  <c:v>-10.22321423441967</c:v>
                </c:pt>
                <c:pt idx="2">
                  <c:v>-10.22321423441967</c:v>
                </c:pt>
                <c:pt idx="3">
                  <c:v>-10.22321423441967</c:v>
                </c:pt>
                <c:pt idx="4">
                  <c:v>-10.22321423441967</c:v>
                </c:pt>
                <c:pt idx="5">
                  <c:v>-10.22321423441967</c:v>
                </c:pt>
                <c:pt idx="6">
                  <c:v>-10.22321423441967</c:v>
                </c:pt>
                <c:pt idx="7">
                  <c:v>-10.22321423441967</c:v>
                </c:pt>
                <c:pt idx="8">
                  <c:v>-10.257052831504151</c:v>
                </c:pt>
                <c:pt idx="9">
                  <c:v>-10.32463582521742</c:v>
                </c:pt>
                <c:pt idx="10">
                  <c:v>-10.420543991151551</c:v>
                </c:pt>
                <c:pt idx="11">
                  <c:v>-10.54163062305533</c:v>
                </c:pt>
                <c:pt idx="12">
                  <c:v>-10.689663583988029</c:v>
                </c:pt>
                <c:pt idx="13">
                  <c:v>-10.87050175635674</c:v>
                </c:pt>
                <c:pt idx="14">
                  <c:v>-11.089212974652579</c:v>
                </c:pt>
                <c:pt idx="15">
                  <c:v>-11.34386094877704</c:v>
                </c:pt>
                <c:pt idx="16">
                  <c:v>-11.62326134113836</c:v>
                </c:pt>
                <c:pt idx="17">
                  <c:v>-11.913405593256</c:v>
                </c:pt>
                <c:pt idx="18">
                  <c:v>-12.21164487796292</c:v>
                </c:pt>
                <c:pt idx="19">
                  <c:v>-12.539070197466501</c:v>
                </c:pt>
                <c:pt idx="20">
                  <c:v>-12.939049555724459</c:v>
                </c:pt>
                <c:pt idx="21">
                  <c:v>-13.45923565790677</c:v>
                </c:pt>
                <c:pt idx="22">
                  <c:v>-12.95920630137614</c:v>
                </c:pt>
                <c:pt idx="23">
                  <c:v>-12.571849759025529</c:v>
                </c:pt>
                <c:pt idx="24">
                  <c:v>-12.4286383753896</c:v>
                </c:pt>
                <c:pt idx="25">
                  <c:v>-12.4286383753896</c:v>
                </c:pt>
                <c:pt idx="26">
                  <c:v>-12.4286383753896</c:v>
                </c:pt>
                <c:pt idx="27">
                  <c:v>-12.4286383753896</c:v>
                </c:pt>
                <c:pt idx="28">
                  <c:v>-12.4286383753896</c:v>
                </c:pt>
                <c:pt idx="29">
                  <c:v>-12.4286383753896</c:v>
                </c:pt>
                <c:pt idx="30">
                  <c:v>-12.4286383753896</c:v>
                </c:pt>
                <c:pt idx="31">
                  <c:v>-12.4286383753896</c:v>
                </c:pt>
                <c:pt idx="32">
                  <c:v>-12.4286383753896</c:v>
                </c:pt>
                <c:pt idx="33">
                  <c:v>-12.4286383753896</c:v>
                </c:pt>
                <c:pt idx="34">
                  <c:v>-12.4286383753896</c:v>
                </c:pt>
                <c:pt idx="35">
                  <c:v>-12.54441604567425</c:v>
                </c:pt>
                <c:pt idx="36">
                  <c:v>-12.91925679350774</c:v>
                </c:pt>
                <c:pt idx="37">
                  <c:v>-13.54064567419424</c:v>
                </c:pt>
                <c:pt idx="38">
                  <c:v>-14.37790592289935</c:v>
                </c:pt>
                <c:pt idx="39">
                  <c:v>-14.890104055711419</c:v>
                </c:pt>
                <c:pt idx="40">
                  <c:v>-14.890104055711419</c:v>
                </c:pt>
                <c:pt idx="41">
                  <c:v>-14.890104055711419</c:v>
                </c:pt>
                <c:pt idx="42">
                  <c:v>-14.890104055711419</c:v>
                </c:pt>
                <c:pt idx="43">
                  <c:v>-14.890104055711419</c:v>
                </c:pt>
                <c:pt idx="44">
                  <c:v>-14.890104055711419</c:v>
                </c:pt>
                <c:pt idx="45">
                  <c:v>-14.890104055711419</c:v>
                </c:pt>
                <c:pt idx="46">
                  <c:v>-14.890104055711419</c:v>
                </c:pt>
                <c:pt idx="47">
                  <c:v>-14.890104055711419</c:v>
                </c:pt>
                <c:pt idx="48">
                  <c:v>-14.890104055711419</c:v>
                </c:pt>
                <c:pt idx="49">
                  <c:v>-14.953009800260741</c:v>
                </c:pt>
                <c:pt idx="50">
                  <c:v>-15.136715784535689</c:v>
                </c:pt>
                <c:pt idx="51">
                  <c:v>-15.411446983783371</c:v>
                </c:pt>
                <c:pt idx="52">
                  <c:v>-15.769911498250888</c:v>
                </c:pt>
                <c:pt idx="53">
                  <c:v>-16.22038948841762</c:v>
                </c:pt>
                <c:pt idx="54">
                  <c:v>-16.759325660904089</c:v>
                </c:pt>
                <c:pt idx="55">
                  <c:v>-17.334468811868899</c:v>
                </c:pt>
                <c:pt idx="56">
                  <c:v>-17.477489371916441</c:v>
                </c:pt>
                <c:pt idx="57">
                  <c:v>-17.477489371916441</c:v>
                </c:pt>
                <c:pt idx="58">
                  <c:v>-17.477489371916441</c:v>
                </c:pt>
                <c:pt idx="59">
                  <c:v>-17.477489371916441</c:v>
                </c:pt>
                <c:pt idx="60">
                  <c:v>-17.477489371916441</c:v>
                </c:pt>
                <c:pt idx="61">
                  <c:v>-17.477489371916441</c:v>
                </c:pt>
                <c:pt idx="62">
                  <c:v>-17.477489371916441</c:v>
                </c:pt>
                <c:pt idx="63">
                  <c:v>-17.495632665359899</c:v>
                </c:pt>
                <c:pt idx="64">
                  <c:v>-17.531765161888138</c:v>
                </c:pt>
                <c:pt idx="65">
                  <c:v>-17.575871835358601</c:v>
                </c:pt>
                <c:pt idx="66">
                  <c:v>-17.368337310735122</c:v>
                </c:pt>
                <c:pt idx="67">
                  <c:v>-17.276143351005199</c:v>
                </c:pt>
                <c:pt idx="68">
                  <c:v>-17.276143351005199</c:v>
                </c:pt>
                <c:pt idx="69">
                  <c:v>-17.276143351005199</c:v>
                </c:pt>
                <c:pt idx="70">
                  <c:v>-17.276143351005199</c:v>
                </c:pt>
                <c:pt idx="71">
                  <c:v>-17.276143351005199</c:v>
                </c:pt>
                <c:pt idx="72">
                  <c:v>-17.276143351005199</c:v>
                </c:pt>
                <c:pt idx="73">
                  <c:v>-17.276143351005199</c:v>
                </c:pt>
                <c:pt idx="74">
                  <c:v>-17.276143351005199</c:v>
                </c:pt>
                <c:pt idx="75">
                  <c:v>-17.276143351005199</c:v>
                </c:pt>
                <c:pt idx="76">
                  <c:v>-17.276143351005199</c:v>
                </c:pt>
                <c:pt idx="77">
                  <c:v>-17.276143351005199</c:v>
                </c:pt>
                <c:pt idx="78">
                  <c:v>-17.348215736111499</c:v>
                </c:pt>
                <c:pt idx="79">
                  <c:v>-17.5895573165729</c:v>
                </c:pt>
                <c:pt idx="80">
                  <c:v>-17.9995366469653</c:v>
                </c:pt>
                <c:pt idx="81">
                  <c:v>-18.568261931102899</c:v>
                </c:pt>
                <c:pt idx="82">
                  <c:v>-18.637511638005702</c:v>
                </c:pt>
                <c:pt idx="83">
                  <c:v>-17.9314262981265</c:v>
                </c:pt>
                <c:pt idx="84">
                  <c:v>-17.41475355111746</c:v>
                </c:pt>
                <c:pt idx="85">
                  <c:v>-17.120016938033508</c:v>
                </c:pt>
                <c:pt idx="86">
                  <c:v>-17.057527458832769</c:v>
                </c:pt>
                <c:pt idx="87">
                  <c:v>-17.057527458832769</c:v>
                </c:pt>
                <c:pt idx="88">
                  <c:v>-17.057527458832769</c:v>
                </c:pt>
                <c:pt idx="89">
                  <c:v>-17.057527458832769</c:v>
                </c:pt>
                <c:pt idx="90">
                  <c:v>-17.057527458832769</c:v>
                </c:pt>
                <c:pt idx="91">
                  <c:v>-17.057527458832769</c:v>
                </c:pt>
                <c:pt idx="92">
                  <c:v>-17.057527458832769</c:v>
                </c:pt>
                <c:pt idx="93">
                  <c:v>-17.057527458832769</c:v>
                </c:pt>
                <c:pt idx="94">
                  <c:v>-17.057527458832769</c:v>
                </c:pt>
                <c:pt idx="95">
                  <c:v>-17.057527458832769</c:v>
                </c:pt>
                <c:pt idx="96">
                  <c:v>-17.057527458832769</c:v>
                </c:pt>
                <c:pt idx="97">
                  <c:v>-17.218959392598119</c:v>
                </c:pt>
                <c:pt idx="98">
                  <c:v>-17.5772348153297</c:v>
                </c:pt>
                <c:pt idx="99">
                  <c:v>-18.083556846306301</c:v>
                </c:pt>
                <c:pt idx="100">
                  <c:v>-18.664607680177301</c:v>
                </c:pt>
                <c:pt idx="101">
                  <c:v>-19.036348635526998</c:v>
                </c:pt>
                <c:pt idx="102">
                  <c:v>-18.781742386268299</c:v>
                </c:pt>
                <c:pt idx="103">
                  <c:v>-18.476207377527899</c:v>
                </c:pt>
                <c:pt idx="104">
                  <c:v>-18.1603712716927</c:v>
                </c:pt>
                <c:pt idx="105">
                  <c:v>-17.8717816991585</c:v>
                </c:pt>
                <c:pt idx="106">
                  <c:v>-17.620525831881398</c:v>
                </c:pt>
                <c:pt idx="107">
                  <c:v>-17.384277193816018</c:v>
                </c:pt>
                <c:pt idx="108">
                  <c:v>-17.125673527209202</c:v>
                </c:pt>
                <c:pt idx="109">
                  <c:v>-16.822509320140739</c:v>
                </c:pt>
                <c:pt idx="110">
                  <c:v>-16.488522837435291</c:v>
                </c:pt>
                <c:pt idx="111">
                  <c:v>-16.167092727415628</c:v>
                </c:pt>
                <c:pt idx="112">
                  <c:v>-15.905771625196628</c:v>
                </c:pt>
                <c:pt idx="113">
                  <c:v>-15.733712414208298</c:v>
                </c:pt>
                <c:pt idx="114">
                  <c:v>-15.653162496315179</c:v>
                </c:pt>
                <c:pt idx="115">
                  <c:v>-15.642042813080948</c:v>
                </c:pt>
                <c:pt idx="116">
                  <c:v>-15.642042813080948</c:v>
                </c:pt>
                <c:pt idx="117">
                  <c:v>-15.642042813080948</c:v>
                </c:pt>
                <c:pt idx="118">
                  <c:v>-15.563596439297921</c:v>
                </c:pt>
                <c:pt idx="119">
                  <c:v>-15.33317957282585</c:v>
                </c:pt>
                <c:pt idx="120">
                  <c:v>-14.942004576807541</c:v>
                </c:pt>
                <c:pt idx="121">
                  <c:v>-14.423851778420051</c:v>
                </c:pt>
                <c:pt idx="122">
                  <c:v>-13.8592471230626</c:v>
                </c:pt>
                <c:pt idx="123">
                  <c:v>-13.34305341030913</c:v>
                </c:pt>
                <c:pt idx="124">
                  <c:v>-12.95582080037998</c:v>
                </c:pt>
                <c:pt idx="125">
                  <c:v>-12.75285699116284</c:v>
                </c:pt>
                <c:pt idx="126">
                  <c:v>-12.75285699116284</c:v>
                </c:pt>
                <c:pt idx="127">
                  <c:v>-12.75285699116284</c:v>
                </c:pt>
                <c:pt idx="128">
                  <c:v>-12.75285699116284</c:v>
                </c:pt>
                <c:pt idx="129">
                  <c:v>-12.75285699116284</c:v>
                </c:pt>
                <c:pt idx="130">
                  <c:v>-12.75285699116284</c:v>
                </c:pt>
                <c:pt idx="131">
                  <c:v>-12.75285699116284</c:v>
                </c:pt>
                <c:pt idx="132">
                  <c:v>-12.75285699116284</c:v>
                </c:pt>
                <c:pt idx="133">
                  <c:v>-12.75285699116284</c:v>
                </c:pt>
                <c:pt idx="134">
                  <c:v>-12.75285699116284</c:v>
                </c:pt>
                <c:pt idx="135">
                  <c:v>-12.75285699116284</c:v>
                </c:pt>
                <c:pt idx="136">
                  <c:v>-12.1261631984129</c:v>
                </c:pt>
                <c:pt idx="137">
                  <c:v>-11.56013463174804</c:v>
                </c:pt>
                <c:pt idx="138">
                  <c:v>-11.20336060402666</c:v>
                </c:pt>
                <c:pt idx="139">
                  <c:v>-11.0668748037091</c:v>
                </c:pt>
                <c:pt idx="140">
                  <c:v>-11.0668748037091</c:v>
                </c:pt>
                <c:pt idx="141">
                  <c:v>-11.0668748037091</c:v>
                </c:pt>
                <c:pt idx="142">
                  <c:v>-11.0668748037091</c:v>
                </c:pt>
                <c:pt idx="143">
                  <c:v>-11.0668748037091</c:v>
                </c:pt>
                <c:pt idx="144">
                  <c:v>-11.0668748037091</c:v>
                </c:pt>
                <c:pt idx="145">
                  <c:v>-11.0668748037091</c:v>
                </c:pt>
                <c:pt idx="146">
                  <c:v>-11.0668748037091</c:v>
                </c:pt>
                <c:pt idx="147">
                  <c:v>-11.0668748037091</c:v>
                </c:pt>
                <c:pt idx="148">
                  <c:v>-11.0668748037091</c:v>
                </c:pt>
                <c:pt idx="149">
                  <c:v>-11.0668748037091</c:v>
                </c:pt>
                <c:pt idx="150">
                  <c:v>-11.14706207575019</c:v>
                </c:pt>
                <c:pt idx="151">
                  <c:v>-11.42682145375351</c:v>
                </c:pt>
                <c:pt idx="152">
                  <c:v>-11.672970141850989</c:v>
                </c:pt>
                <c:pt idx="153">
                  <c:v>-11.22823814445357</c:v>
                </c:pt>
                <c:pt idx="154">
                  <c:v>-10.83830136214746</c:v>
                </c:pt>
                <c:pt idx="155">
                  <c:v>-10.50190637846921</c:v>
                </c:pt>
                <c:pt idx="156">
                  <c:v>-10.21778535073085</c:v>
                </c:pt>
                <c:pt idx="157">
                  <c:v>-9.9843745629649909</c:v>
                </c:pt>
                <c:pt idx="158">
                  <c:v>-9.7972113912009497</c:v>
                </c:pt>
                <c:pt idx="159">
                  <c:v>-9.6474975625491801</c:v>
                </c:pt>
                <c:pt idx="160">
                  <c:v>-9.5237669861536602</c:v>
                </c:pt>
                <c:pt idx="161">
                  <c:v>-9.4160383795225595</c:v>
                </c:pt>
                <c:pt idx="162">
                  <c:v>-9.3198131400791588</c:v>
                </c:pt>
                <c:pt idx="163">
                  <c:v>-9.2371883198336402</c:v>
                </c:pt>
                <c:pt idx="164">
                  <c:v>-9.1744013641633195</c:v>
                </c:pt>
                <c:pt idx="165">
                  <c:v>-9.1375998547728301</c:v>
                </c:pt>
                <c:pt idx="166">
                  <c:v>-9.1294688566455893</c:v>
                </c:pt>
                <c:pt idx="167">
                  <c:v>-9.1294688566455893</c:v>
                </c:pt>
                <c:pt idx="168">
                  <c:v>-9.1294688566455893</c:v>
                </c:pt>
                <c:pt idx="169">
                  <c:v>-9.1294688566455893</c:v>
                </c:pt>
                <c:pt idx="170">
                  <c:v>-9.1294688566455893</c:v>
                </c:pt>
                <c:pt idx="171">
                  <c:v>-9.1294688566455893</c:v>
                </c:pt>
                <c:pt idx="172">
                  <c:v>-9.1294688566455893</c:v>
                </c:pt>
                <c:pt idx="173">
                  <c:v>-9.1294688566455893</c:v>
                </c:pt>
                <c:pt idx="174">
                  <c:v>-9.1294688566455893</c:v>
                </c:pt>
                <c:pt idx="175">
                  <c:v>-9.1294688566455893</c:v>
                </c:pt>
                <c:pt idx="176">
                  <c:v>-9.1294688566455893</c:v>
                </c:pt>
                <c:pt idx="177">
                  <c:v>-9.1482763604997199</c:v>
                </c:pt>
                <c:pt idx="178">
                  <c:v>-9.1891619125127004</c:v>
                </c:pt>
                <c:pt idx="179">
                  <c:v>-9.2462583958797193</c:v>
                </c:pt>
                <c:pt idx="180">
                  <c:v>-9.2863206307280404</c:v>
                </c:pt>
                <c:pt idx="181">
                  <c:v>-9.2863206307280404</c:v>
                </c:pt>
                <c:pt idx="182">
                  <c:v>-9.2863206307280404</c:v>
                </c:pt>
                <c:pt idx="183">
                  <c:v>-9.2863206307280404</c:v>
                </c:pt>
                <c:pt idx="184">
                  <c:v>-9.2863206307280404</c:v>
                </c:pt>
                <c:pt idx="185">
                  <c:v>-9.2863206307280404</c:v>
                </c:pt>
                <c:pt idx="186">
                  <c:v>-9.2863206307280404</c:v>
                </c:pt>
                <c:pt idx="187">
                  <c:v>-9.2863206307280404</c:v>
                </c:pt>
                <c:pt idx="188">
                  <c:v>-9.2863206307280404</c:v>
                </c:pt>
                <c:pt idx="189">
                  <c:v>-9.2863206307280404</c:v>
                </c:pt>
                <c:pt idx="190">
                  <c:v>-9.2863206307280404</c:v>
                </c:pt>
                <c:pt idx="191">
                  <c:v>-9.3114468648717192</c:v>
                </c:pt>
                <c:pt idx="192">
                  <c:v>-9.4063620817503004</c:v>
                </c:pt>
                <c:pt idx="193">
                  <c:v>-9.5853729197059501</c:v>
                </c:pt>
                <c:pt idx="194">
                  <c:v>-9.8606217309117206</c:v>
                </c:pt>
                <c:pt idx="195">
                  <c:v>-10.23945829190289</c:v>
                </c:pt>
                <c:pt idx="196">
                  <c:v>-10.719067395840931</c:v>
                </c:pt>
                <c:pt idx="197">
                  <c:v>-11.27999943024237</c:v>
                </c:pt>
                <c:pt idx="198">
                  <c:v>-11.8823319532806</c:v>
                </c:pt>
                <c:pt idx="199">
                  <c:v>-12.469655537819069</c:v>
                </c:pt>
                <c:pt idx="200">
                  <c:v>-12.41909900125995</c:v>
                </c:pt>
                <c:pt idx="201">
                  <c:v>-12.34628933147993</c:v>
                </c:pt>
                <c:pt idx="202">
                  <c:v>-12.34628933147993</c:v>
                </c:pt>
                <c:pt idx="203">
                  <c:v>-12.34628933147993</c:v>
                </c:pt>
                <c:pt idx="204">
                  <c:v>-12.34628933147993</c:v>
                </c:pt>
                <c:pt idx="205">
                  <c:v>-12.34628933147993</c:v>
                </c:pt>
                <c:pt idx="206">
                  <c:v>-12.34628933147993</c:v>
                </c:pt>
                <c:pt idx="207">
                  <c:v>-12.34628933147993</c:v>
                </c:pt>
                <c:pt idx="208">
                  <c:v>-12.34628933147993</c:v>
                </c:pt>
                <c:pt idx="209">
                  <c:v>-12.34628933147993</c:v>
                </c:pt>
                <c:pt idx="210">
                  <c:v>-12.34628933147993</c:v>
                </c:pt>
                <c:pt idx="211">
                  <c:v>-12.34628933147993</c:v>
                </c:pt>
                <c:pt idx="212">
                  <c:v>-12.416696423011729</c:v>
                </c:pt>
                <c:pt idx="213">
                  <c:v>-12.69204358563041</c:v>
                </c:pt>
                <c:pt idx="214">
                  <c:v>-13.224135379631889</c:v>
                </c:pt>
                <c:pt idx="215">
                  <c:v>-14.027536329046509</c:v>
                </c:pt>
                <c:pt idx="216">
                  <c:v>-14.124018679834009</c:v>
                </c:pt>
                <c:pt idx="217">
                  <c:v>-14.124018679834009</c:v>
                </c:pt>
                <c:pt idx="218">
                  <c:v>-14.124018679834009</c:v>
                </c:pt>
                <c:pt idx="219">
                  <c:v>-14.124018679834009</c:v>
                </c:pt>
                <c:pt idx="220">
                  <c:v>-14.124018679834009</c:v>
                </c:pt>
                <c:pt idx="221">
                  <c:v>-14.124018679834009</c:v>
                </c:pt>
                <c:pt idx="222">
                  <c:v>-14.124018679834009</c:v>
                </c:pt>
                <c:pt idx="223">
                  <c:v>-14.124018679834009</c:v>
                </c:pt>
                <c:pt idx="224">
                  <c:v>-14.124018679834009</c:v>
                </c:pt>
                <c:pt idx="225">
                  <c:v>-14.124018679834009</c:v>
                </c:pt>
                <c:pt idx="226">
                  <c:v>-14.124018679834009</c:v>
                </c:pt>
                <c:pt idx="227">
                  <c:v>-14.41485307191979</c:v>
                </c:pt>
                <c:pt idx="228">
                  <c:v>-15.16179846584</c:v>
                </c:pt>
                <c:pt idx="229">
                  <c:v>-15.184654731970319</c:v>
                </c:pt>
                <c:pt idx="230">
                  <c:v>-15.184654731970319</c:v>
                </c:pt>
                <c:pt idx="231">
                  <c:v>-15.184654731970319</c:v>
                </c:pt>
                <c:pt idx="232">
                  <c:v>-15.184654731970319</c:v>
                </c:pt>
                <c:pt idx="233">
                  <c:v>-15.184654731970319</c:v>
                </c:pt>
                <c:pt idx="234">
                  <c:v>-15.184654731970319</c:v>
                </c:pt>
                <c:pt idx="235">
                  <c:v>-15.184654731970319</c:v>
                </c:pt>
                <c:pt idx="236">
                  <c:v>-15.184654731970319</c:v>
                </c:pt>
                <c:pt idx="237">
                  <c:v>-15.510457617191189</c:v>
                </c:pt>
                <c:pt idx="238">
                  <c:v>-16.124689365455819</c:v>
                </c:pt>
                <c:pt idx="239">
                  <c:v>-16.916288225536778</c:v>
                </c:pt>
                <c:pt idx="240">
                  <c:v>-17.763130516034799</c:v>
                </c:pt>
                <c:pt idx="241">
                  <c:v>-18.555250886306698</c:v>
                </c:pt>
                <c:pt idx="242">
                  <c:v>-19.208932081430401</c:v>
                </c:pt>
                <c:pt idx="243">
                  <c:v>-19.6604822379506</c:v>
                </c:pt>
                <c:pt idx="244">
                  <c:v>-19.751792679401401</c:v>
                </c:pt>
                <c:pt idx="245">
                  <c:v>-19.751792679401401</c:v>
                </c:pt>
                <c:pt idx="246">
                  <c:v>-19.751792679401401</c:v>
                </c:pt>
                <c:pt idx="247">
                  <c:v>-19.751792679401401</c:v>
                </c:pt>
                <c:pt idx="248">
                  <c:v>-19.960099684167201</c:v>
                </c:pt>
                <c:pt idx="249">
                  <c:v>-20.495555774179699</c:v>
                </c:pt>
                <c:pt idx="250">
                  <c:v>-20.7132296540128</c:v>
                </c:pt>
                <c:pt idx="251">
                  <c:v>-19.422286448874399</c:v>
                </c:pt>
                <c:pt idx="252">
                  <c:v>-18.474047106472501</c:v>
                </c:pt>
                <c:pt idx="253">
                  <c:v>-17.892991957948698</c:v>
                </c:pt>
                <c:pt idx="254">
                  <c:v>-17.671561820223602</c:v>
                </c:pt>
                <c:pt idx="255">
                  <c:v>-17.671561820223602</c:v>
                </c:pt>
                <c:pt idx="256">
                  <c:v>-17.671561820223602</c:v>
                </c:pt>
                <c:pt idx="257">
                  <c:v>-17.671561820223602</c:v>
                </c:pt>
                <c:pt idx="258">
                  <c:v>-17.671561820223602</c:v>
                </c:pt>
                <c:pt idx="259">
                  <c:v>-17.671561820223602</c:v>
                </c:pt>
                <c:pt idx="260">
                  <c:v>-17.671561820223602</c:v>
                </c:pt>
                <c:pt idx="261">
                  <c:v>-17.671561820223602</c:v>
                </c:pt>
                <c:pt idx="262">
                  <c:v>-17.671561820223602</c:v>
                </c:pt>
                <c:pt idx="263">
                  <c:v>-17.671561820223602</c:v>
                </c:pt>
                <c:pt idx="264">
                  <c:v>-17.671561820223602</c:v>
                </c:pt>
                <c:pt idx="265">
                  <c:v>-17.783254997812598</c:v>
                </c:pt>
                <c:pt idx="266">
                  <c:v>-18.180472424279699</c:v>
                </c:pt>
                <c:pt idx="267">
                  <c:v>-18.7822559639494</c:v>
                </c:pt>
                <c:pt idx="268">
                  <c:v>-19.3787680336759</c:v>
                </c:pt>
                <c:pt idx="269">
                  <c:v>-18.714199029030699</c:v>
                </c:pt>
                <c:pt idx="270">
                  <c:v>-18.217077481459501</c:v>
                </c:pt>
                <c:pt idx="271">
                  <c:v>-17.999901584637701</c:v>
                </c:pt>
                <c:pt idx="272">
                  <c:v>-17.999901584637701</c:v>
                </c:pt>
                <c:pt idx="273">
                  <c:v>-17.999901584637701</c:v>
                </c:pt>
                <c:pt idx="274">
                  <c:v>-17.999901584637701</c:v>
                </c:pt>
                <c:pt idx="275">
                  <c:v>-17.999901584637701</c:v>
                </c:pt>
                <c:pt idx="276">
                  <c:v>-17.999901584637701</c:v>
                </c:pt>
                <c:pt idx="277">
                  <c:v>-17.999901584637701</c:v>
                </c:pt>
                <c:pt idx="278">
                  <c:v>-17.999901584637701</c:v>
                </c:pt>
                <c:pt idx="279">
                  <c:v>-17.999901584637701</c:v>
                </c:pt>
                <c:pt idx="280">
                  <c:v>-17.999901584637701</c:v>
                </c:pt>
                <c:pt idx="281">
                  <c:v>-17.999901584637701</c:v>
                </c:pt>
                <c:pt idx="282">
                  <c:v>-18.118907607294901</c:v>
                </c:pt>
                <c:pt idx="283">
                  <c:v>-18.5856707262827</c:v>
                </c:pt>
                <c:pt idx="284">
                  <c:v>-19.365206512350198</c:v>
                </c:pt>
                <c:pt idx="285">
                  <c:v>-20.358828389091499</c:v>
                </c:pt>
                <c:pt idx="286">
                  <c:v>-21.3927087505276</c:v>
                </c:pt>
                <c:pt idx="287">
                  <c:v>-21.6002783338005</c:v>
                </c:pt>
                <c:pt idx="288">
                  <c:v>-21.417677373261398</c:v>
                </c:pt>
                <c:pt idx="289">
                  <c:v>-20.493143194355</c:v>
                </c:pt>
                <c:pt idx="290">
                  <c:v>-19.1972700879539</c:v>
                </c:pt>
                <c:pt idx="291">
                  <c:v>-18.029293452248901</c:v>
                </c:pt>
                <c:pt idx="292">
                  <c:v>-17.294416701311508</c:v>
                </c:pt>
                <c:pt idx="293">
                  <c:v>-17.108639201381969</c:v>
                </c:pt>
                <c:pt idx="294">
                  <c:v>-17.108639201381969</c:v>
                </c:pt>
                <c:pt idx="295">
                  <c:v>-17.108639201381969</c:v>
                </c:pt>
                <c:pt idx="296">
                  <c:v>-17.108639201381969</c:v>
                </c:pt>
                <c:pt idx="297">
                  <c:v>-17.108639201381969</c:v>
                </c:pt>
                <c:pt idx="298">
                  <c:v>-17.108639201381969</c:v>
                </c:pt>
                <c:pt idx="299">
                  <c:v>-17.042098194448741</c:v>
                </c:pt>
                <c:pt idx="300">
                  <c:v>-16.30310147021936</c:v>
                </c:pt>
                <c:pt idx="301">
                  <c:v>-16.076443596404481</c:v>
                </c:pt>
                <c:pt idx="302">
                  <c:v>-16.076443596404481</c:v>
                </c:pt>
                <c:pt idx="303">
                  <c:v>-16.076443596404481</c:v>
                </c:pt>
                <c:pt idx="304">
                  <c:v>-16.076443596404481</c:v>
                </c:pt>
                <c:pt idx="305">
                  <c:v>-16.076443596404481</c:v>
                </c:pt>
                <c:pt idx="306">
                  <c:v>-16.076443596404481</c:v>
                </c:pt>
                <c:pt idx="307">
                  <c:v>-16.076443596404481</c:v>
                </c:pt>
                <c:pt idx="308">
                  <c:v>-16.076443596404481</c:v>
                </c:pt>
                <c:pt idx="309">
                  <c:v>-16.076443596404481</c:v>
                </c:pt>
                <c:pt idx="310">
                  <c:v>-16.076443596404481</c:v>
                </c:pt>
                <c:pt idx="311">
                  <c:v>-16.076443596404481</c:v>
                </c:pt>
                <c:pt idx="312">
                  <c:v>-16.25359886504588</c:v>
                </c:pt>
                <c:pt idx="313">
                  <c:v>-15.866861840257481</c:v>
                </c:pt>
                <c:pt idx="314">
                  <c:v>-15.304874561004731</c:v>
                </c:pt>
                <c:pt idx="315">
                  <c:v>-14.897282560889739</c:v>
                </c:pt>
                <c:pt idx="316">
                  <c:v>-14.717060604124249</c:v>
                </c:pt>
                <c:pt idx="317">
                  <c:v>-14.717060604124249</c:v>
                </c:pt>
                <c:pt idx="318">
                  <c:v>-14.717060604124249</c:v>
                </c:pt>
                <c:pt idx="319">
                  <c:v>-14.717060604124249</c:v>
                </c:pt>
                <c:pt idx="320">
                  <c:v>-14.717060604124249</c:v>
                </c:pt>
                <c:pt idx="321">
                  <c:v>-14.717060604124249</c:v>
                </c:pt>
                <c:pt idx="322">
                  <c:v>-14.717060604124249</c:v>
                </c:pt>
                <c:pt idx="323">
                  <c:v>-14.717060604124249</c:v>
                </c:pt>
                <c:pt idx="324">
                  <c:v>-14.717060604124249</c:v>
                </c:pt>
                <c:pt idx="325">
                  <c:v>-14.717060604124249</c:v>
                </c:pt>
                <c:pt idx="326">
                  <c:v>-14.717060604124249</c:v>
                </c:pt>
                <c:pt idx="327">
                  <c:v>-14.75495511271474</c:v>
                </c:pt>
                <c:pt idx="328">
                  <c:v>-14.9729902229545</c:v>
                </c:pt>
                <c:pt idx="329">
                  <c:v>-15.33193075316011</c:v>
                </c:pt>
                <c:pt idx="330">
                  <c:v>-14.281160892610011</c:v>
                </c:pt>
                <c:pt idx="331">
                  <c:v>-13.299243252398949</c:v>
                </c:pt>
                <c:pt idx="332">
                  <c:v>-12.452856224921469</c:v>
                </c:pt>
                <c:pt idx="333">
                  <c:v>-11.769392614392769</c:v>
                </c:pt>
                <c:pt idx="334">
                  <c:v>-11.246496480745279</c:v>
                </c:pt>
                <c:pt idx="335">
                  <c:v>-10.86444144700727</c:v>
                </c:pt>
                <c:pt idx="336">
                  <c:v>-10.596642029266709</c:v>
                </c:pt>
                <c:pt idx="337">
                  <c:v>-10.41699536035085</c:v>
                </c:pt>
                <c:pt idx="338">
                  <c:v>-10.3038135749806</c:v>
                </c:pt>
                <c:pt idx="339">
                  <c:v>-10.24076374885844</c:v>
                </c:pt>
                <c:pt idx="340">
                  <c:v>-10.21596087932719</c:v>
                </c:pt>
                <c:pt idx="341">
                  <c:v>-10.21596087932719</c:v>
                </c:pt>
                <c:pt idx="342">
                  <c:v>-10.21596087932719</c:v>
                </c:pt>
                <c:pt idx="343">
                  <c:v>-10.21596087932719</c:v>
                </c:pt>
                <c:pt idx="344">
                  <c:v>-10.21596087932719</c:v>
                </c:pt>
                <c:pt idx="345">
                  <c:v>-10.21596087932719</c:v>
                </c:pt>
                <c:pt idx="346">
                  <c:v>-10.21596087932719</c:v>
                </c:pt>
                <c:pt idx="347">
                  <c:v>-10.21596087932719</c:v>
                </c:pt>
                <c:pt idx="348">
                  <c:v>-10.21596087932719</c:v>
                </c:pt>
                <c:pt idx="349">
                  <c:v>-10.21596087932719</c:v>
                </c:pt>
                <c:pt idx="350">
                  <c:v>-10.21596087932719</c:v>
                </c:pt>
                <c:pt idx="351">
                  <c:v>-10.220617131453331</c:v>
                </c:pt>
                <c:pt idx="352">
                  <c:v>-10.248131329466609</c:v>
                </c:pt>
                <c:pt idx="353">
                  <c:v>-10.29362419966426</c:v>
                </c:pt>
                <c:pt idx="354">
                  <c:v>-10.35335795339741</c:v>
                </c:pt>
                <c:pt idx="355">
                  <c:v>-10.42355786971684</c:v>
                </c:pt>
                <c:pt idx="356">
                  <c:v>-10.498737462945229</c:v>
                </c:pt>
                <c:pt idx="357">
                  <c:v>-10.57031310874069</c:v>
                </c:pt>
                <c:pt idx="358">
                  <c:v>-10.62664776669989</c:v>
                </c:pt>
                <c:pt idx="359">
                  <c:v>-10.64728534079954</c:v>
                </c:pt>
                <c:pt idx="360">
                  <c:v>-10.64728534079954</c:v>
                </c:pt>
              </c:numCache>
            </c:numRef>
          </c:yVal>
          <c:smooth val="0"/>
          <c:extLst>
            <c:ext xmlns:c16="http://schemas.microsoft.com/office/drawing/2014/chart" uri="{C3380CC4-5D6E-409C-BE32-E72D297353CC}">
              <c16:uniqueId val="{00000000-15C4-2947-A3EA-FE3DB6AF5FBC}"/>
            </c:ext>
          </c:extLst>
        </c:ser>
        <c:ser>
          <c:idx val="1"/>
          <c:order val="1"/>
          <c:tx>
            <c:strRef>
              <c:f>'Normalized Envelope (2)'!$G$2</c:f>
              <c:strCache>
                <c:ptCount val="1"/>
                <c:pt idx="0">
                  <c:v>F4 (Outer)</c:v>
                </c:pt>
              </c:strCache>
            </c:strRef>
          </c:tx>
          <c:spPr>
            <a:ln w="19050" cap="rnd">
              <a:solidFill>
                <a:schemeClr val="accent4"/>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(2)'!$G$3:$G$363</c:f>
              <c:numCache>
                <c:formatCode>0.0</c:formatCode>
                <c:ptCount val="361"/>
                <c:pt idx="0">
                  <c:v>-9.9242905318355596</c:v>
                </c:pt>
                <c:pt idx="1">
                  <c:v>-9.7232550228859793</c:v>
                </c:pt>
                <c:pt idx="2">
                  <c:v>-9.5418888634540604</c:v>
                </c:pt>
                <c:pt idx="3">
                  <c:v>-9.3818073786794702</c:v>
                </c:pt>
                <c:pt idx="4">
                  <c:v>-9.2406989953293603</c:v>
                </c:pt>
                <c:pt idx="5">
                  <c:v>-9.1174557784866899</c:v>
                </c:pt>
                <c:pt idx="6">
                  <c:v>-9.0122536604425694</c:v>
                </c:pt>
                <c:pt idx="7">
                  <c:v>-8.9246538498815688</c:v>
                </c:pt>
                <c:pt idx="8">
                  <c:v>-8.8549404387525197</c:v>
                </c:pt>
                <c:pt idx="9">
                  <c:v>-8.8096987818316492</c:v>
                </c:pt>
                <c:pt idx="10">
                  <c:v>-8.8065707057099498</c:v>
                </c:pt>
                <c:pt idx="11">
                  <c:v>-8.8065707057099498</c:v>
                </c:pt>
                <c:pt idx="12">
                  <c:v>-8.8065707057099498</c:v>
                </c:pt>
                <c:pt idx="13">
                  <c:v>-8.8065707057099498</c:v>
                </c:pt>
                <c:pt idx="14">
                  <c:v>-8.8065707057099498</c:v>
                </c:pt>
                <c:pt idx="15">
                  <c:v>-8.8065707057099498</c:v>
                </c:pt>
                <c:pt idx="16">
                  <c:v>-8.8065707057099498</c:v>
                </c:pt>
                <c:pt idx="17">
                  <c:v>-8.8065707057099498</c:v>
                </c:pt>
                <c:pt idx="18">
                  <c:v>-8.8065707057099498</c:v>
                </c:pt>
                <c:pt idx="19">
                  <c:v>-8.8065707057099498</c:v>
                </c:pt>
                <c:pt idx="20">
                  <c:v>-8.8065707057099498</c:v>
                </c:pt>
                <c:pt idx="21">
                  <c:v>-8.8722579959998704</c:v>
                </c:pt>
                <c:pt idx="22">
                  <c:v>-9.0336380976962793</c:v>
                </c:pt>
                <c:pt idx="23">
                  <c:v>-9.30773027127678</c:v>
                </c:pt>
                <c:pt idx="24">
                  <c:v>-9.6964398487148795</c:v>
                </c:pt>
                <c:pt idx="25">
                  <c:v>-9.8882561657404509</c:v>
                </c:pt>
                <c:pt idx="26">
                  <c:v>-9.5171491944684803</c:v>
                </c:pt>
                <c:pt idx="27">
                  <c:v>-9.3321112609327894</c:v>
                </c:pt>
                <c:pt idx="28">
                  <c:v>-9.3321112609327894</c:v>
                </c:pt>
                <c:pt idx="29">
                  <c:v>-9.3321112609327894</c:v>
                </c:pt>
                <c:pt idx="30">
                  <c:v>-9.3321112609327894</c:v>
                </c:pt>
                <c:pt idx="31">
                  <c:v>-9.3321112609327894</c:v>
                </c:pt>
                <c:pt idx="32">
                  <c:v>-9.3321112609327894</c:v>
                </c:pt>
                <c:pt idx="33">
                  <c:v>-9.3321112609327894</c:v>
                </c:pt>
                <c:pt idx="34">
                  <c:v>-9.3321112609327894</c:v>
                </c:pt>
                <c:pt idx="35">
                  <c:v>-9.3321112609327894</c:v>
                </c:pt>
                <c:pt idx="36">
                  <c:v>-9.3321112609327894</c:v>
                </c:pt>
                <c:pt idx="37">
                  <c:v>-9.3321112609327894</c:v>
                </c:pt>
                <c:pt idx="38">
                  <c:v>-9.3440712948245093</c:v>
                </c:pt>
                <c:pt idx="39">
                  <c:v>-9.5578846272596287</c:v>
                </c:pt>
                <c:pt idx="40">
                  <c:v>-9.9700722489968694</c:v>
                </c:pt>
                <c:pt idx="41">
                  <c:v>-10.56112747275187</c:v>
                </c:pt>
                <c:pt idx="42">
                  <c:v>-11.281769617591429</c:v>
                </c:pt>
                <c:pt idx="43">
                  <c:v>-12.03473888443415</c:v>
                </c:pt>
                <c:pt idx="44">
                  <c:v>-12.08834737542932</c:v>
                </c:pt>
                <c:pt idx="45">
                  <c:v>-12.08834737542932</c:v>
                </c:pt>
                <c:pt idx="46">
                  <c:v>-12.08834737542932</c:v>
                </c:pt>
                <c:pt idx="47">
                  <c:v>-12.08834737542932</c:v>
                </c:pt>
                <c:pt idx="48">
                  <c:v>-12.08834737542932</c:v>
                </c:pt>
                <c:pt idx="49">
                  <c:v>-12.08834737542932</c:v>
                </c:pt>
                <c:pt idx="50">
                  <c:v>-12.08834737542932</c:v>
                </c:pt>
                <c:pt idx="51">
                  <c:v>-12.12191769542901</c:v>
                </c:pt>
                <c:pt idx="52">
                  <c:v>-12.322824164123599</c:v>
                </c:pt>
                <c:pt idx="53">
                  <c:v>-12.666123112623699</c:v>
                </c:pt>
                <c:pt idx="54">
                  <c:v>-13.09666533627923</c:v>
                </c:pt>
                <c:pt idx="55">
                  <c:v>-13.52793614528856</c:v>
                </c:pt>
                <c:pt idx="56">
                  <c:v>-13.86571880979084</c:v>
                </c:pt>
                <c:pt idx="57">
                  <c:v>-14.061284983693401</c:v>
                </c:pt>
                <c:pt idx="58">
                  <c:v>-14.14956819716817</c:v>
                </c:pt>
                <c:pt idx="59">
                  <c:v>-14.22382739630717</c:v>
                </c:pt>
                <c:pt idx="60">
                  <c:v>-14.373326823328661</c:v>
                </c:pt>
                <c:pt idx="61">
                  <c:v>-14.64170007865139</c:v>
                </c:pt>
                <c:pt idx="62">
                  <c:v>-15.021469339085471</c:v>
                </c:pt>
                <c:pt idx="63">
                  <c:v>-15.471540136102931</c:v>
                </c:pt>
                <c:pt idx="64">
                  <c:v>-15.943318367987828</c:v>
                </c:pt>
                <c:pt idx="65">
                  <c:v>-16.400465569635308</c:v>
                </c:pt>
                <c:pt idx="66">
                  <c:v>-16.820123498358601</c:v>
                </c:pt>
                <c:pt idx="67">
                  <c:v>-17.181399139393278</c:v>
                </c:pt>
                <c:pt idx="68">
                  <c:v>-17.08047009671353</c:v>
                </c:pt>
                <c:pt idx="69">
                  <c:v>-17.08047009671353</c:v>
                </c:pt>
                <c:pt idx="70">
                  <c:v>-17.08047009671353</c:v>
                </c:pt>
                <c:pt idx="71">
                  <c:v>-17.08047009671353</c:v>
                </c:pt>
                <c:pt idx="72">
                  <c:v>-17.08047009671353</c:v>
                </c:pt>
                <c:pt idx="73">
                  <c:v>-17.08047009671353</c:v>
                </c:pt>
                <c:pt idx="74">
                  <c:v>-17.08047009671353</c:v>
                </c:pt>
                <c:pt idx="75">
                  <c:v>-17.08047009671353</c:v>
                </c:pt>
                <c:pt idx="76">
                  <c:v>-17.08047009671353</c:v>
                </c:pt>
                <c:pt idx="77">
                  <c:v>-17.08047009671353</c:v>
                </c:pt>
                <c:pt idx="78">
                  <c:v>-17.08047009671353</c:v>
                </c:pt>
                <c:pt idx="79">
                  <c:v>-17.179031206954811</c:v>
                </c:pt>
                <c:pt idx="80">
                  <c:v>-17.524418128150188</c:v>
                </c:pt>
                <c:pt idx="81">
                  <c:v>-18.112572270214901</c:v>
                </c:pt>
                <c:pt idx="82">
                  <c:v>-18.754878742310598</c:v>
                </c:pt>
                <c:pt idx="83">
                  <c:v>-17.974946488741299</c:v>
                </c:pt>
                <c:pt idx="84">
                  <c:v>-17.421032269853789</c:v>
                </c:pt>
                <c:pt idx="85">
                  <c:v>-17.140426042625229</c:v>
                </c:pt>
                <c:pt idx="86">
                  <c:v>-17.140426042625229</c:v>
                </c:pt>
                <c:pt idx="87">
                  <c:v>-17.140426042625229</c:v>
                </c:pt>
                <c:pt idx="88">
                  <c:v>-17.140426042625229</c:v>
                </c:pt>
                <c:pt idx="89">
                  <c:v>-17.140426042625229</c:v>
                </c:pt>
                <c:pt idx="90">
                  <c:v>-17.140426042625229</c:v>
                </c:pt>
                <c:pt idx="91">
                  <c:v>-17.140426042625229</c:v>
                </c:pt>
                <c:pt idx="92">
                  <c:v>-17.140426042625229</c:v>
                </c:pt>
                <c:pt idx="93">
                  <c:v>-17.140426042625229</c:v>
                </c:pt>
                <c:pt idx="94">
                  <c:v>-17.140426042625229</c:v>
                </c:pt>
                <c:pt idx="95">
                  <c:v>-17.140426042625229</c:v>
                </c:pt>
                <c:pt idx="96">
                  <c:v>-17.151804812471958</c:v>
                </c:pt>
                <c:pt idx="97">
                  <c:v>-17.450640122100619</c:v>
                </c:pt>
                <c:pt idx="98">
                  <c:v>-17.477317726609101</c:v>
                </c:pt>
                <c:pt idx="99">
                  <c:v>-17.005115404054699</c:v>
                </c:pt>
                <c:pt idx="100">
                  <c:v>-16.66045965664139</c:v>
                </c:pt>
                <c:pt idx="101">
                  <c:v>-16.45600215225241</c:v>
                </c:pt>
                <c:pt idx="102">
                  <c:v>-16.365968486312511</c:v>
                </c:pt>
                <c:pt idx="103">
                  <c:v>-16.322424969611429</c:v>
                </c:pt>
                <c:pt idx="104">
                  <c:v>-16.229727726833598</c:v>
                </c:pt>
                <c:pt idx="105">
                  <c:v>-16.003516783599551</c:v>
                </c:pt>
                <c:pt idx="106">
                  <c:v>-15.616083810939259</c:v>
                </c:pt>
                <c:pt idx="107">
                  <c:v>-15.108470520066991</c:v>
                </c:pt>
                <c:pt idx="108">
                  <c:v>-14.56039416089337</c:v>
                </c:pt>
                <c:pt idx="109">
                  <c:v>-14.05282759252421</c:v>
                </c:pt>
                <c:pt idx="110">
                  <c:v>-13.649013514711289</c:v>
                </c:pt>
                <c:pt idx="111">
                  <c:v>-13.38960284386666</c:v>
                </c:pt>
                <c:pt idx="112">
                  <c:v>-13.289381494470939</c:v>
                </c:pt>
                <c:pt idx="113">
                  <c:v>-13.289381494470939</c:v>
                </c:pt>
                <c:pt idx="114">
                  <c:v>-13.289381494470939</c:v>
                </c:pt>
                <c:pt idx="115">
                  <c:v>-13.289381494470939</c:v>
                </c:pt>
                <c:pt idx="116">
                  <c:v>-13.289381494470939</c:v>
                </c:pt>
                <c:pt idx="117">
                  <c:v>-13.271907674497911</c:v>
                </c:pt>
                <c:pt idx="118">
                  <c:v>-12.858636236145539</c:v>
                </c:pt>
                <c:pt idx="119">
                  <c:v>-12.35860292023599</c:v>
                </c:pt>
                <c:pt idx="120">
                  <c:v>-11.8702285533238</c:v>
                </c:pt>
                <c:pt idx="121">
                  <c:v>-11.46799763681655</c:v>
                </c:pt>
                <c:pt idx="122">
                  <c:v>-11.196561142267619</c:v>
                </c:pt>
                <c:pt idx="123">
                  <c:v>-11.073357343761019</c:v>
                </c:pt>
                <c:pt idx="124">
                  <c:v>-11.073357343761019</c:v>
                </c:pt>
                <c:pt idx="125">
                  <c:v>-11.073357343761019</c:v>
                </c:pt>
                <c:pt idx="126">
                  <c:v>-11.073357343761019</c:v>
                </c:pt>
                <c:pt idx="127">
                  <c:v>-11.073357343761019</c:v>
                </c:pt>
                <c:pt idx="128">
                  <c:v>-11.073357343761019</c:v>
                </c:pt>
                <c:pt idx="129">
                  <c:v>-10.831138450068821</c:v>
                </c:pt>
                <c:pt idx="130">
                  <c:v>-10.343125497281399</c:v>
                </c:pt>
                <c:pt idx="131">
                  <c:v>-9.8154346922184903</c:v>
                </c:pt>
                <c:pt idx="132">
                  <c:v>-9.3420040669961804</c:v>
                </c:pt>
                <c:pt idx="133">
                  <c:v>-8.9917662358826398</c:v>
                </c:pt>
                <c:pt idx="134">
                  <c:v>-8.8066045087342797</c:v>
                </c:pt>
                <c:pt idx="135">
                  <c:v>-8.8061144304346506</c:v>
                </c:pt>
                <c:pt idx="136">
                  <c:v>-8.8061144304346506</c:v>
                </c:pt>
                <c:pt idx="137">
                  <c:v>-8.8061144304346506</c:v>
                </c:pt>
                <c:pt idx="138">
                  <c:v>-8.8061144304346506</c:v>
                </c:pt>
                <c:pt idx="139">
                  <c:v>-8.8061144304346506</c:v>
                </c:pt>
                <c:pt idx="140">
                  <c:v>-8.8061144304346506</c:v>
                </c:pt>
                <c:pt idx="141">
                  <c:v>-8.8061144304346506</c:v>
                </c:pt>
                <c:pt idx="142">
                  <c:v>-8.8061144304346506</c:v>
                </c:pt>
                <c:pt idx="143">
                  <c:v>-8.8061144304346506</c:v>
                </c:pt>
                <c:pt idx="144">
                  <c:v>-8.8061144304346506</c:v>
                </c:pt>
                <c:pt idx="145">
                  <c:v>-8.8061144304346506</c:v>
                </c:pt>
                <c:pt idx="146">
                  <c:v>-8.9926909712339693</c:v>
                </c:pt>
                <c:pt idx="147">
                  <c:v>-9.3547401994982096</c:v>
                </c:pt>
                <c:pt idx="148">
                  <c:v>-9.1492509077651203</c:v>
                </c:pt>
                <c:pt idx="149">
                  <c:v>-8.7266183495905203</c:v>
                </c:pt>
                <c:pt idx="150">
                  <c:v>-8.4219159300099502</c:v>
                </c:pt>
                <c:pt idx="151">
                  <c:v>-8.2311224371280876</c:v>
                </c:pt>
                <c:pt idx="152">
                  <c:v>-8.1408072185456213</c:v>
                </c:pt>
                <c:pt idx="153">
                  <c:v>-8.1320083120454747</c:v>
                </c:pt>
                <c:pt idx="154">
                  <c:v>-8.1320083120454747</c:v>
                </c:pt>
                <c:pt idx="155">
                  <c:v>-8.1320083120454747</c:v>
                </c:pt>
                <c:pt idx="156">
                  <c:v>-8.1320083120454747</c:v>
                </c:pt>
                <c:pt idx="157">
                  <c:v>-8.1320083120454747</c:v>
                </c:pt>
                <c:pt idx="158">
                  <c:v>-8.1320083120454747</c:v>
                </c:pt>
                <c:pt idx="159">
                  <c:v>-8.1320083120454747</c:v>
                </c:pt>
                <c:pt idx="160">
                  <c:v>-8.1320083120454747</c:v>
                </c:pt>
                <c:pt idx="161">
                  <c:v>-8.1320083120454747</c:v>
                </c:pt>
                <c:pt idx="162">
                  <c:v>-8.1320083120454747</c:v>
                </c:pt>
                <c:pt idx="163">
                  <c:v>-8.1320083120454747</c:v>
                </c:pt>
                <c:pt idx="164">
                  <c:v>-8.1847610806915494</c:v>
                </c:pt>
                <c:pt idx="165">
                  <c:v>-8.2815291293366755</c:v>
                </c:pt>
                <c:pt idx="166">
                  <c:v>-8.4079045295099029</c:v>
                </c:pt>
                <c:pt idx="167">
                  <c:v>-8.5510109028193995</c:v>
                </c:pt>
                <c:pt idx="168">
                  <c:v>-8.6981007630517801</c:v>
                </c:pt>
                <c:pt idx="169">
                  <c:v>-8.8376102887352097</c:v>
                </c:pt>
                <c:pt idx="170">
                  <c:v>-8.9623394622813102</c:v>
                </c:pt>
                <c:pt idx="171">
                  <c:v>-9.0719282555022893</c:v>
                </c:pt>
                <c:pt idx="172">
                  <c:v>-9.1720603800597491</c:v>
                </c:pt>
                <c:pt idx="173">
                  <c:v>-9.2706378235065401</c:v>
                </c:pt>
                <c:pt idx="174">
                  <c:v>-9.3734677707057195</c:v>
                </c:pt>
                <c:pt idx="175">
                  <c:v>-9.4116763856908197</c:v>
                </c:pt>
                <c:pt idx="176">
                  <c:v>-9.2916822903752596</c:v>
                </c:pt>
                <c:pt idx="177">
                  <c:v>-9.1642337524058899</c:v>
                </c:pt>
                <c:pt idx="178">
                  <c:v>-9.0234864619529702</c:v>
                </c:pt>
                <c:pt idx="179">
                  <c:v>-8.8674502264244506</c:v>
                </c:pt>
                <c:pt idx="180">
                  <c:v>-8.7019126133347697</c:v>
                </c:pt>
                <c:pt idx="181">
                  <c:v>-8.5406947326477081</c:v>
                </c:pt>
                <c:pt idx="182">
                  <c:v>-8.4025568704403923</c:v>
                </c:pt>
                <c:pt idx="183">
                  <c:v>-8.306897950859593</c:v>
                </c:pt>
                <c:pt idx="184">
                  <c:v>-8.2702028793158782</c:v>
                </c:pt>
                <c:pt idx="185">
                  <c:v>-8.2702028793158782</c:v>
                </c:pt>
                <c:pt idx="186">
                  <c:v>-8.2702028793158782</c:v>
                </c:pt>
                <c:pt idx="187">
                  <c:v>-8.2702028793158782</c:v>
                </c:pt>
                <c:pt idx="188">
                  <c:v>-8.2702028793158782</c:v>
                </c:pt>
                <c:pt idx="189">
                  <c:v>-8.2702028793158782</c:v>
                </c:pt>
                <c:pt idx="190">
                  <c:v>-8.2702028793158782</c:v>
                </c:pt>
                <c:pt idx="191">
                  <c:v>-8.2702028793158782</c:v>
                </c:pt>
                <c:pt idx="192">
                  <c:v>-8.2702028793158782</c:v>
                </c:pt>
                <c:pt idx="193">
                  <c:v>-8.2702028793158782</c:v>
                </c:pt>
                <c:pt idx="194">
                  <c:v>-8.2702028793158782</c:v>
                </c:pt>
                <c:pt idx="195">
                  <c:v>-8.3036767569354204</c:v>
                </c:pt>
                <c:pt idx="196">
                  <c:v>-8.4113925910258462</c:v>
                </c:pt>
                <c:pt idx="197">
                  <c:v>-8.5885106894291798</c:v>
                </c:pt>
                <c:pt idx="198">
                  <c:v>-8.8204123512333403</c:v>
                </c:pt>
                <c:pt idx="199">
                  <c:v>-9.0847732992011192</c:v>
                </c:pt>
                <c:pt idx="200">
                  <c:v>-9.3580564473671703</c:v>
                </c:pt>
                <c:pt idx="201">
                  <c:v>-9.6246864595128692</c:v>
                </c:pt>
                <c:pt idx="202">
                  <c:v>-9.883487722069539</c:v>
                </c:pt>
                <c:pt idx="203">
                  <c:v>-10.146790074386139</c:v>
                </c:pt>
                <c:pt idx="204">
                  <c:v>-10.433500032605171</c:v>
                </c:pt>
                <c:pt idx="205">
                  <c:v>-10.76115356185098</c:v>
                </c:pt>
                <c:pt idx="206">
                  <c:v>-10.780110608977239</c:v>
                </c:pt>
                <c:pt idx="207">
                  <c:v>-10.780110608977239</c:v>
                </c:pt>
                <c:pt idx="208">
                  <c:v>-10.780110608977239</c:v>
                </c:pt>
                <c:pt idx="209">
                  <c:v>-10.780110608977239</c:v>
                </c:pt>
                <c:pt idx="210">
                  <c:v>-10.780110608977239</c:v>
                </c:pt>
                <c:pt idx="211">
                  <c:v>-10.780110608977239</c:v>
                </c:pt>
                <c:pt idx="212">
                  <c:v>-10.780110608977239</c:v>
                </c:pt>
                <c:pt idx="213">
                  <c:v>-10.780110608977239</c:v>
                </c:pt>
                <c:pt idx="214">
                  <c:v>-10.780110608977239</c:v>
                </c:pt>
                <c:pt idx="215">
                  <c:v>-10.780110608977239</c:v>
                </c:pt>
                <c:pt idx="216">
                  <c:v>-10.82345754423344</c:v>
                </c:pt>
                <c:pt idx="217">
                  <c:v>-11.038054778666369</c:v>
                </c:pt>
                <c:pt idx="218">
                  <c:v>-11.41849374130719</c:v>
                </c:pt>
                <c:pt idx="219">
                  <c:v>-11.546575299862809</c:v>
                </c:pt>
                <c:pt idx="220">
                  <c:v>-11.546575299862809</c:v>
                </c:pt>
                <c:pt idx="221">
                  <c:v>-11.546575299862809</c:v>
                </c:pt>
                <c:pt idx="222">
                  <c:v>-11.546575299862809</c:v>
                </c:pt>
                <c:pt idx="223">
                  <c:v>-11.546575299862809</c:v>
                </c:pt>
                <c:pt idx="224">
                  <c:v>-11.546575299862809</c:v>
                </c:pt>
                <c:pt idx="225">
                  <c:v>-11.546575299862809</c:v>
                </c:pt>
                <c:pt idx="226">
                  <c:v>-11.546575299862809</c:v>
                </c:pt>
                <c:pt idx="227">
                  <c:v>-11.546575299862809</c:v>
                </c:pt>
                <c:pt idx="228">
                  <c:v>-11.781506987036519</c:v>
                </c:pt>
                <c:pt idx="229">
                  <c:v>-12.42490227589961</c:v>
                </c:pt>
                <c:pt idx="230">
                  <c:v>-13.41958419996598</c:v>
                </c:pt>
                <c:pt idx="231">
                  <c:v>-14.62761359189825</c:v>
                </c:pt>
                <c:pt idx="232">
                  <c:v>-15.232994644969079</c:v>
                </c:pt>
                <c:pt idx="233">
                  <c:v>-15.232994644969079</c:v>
                </c:pt>
                <c:pt idx="234">
                  <c:v>-15.232994644969079</c:v>
                </c:pt>
                <c:pt idx="235">
                  <c:v>-15.232994644969079</c:v>
                </c:pt>
                <c:pt idx="236">
                  <c:v>-15.232994644969079</c:v>
                </c:pt>
                <c:pt idx="237">
                  <c:v>-15.232994644969079</c:v>
                </c:pt>
                <c:pt idx="238">
                  <c:v>-15.232994644969079</c:v>
                </c:pt>
                <c:pt idx="239">
                  <c:v>-15.401091534486099</c:v>
                </c:pt>
                <c:pt idx="240">
                  <c:v>-15.827000039792498</c:v>
                </c:pt>
                <c:pt idx="241">
                  <c:v>-16.078575454998841</c:v>
                </c:pt>
                <c:pt idx="242">
                  <c:v>-16.078575454998841</c:v>
                </c:pt>
                <c:pt idx="243">
                  <c:v>-16.078575454998841</c:v>
                </c:pt>
                <c:pt idx="244">
                  <c:v>-16.078575454998841</c:v>
                </c:pt>
                <c:pt idx="245">
                  <c:v>-16.078575454998841</c:v>
                </c:pt>
                <c:pt idx="246">
                  <c:v>-16.078575454998841</c:v>
                </c:pt>
                <c:pt idx="247">
                  <c:v>-16.078575454998841</c:v>
                </c:pt>
                <c:pt idx="248">
                  <c:v>-16.33530125280323</c:v>
                </c:pt>
                <c:pt idx="249">
                  <c:v>-16.95463322331635</c:v>
                </c:pt>
                <c:pt idx="250">
                  <c:v>-17.901938912287601</c:v>
                </c:pt>
                <c:pt idx="251">
                  <c:v>-19.0948886392862</c:v>
                </c:pt>
                <c:pt idx="252">
                  <c:v>-20.402229227719001</c:v>
                </c:pt>
                <c:pt idx="253">
                  <c:v>-20.932019540735499</c:v>
                </c:pt>
                <c:pt idx="254">
                  <c:v>-20.7048690996231</c:v>
                </c:pt>
                <c:pt idx="255">
                  <c:v>-20.5356653304184</c:v>
                </c:pt>
                <c:pt idx="256">
                  <c:v>-20.4075839886005</c:v>
                </c:pt>
                <c:pt idx="257">
                  <c:v>-20.316950963410299</c:v>
                </c:pt>
                <c:pt idx="258">
                  <c:v>-20.269173039384</c:v>
                </c:pt>
                <c:pt idx="259">
                  <c:v>-20.269173039384</c:v>
                </c:pt>
                <c:pt idx="260">
                  <c:v>-20.269173039384</c:v>
                </c:pt>
                <c:pt idx="261">
                  <c:v>-20.269173039384</c:v>
                </c:pt>
                <c:pt idx="262">
                  <c:v>-20.269173039384</c:v>
                </c:pt>
                <c:pt idx="263">
                  <c:v>-20.269173039384</c:v>
                </c:pt>
                <c:pt idx="264">
                  <c:v>-20.269173039384</c:v>
                </c:pt>
                <c:pt idx="265">
                  <c:v>-20.269173039384</c:v>
                </c:pt>
                <c:pt idx="266">
                  <c:v>-20.269173039384</c:v>
                </c:pt>
                <c:pt idx="267">
                  <c:v>-20.269173039384</c:v>
                </c:pt>
                <c:pt idx="268">
                  <c:v>-20.137339437507499</c:v>
                </c:pt>
                <c:pt idx="269">
                  <c:v>-19.941584267715001</c:v>
                </c:pt>
                <c:pt idx="270">
                  <c:v>-19.788360383036899</c:v>
                </c:pt>
                <c:pt idx="271">
                  <c:v>-19.744367661768202</c:v>
                </c:pt>
                <c:pt idx="272">
                  <c:v>-19.744367661768202</c:v>
                </c:pt>
                <c:pt idx="273">
                  <c:v>-19.744367661768202</c:v>
                </c:pt>
                <c:pt idx="274">
                  <c:v>-19.744367661768202</c:v>
                </c:pt>
                <c:pt idx="275">
                  <c:v>-19.744367661768202</c:v>
                </c:pt>
                <c:pt idx="276">
                  <c:v>-19.744367661768202</c:v>
                </c:pt>
                <c:pt idx="277">
                  <c:v>-19.744367661768202</c:v>
                </c:pt>
                <c:pt idx="278">
                  <c:v>-19.744367661768202</c:v>
                </c:pt>
                <c:pt idx="279">
                  <c:v>-19.744367661768202</c:v>
                </c:pt>
                <c:pt idx="280">
                  <c:v>-19.744367661768202</c:v>
                </c:pt>
                <c:pt idx="281">
                  <c:v>-19.744367661768202</c:v>
                </c:pt>
                <c:pt idx="282">
                  <c:v>-19.8852268192541</c:v>
                </c:pt>
                <c:pt idx="283">
                  <c:v>-19.878829702256699</c:v>
                </c:pt>
                <c:pt idx="284">
                  <c:v>-18.486136521137698</c:v>
                </c:pt>
                <c:pt idx="285">
                  <c:v>-17.210518783821129</c:v>
                </c:pt>
                <c:pt idx="286">
                  <c:v>-16.281164036427931</c:v>
                </c:pt>
                <c:pt idx="287">
                  <c:v>-15.795963996211629</c:v>
                </c:pt>
                <c:pt idx="288">
                  <c:v>-15.76888309618667</c:v>
                </c:pt>
                <c:pt idx="289">
                  <c:v>-15.76888309618667</c:v>
                </c:pt>
                <c:pt idx="290">
                  <c:v>-15.76888309618667</c:v>
                </c:pt>
                <c:pt idx="291">
                  <c:v>-15.76888309618667</c:v>
                </c:pt>
                <c:pt idx="292">
                  <c:v>-15.76888309618667</c:v>
                </c:pt>
                <c:pt idx="293">
                  <c:v>-15.76888309618667</c:v>
                </c:pt>
                <c:pt idx="294">
                  <c:v>-15.76888309618667</c:v>
                </c:pt>
                <c:pt idx="295">
                  <c:v>-15.76888309618667</c:v>
                </c:pt>
                <c:pt idx="296">
                  <c:v>-15.76888309618667</c:v>
                </c:pt>
                <c:pt idx="297">
                  <c:v>-14.826602878637839</c:v>
                </c:pt>
                <c:pt idx="298">
                  <c:v>-14.00513138626491</c:v>
                </c:pt>
                <c:pt idx="299">
                  <c:v>-13.45201416621209</c:v>
                </c:pt>
                <c:pt idx="300">
                  <c:v>-13.282743201791909</c:v>
                </c:pt>
                <c:pt idx="301">
                  <c:v>-13.282743201791909</c:v>
                </c:pt>
                <c:pt idx="302">
                  <c:v>-13.282743201791909</c:v>
                </c:pt>
                <c:pt idx="303">
                  <c:v>-13.282743201791909</c:v>
                </c:pt>
                <c:pt idx="304">
                  <c:v>-13.282743201791909</c:v>
                </c:pt>
                <c:pt idx="305">
                  <c:v>-13.282743201791909</c:v>
                </c:pt>
                <c:pt idx="306">
                  <c:v>-13.282743201791909</c:v>
                </c:pt>
                <c:pt idx="307">
                  <c:v>-13.282743201791909</c:v>
                </c:pt>
                <c:pt idx="308">
                  <c:v>-12.7134407873691</c:v>
                </c:pt>
                <c:pt idx="309">
                  <c:v>-12.19704902454998</c:v>
                </c:pt>
                <c:pt idx="310">
                  <c:v>-12.031377382094529</c:v>
                </c:pt>
                <c:pt idx="311">
                  <c:v>-12.031377382094529</c:v>
                </c:pt>
                <c:pt idx="312">
                  <c:v>-12.031377382094529</c:v>
                </c:pt>
                <c:pt idx="313">
                  <c:v>-12.031377382094529</c:v>
                </c:pt>
                <c:pt idx="314">
                  <c:v>-12.031377382094529</c:v>
                </c:pt>
                <c:pt idx="315">
                  <c:v>-12.031377382094529</c:v>
                </c:pt>
                <c:pt idx="316">
                  <c:v>-12.031377382094529</c:v>
                </c:pt>
                <c:pt idx="317">
                  <c:v>-12.031377382094529</c:v>
                </c:pt>
                <c:pt idx="318">
                  <c:v>-12.031377382094529</c:v>
                </c:pt>
                <c:pt idx="319">
                  <c:v>-12.031377382094529</c:v>
                </c:pt>
                <c:pt idx="320">
                  <c:v>-12.031377382094529</c:v>
                </c:pt>
                <c:pt idx="321">
                  <c:v>-11.99196552753906</c:v>
                </c:pt>
                <c:pt idx="322">
                  <c:v>-11.42946900990291</c:v>
                </c:pt>
                <c:pt idx="323">
                  <c:v>-10.949325461385589</c:v>
                </c:pt>
                <c:pt idx="324">
                  <c:v>-10.539808593031729</c:v>
                </c:pt>
                <c:pt idx="325">
                  <c:v>-10.18387108158535</c:v>
                </c:pt>
                <c:pt idx="326">
                  <c:v>-9.8676756398325498</c:v>
                </c:pt>
                <c:pt idx="327">
                  <c:v>-9.5823567070533002</c:v>
                </c:pt>
                <c:pt idx="328">
                  <c:v>-9.325529193295619</c:v>
                </c:pt>
                <c:pt idx="329">
                  <c:v>-9.1029918751501491</c:v>
                </c:pt>
                <c:pt idx="330">
                  <c:v>-8.9278529627394292</c:v>
                </c:pt>
                <c:pt idx="331">
                  <c:v>-8.8162362466482698</c:v>
                </c:pt>
                <c:pt idx="332">
                  <c:v>-8.7817885336080597</c:v>
                </c:pt>
                <c:pt idx="333">
                  <c:v>-8.7817885336080597</c:v>
                </c:pt>
                <c:pt idx="334">
                  <c:v>-8.7817885336080597</c:v>
                </c:pt>
                <c:pt idx="335">
                  <c:v>-8.7817885336080597</c:v>
                </c:pt>
                <c:pt idx="336">
                  <c:v>-8.7817885336080597</c:v>
                </c:pt>
                <c:pt idx="337">
                  <c:v>-8.7817885336080597</c:v>
                </c:pt>
                <c:pt idx="338">
                  <c:v>-8.7817885336080597</c:v>
                </c:pt>
                <c:pt idx="339">
                  <c:v>-8.7817885336080597</c:v>
                </c:pt>
                <c:pt idx="340">
                  <c:v>-8.7817885336080597</c:v>
                </c:pt>
                <c:pt idx="341">
                  <c:v>-8.7817885336080597</c:v>
                </c:pt>
                <c:pt idx="342">
                  <c:v>-8.7817885336080597</c:v>
                </c:pt>
                <c:pt idx="343">
                  <c:v>-8.831426704305219</c:v>
                </c:pt>
                <c:pt idx="344">
                  <c:v>-8.9627946937933398</c:v>
                </c:pt>
                <c:pt idx="345">
                  <c:v>-9.1626373989519792</c:v>
                </c:pt>
                <c:pt idx="346">
                  <c:v>-9.4061084241081598</c:v>
                </c:pt>
                <c:pt idx="347">
                  <c:v>-9.6589625418231595</c:v>
                </c:pt>
                <c:pt idx="348">
                  <c:v>-9.8850712732801007</c:v>
                </c:pt>
                <c:pt idx="349">
                  <c:v>-10.058184274000469</c:v>
                </c:pt>
                <c:pt idx="350">
                  <c:v>-10.17098575552804</c:v>
                </c:pt>
                <c:pt idx="351">
                  <c:v>-10.233975519963669</c:v>
                </c:pt>
                <c:pt idx="352">
                  <c:v>-10.26521570674346</c:v>
                </c:pt>
                <c:pt idx="353">
                  <c:v>-10.280068390962139</c:v>
                </c:pt>
                <c:pt idx="354">
                  <c:v>-10.288140295002279</c:v>
                </c:pt>
                <c:pt idx="355">
                  <c:v>-10.296484734879009</c:v>
                </c:pt>
                <c:pt idx="356">
                  <c:v>-10.312806892982969</c:v>
                </c:pt>
                <c:pt idx="357">
                  <c:v>-10.34398971383057</c:v>
                </c:pt>
                <c:pt idx="358">
                  <c:v>-10.39111025085502</c:v>
                </c:pt>
                <c:pt idx="359">
                  <c:v>-10.44641282618066</c:v>
                </c:pt>
                <c:pt idx="360">
                  <c:v>-10.49671074217347</c:v>
                </c:pt>
              </c:numCache>
            </c:numRef>
          </c:yVal>
          <c:smooth val="0"/>
          <c:extLst>
            <c:ext xmlns:c16="http://schemas.microsoft.com/office/drawing/2014/chart" uri="{C3380CC4-5D6E-409C-BE32-E72D297353CC}">
              <c16:uniqueId val="{00000001-15C4-2947-A3EA-FE3DB6AF5FBC}"/>
            </c:ext>
          </c:extLst>
        </c:ser>
        <c:ser>
          <c:idx val="2"/>
          <c:order val="2"/>
          <c:tx>
            <c:strRef>
              <c:f>'Normalized Envelope (2)'!$H$2</c:f>
              <c:strCache>
                <c:ptCount val="1"/>
                <c:pt idx="0">
                  <c:v>F4 (Nadir)</c:v>
                </c:pt>
              </c:strCache>
            </c:strRef>
          </c:tx>
          <c:spPr>
            <a:ln w="19050" cap="rnd">
              <a:solidFill>
                <a:schemeClr val="accent6"/>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(2)'!$H$3:$H$363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2-15C4-2947-A3EA-FE3DB6AF5FBC}"/>
            </c:ext>
          </c:extLst>
        </c:ser>
        <c:ser>
          <c:idx val="3"/>
          <c:order val="3"/>
          <c:tx>
            <c:strRef>
              <c:f>'Normalized Envelope (2)'!$I$2</c:f>
              <c:strCache>
                <c:ptCount val="1"/>
                <c:pt idx="0">
                  <c:v>F5(Outer)</c:v>
                </c:pt>
              </c:strCache>
            </c:strRef>
          </c:tx>
          <c:spPr>
            <a:ln w="19050" cap="rnd">
              <a:solidFill>
                <a:schemeClr val="accent2">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(2)'!$I$3:$I$363</c:f>
              <c:numCache>
                <c:formatCode>0.0</c:formatCode>
                <c:ptCount val="361"/>
                <c:pt idx="0">
                  <c:v>-7.5534599687481565</c:v>
                </c:pt>
                <c:pt idx="1">
                  <c:v>-7.5534599687481565</c:v>
                </c:pt>
                <c:pt idx="2">
                  <c:v>-7.5534599687481565</c:v>
                </c:pt>
                <c:pt idx="3">
                  <c:v>-7.5584184032524337</c:v>
                </c:pt>
                <c:pt idx="4">
                  <c:v>-7.5897884778054054</c:v>
                </c:pt>
                <c:pt idx="5">
                  <c:v>-7.6481189118903377</c:v>
                </c:pt>
                <c:pt idx="6">
                  <c:v>-7.7351478106006342</c:v>
                </c:pt>
                <c:pt idx="7">
                  <c:v>-7.8555292147962739</c:v>
                </c:pt>
                <c:pt idx="8">
                  <c:v>-8.0185606287190474</c:v>
                </c:pt>
                <c:pt idx="9">
                  <c:v>-8.2376384703118362</c:v>
                </c:pt>
                <c:pt idx="10">
                  <c:v>-8.5255731274149742</c:v>
                </c:pt>
                <c:pt idx="11">
                  <c:v>-8.8859807868074103</c:v>
                </c:pt>
                <c:pt idx="12">
                  <c:v>-8.6564819583337194</c:v>
                </c:pt>
                <c:pt idx="13">
                  <c:v>-8.2548308094017671</c:v>
                </c:pt>
                <c:pt idx="14">
                  <c:v>-7.9341893787278774</c:v>
                </c:pt>
                <c:pt idx="15">
                  <c:v>-7.6910460535693339</c:v>
                </c:pt>
                <c:pt idx="16">
                  <c:v>-7.523508769906555</c:v>
                </c:pt>
                <c:pt idx="17">
                  <c:v>-7.4429933387796616</c:v>
                </c:pt>
                <c:pt idx="18">
                  <c:v>-7.4429933387796616</c:v>
                </c:pt>
                <c:pt idx="19">
                  <c:v>-7.4429933387796616</c:v>
                </c:pt>
                <c:pt idx="20">
                  <c:v>-7.4429933387796616</c:v>
                </c:pt>
                <c:pt idx="21">
                  <c:v>-7.4429933387796616</c:v>
                </c:pt>
                <c:pt idx="22">
                  <c:v>-7.4429933387796616</c:v>
                </c:pt>
                <c:pt idx="23">
                  <c:v>-7.4429933387796616</c:v>
                </c:pt>
                <c:pt idx="24">
                  <c:v>-7.4429933387796616</c:v>
                </c:pt>
                <c:pt idx="25">
                  <c:v>-7.4429933387796616</c:v>
                </c:pt>
                <c:pt idx="26">
                  <c:v>-7.4429933387796616</c:v>
                </c:pt>
                <c:pt idx="27">
                  <c:v>-7.4429933387796616</c:v>
                </c:pt>
                <c:pt idx="28">
                  <c:v>-7.471835220985537</c:v>
                </c:pt>
                <c:pt idx="29">
                  <c:v>-7.6310648001449302</c:v>
                </c:pt>
                <c:pt idx="30">
                  <c:v>-7.9273141422513547</c:v>
                </c:pt>
                <c:pt idx="31">
                  <c:v>-8.3432504772729459</c:v>
                </c:pt>
                <c:pt idx="32">
                  <c:v>-8.7004168973740601</c:v>
                </c:pt>
                <c:pt idx="33">
                  <c:v>-8.7004168973740601</c:v>
                </c:pt>
                <c:pt idx="34">
                  <c:v>-8.7004168973740601</c:v>
                </c:pt>
                <c:pt idx="35">
                  <c:v>-8.7004168973740601</c:v>
                </c:pt>
                <c:pt idx="36">
                  <c:v>-8.7004168973740601</c:v>
                </c:pt>
                <c:pt idx="37">
                  <c:v>-8.7004168973740601</c:v>
                </c:pt>
                <c:pt idx="38">
                  <c:v>-8.7004168973740601</c:v>
                </c:pt>
                <c:pt idx="39">
                  <c:v>-8.7004168973740601</c:v>
                </c:pt>
                <c:pt idx="40">
                  <c:v>-8.7004168973740601</c:v>
                </c:pt>
                <c:pt idx="41">
                  <c:v>-8.7145091503685101</c:v>
                </c:pt>
                <c:pt idx="42">
                  <c:v>-8.8704828307795403</c:v>
                </c:pt>
                <c:pt idx="43">
                  <c:v>-9.1474285690653296</c:v>
                </c:pt>
                <c:pt idx="44">
                  <c:v>-9.5073344629021701</c:v>
                </c:pt>
                <c:pt idx="45">
                  <c:v>-9.9010766698691892</c:v>
                </c:pt>
                <c:pt idx="46">
                  <c:v>-10.28228813055266</c:v>
                </c:pt>
                <c:pt idx="47">
                  <c:v>-10.620946413958631</c:v>
                </c:pt>
                <c:pt idx="48">
                  <c:v>-10.90272568997921</c:v>
                </c:pt>
                <c:pt idx="49">
                  <c:v>-11.11582841905547</c:v>
                </c:pt>
                <c:pt idx="50">
                  <c:v>-11.24642403812177</c:v>
                </c:pt>
                <c:pt idx="51">
                  <c:v>-11.29261114983664</c:v>
                </c:pt>
                <c:pt idx="52">
                  <c:v>-11.29261114983664</c:v>
                </c:pt>
                <c:pt idx="53">
                  <c:v>-11.29788239603641</c:v>
                </c:pt>
                <c:pt idx="54">
                  <c:v>-11.36803076275838</c:v>
                </c:pt>
                <c:pt idx="55">
                  <c:v>-11.540440029392599</c:v>
                </c:pt>
                <c:pt idx="56">
                  <c:v>-11.829539546032329</c:v>
                </c:pt>
                <c:pt idx="57">
                  <c:v>-12.232850444912239</c:v>
                </c:pt>
                <c:pt idx="58">
                  <c:v>-12.732097201029241</c:v>
                </c:pt>
                <c:pt idx="59">
                  <c:v>-13.283896740122941</c:v>
                </c:pt>
                <c:pt idx="60">
                  <c:v>-13.811543422786901</c:v>
                </c:pt>
                <c:pt idx="61">
                  <c:v>-14.22419551019803</c:v>
                </c:pt>
                <c:pt idx="62">
                  <c:v>-14.47306514394343</c:v>
                </c:pt>
                <c:pt idx="63">
                  <c:v>-14.5953657447</c:v>
                </c:pt>
                <c:pt idx="64">
                  <c:v>-14.687984256092289</c:v>
                </c:pt>
                <c:pt idx="65">
                  <c:v>-14.8407066017012</c:v>
                </c:pt>
                <c:pt idx="66">
                  <c:v>-15.095960105963329</c:v>
                </c:pt>
                <c:pt idx="67">
                  <c:v>-15.450866548306049</c:v>
                </c:pt>
                <c:pt idx="68">
                  <c:v>-15.881476617631378</c:v>
                </c:pt>
                <c:pt idx="69">
                  <c:v>-16.365970192606699</c:v>
                </c:pt>
                <c:pt idx="70">
                  <c:v>-16.889010932469478</c:v>
                </c:pt>
                <c:pt idx="71">
                  <c:v>-17.424179268206849</c:v>
                </c:pt>
                <c:pt idx="72">
                  <c:v>-17.9129393160276</c:v>
                </c:pt>
                <c:pt idx="73">
                  <c:v>-18.271038287854399</c:v>
                </c:pt>
                <c:pt idx="74">
                  <c:v>-18.2774771052087</c:v>
                </c:pt>
                <c:pt idx="75">
                  <c:v>-18.2774771052087</c:v>
                </c:pt>
                <c:pt idx="76">
                  <c:v>-18.2774771052087</c:v>
                </c:pt>
                <c:pt idx="77">
                  <c:v>-18.2774771052087</c:v>
                </c:pt>
                <c:pt idx="78">
                  <c:v>-18.324361355651298</c:v>
                </c:pt>
                <c:pt idx="79">
                  <c:v>-18.523230226942601</c:v>
                </c:pt>
                <c:pt idx="80">
                  <c:v>-18.8790510716175</c:v>
                </c:pt>
                <c:pt idx="81">
                  <c:v>-19.361531152786601</c:v>
                </c:pt>
                <c:pt idx="82">
                  <c:v>-19.7703162644424</c:v>
                </c:pt>
                <c:pt idx="83">
                  <c:v>-19.409873659379201</c:v>
                </c:pt>
                <c:pt idx="84">
                  <c:v>-19.100301018783998</c:v>
                </c:pt>
                <c:pt idx="85">
                  <c:v>-18.914980465194098</c:v>
                </c:pt>
                <c:pt idx="86">
                  <c:v>-18.8957617711823</c:v>
                </c:pt>
                <c:pt idx="87">
                  <c:v>-18.8957617711823</c:v>
                </c:pt>
                <c:pt idx="88">
                  <c:v>-18.8957617711823</c:v>
                </c:pt>
                <c:pt idx="89">
                  <c:v>-18.8957617711823</c:v>
                </c:pt>
                <c:pt idx="90">
                  <c:v>-18.8957617711823</c:v>
                </c:pt>
                <c:pt idx="91">
                  <c:v>-18.8957617711823</c:v>
                </c:pt>
                <c:pt idx="92">
                  <c:v>-18.8957617711823</c:v>
                </c:pt>
                <c:pt idx="93">
                  <c:v>-18.8957617711823</c:v>
                </c:pt>
                <c:pt idx="94">
                  <c:v>-18.8957617711823</c:v>
                </c:pt>
                <c:pt idx="95">
                  <c:v>-18.8957617711823</c:v>
                </c:pt>
                <c:pt idx="96">
                  <c:v>-18.5686731222027</c:v>
                </c:pt>
                <c:pt idx="97">
                  <c:v>-17.8151670385042</c:v>
                </c:pt>
                <c:pt idx="98">
                  <c:v>-17.05457616491822</c:v>
                </c:pt>
                <c:pt idx="99">
                  <c:v>-16.361856621472189</c:v>
                </c:pt>
                <c:pt idx="100">
                  <c:v>-15.793064502338268</c:v>
                </c:pt>
                <c:pt idx="101">
                  <c:v>-15.377117444744339</c:v>
                </c:pt>
                <c:pt idx="102">
                  <c:v>-15.112007020430021</c:v>
                </c:pt>
                <c:pt idx="103">
                  <c:v>-14.96363284963107</c:v>
                </c:pt>
                <c:pt idx="104">
                  <c:v>-14.870763829094951</c:v>
                </c:pt>
                <c:pt idx="105">
                  <c:v>-14.762493294398201</c:v>
                </c:pt>
                <c:pt idx="106">
                  <c:v>-14.586625317688409</c:v>
                </c:pt>
                <c:pt idx="107">
                  <c:v>-14.33051895592118</c:v>
                </c:pt>
                <c:pt idx="108">
                  <c:v>-14.01556490264864</c:v>
                </c:pt>
                <c:pt idx="109">
                  <c:v>-13.673331351637181</c:v>
                </c:pt>
                <c:pt idx="110">
                  <c:v>-13.327949068559271</c:v>
                </c:pt>
                <c:pt idx="111">
                  <c:v>-12.994279149292819</c:v>
                </c:pt>
                <c:pt idx="112">
                  <c:v>-12.68199152100353</c:v>
                </c:pt>
                <c:pt idx="113">
                  <c:v>-12.394509358066749</c:v>
                </c:pt>
                <c:pt idx="114">
                  <c:v>-12.123857935222659</c:v>
                </c:pt>
                <c:pt idx="115">
                  <c:v>-11.85145644790755</c:v>
                </c:pt>
                <c:pt idx="116">
                  <c:v>-11.560551277429031</c:v>
                </c:pt>
                <c:pt idx="117">
                  <c:v>-11.251929220373659</c:v>
                </c:pt>
                <c:pt idx="118">
                  <c:v>-10.947219759866659</c:v>
                </c:pt>
                <c:pt idx="119">
                  <c:v>-10.675922667387891</c:v>
                </c:pt>
                <c:pt idx="120">
                  <c:v>-10.45900038577331</c:v>
                </c:pt>
                <c:pt idx="121">
                  <c:v>-10.301883824931359</c:v>
                </c:pt>
                <c:pt idx="122">
                  <c:v>-10.19703405442025</c:v>
                </c:pt>
                <c:pt idx="123">
                  <c:v>-10.12738632641619</c:v>
                </c:pt>
                <c:pt idx="124">
                  <c:v>-10.06471447672099</c:v>
                </c:pt>
                <c:pt idx="125">
                  <c:v>-9.9679608095596599</c:v>
                </c:pt>
                <c:pt idx="126">
                  <c:v>-9.7938414803915297</c:v>
                </c:pt>
                <c:pt idx="127">
                  <c:v>-9.5219448958190398</c:v>
                </c:pt>
                <c:pt idx="128">
                  <c:v>-9.1742931230533191</c:v>
                </c:pt>
                <c:pt idx="129">
                  <c:v>-8.8080397197835403</c:v>
                </c:pt>
                <c:pt idx="130">
                  <c:v>-8.4892129064224893</c:v>
                </c:pt>
                <c:pt idx="131">
                  <c:v>-8.2716756583094178</c:v>
                </c:pt>
                <c:pt idx="132">
                  <c:v>-8.1904427331052929</c:v>
                </c:pt>
                <c:pt idx="133">
                  <c:v>-8.1904427331052929</c:v>
                </c:pt>
                <c:pt idx="134">
                  <c:v>-8.1904427331052929</c:v>
                </c:pt>
                <c:pt idx="135">
                  <c:v>-8.1904427331052929</c:v>
                </c:pt>
                <c:pt idx="136">
                  <c:v>-8.1904427331052929</c:v>
                </c:pt>
                <c:pt idx="137">
                  <c:v>-8.1904427331052929</c:v>
                </c:pt>
                <c:pt idx="138">
                  <c:v>-8.1904427331052929</c:v>
                </c:pt>
                <c:pt idx="139">
                  <c:v>-8.1904427331052929</c:v>
                </c:pt>
                <c:pt idx="140">
                  <c:v>-8.1904427331052929</c:v>
                </c:pt>
                <c:pt idx="141">
                  <c:v>-8.1904427331052929</c:v>
                </c:pt>
                <c:pt idx="142">
                  <c:v>-8.1904427331052929</c:v>
                </c:pt>
                <c:pt idx="143">
                  <c:v>-8.2617857259679361</c:v>
                </c:pt>
                <c:pt idx="144">
                  <c:v>-8.1513432408952156</c:v>
                </c:pt>
                <c:pt idx="145">
                  <c:v>-8.0174993840373592</c:v>
                </c:pt>
                <c:pt idx="146">
                  <c:v>-7.9995194566265155</c:v>
                </c:pt>
                <c:pt idx="147">
                  <c:v>-7.9995194566265155</c:v>
                </c:pt>
                <c:pt idx="148">
                  <c:v>-7.9995194566265155</c:v>
                </c:pt>
                <c:pt idx="149">
                  <c:v>-7.9995194566265155</c:v>
                </c:pt>
                <c:pt idx="150">
                  <c:v>-7.9995194566265155</c:v>
                </c:pt>
                <c:pt idx="151">
                  <c:v>-7.9995194566265155</c:v>
                </c:pt>
                <c:pt idx="152">
                  <c:v>-7.9995194566265155</c:v>
                </c:pt>
                <c:pt idx="153">
                  <c:v>-7.9995194566265155</c:v>
                </c:pt>
                <c:pt idx="154">
                  <c:v>-7.9995194566265155</c:v>
                </c:pt>
                <c:pt idx="155">
                  <c:v>-7.9995194566265155</c:v>
                </c:pt>
                <c:pt idx="156">
                  <c:v>-7.9995194566265155</c:v>
                </c:pt>
                <c:pt idx="157">
                  <c:v>-8.0971606554029432</c:v>
                </c:pt>
                <c:pt idx="158">
                  <c:v>-8.3027476839365306</c:v>
                </c:pt>
                <c:pt idx="159">
                  <c:v>-8.6006923228905592</c:v>
                </c:pt>
                <c:pt idx="160">
                  <c:v>-8.9633810968980399</c:v>
                </c:pt>
                <c:pt idx="161">
                  <c:v>-9.1301587311763104</c:v>
                </c:pt>
                <c:pt idx="162">
                  <c:v>-8.9627507229609797</c:v>
                </c:pt>
                <c:pt idx="163">
                  <c:v>-8.7926307030168793</c:v>
                </c:pt>
                <c:pt idx="164">
                  <c:v>-8.6118448112355797</c:v>
                </c:pt>
                <c:pt idx="165">
                  <c:v>-8.4281939978747218</c:v>
                </c:pt>
                <c:pt idx="166">
                  <c:v>-8.2616623713197921</c:v>
                </c:pt>
                <c:pt idx="167">
                  <c:v>-8.132901739518628</c:v>
                </c:pt>
                <c:pt idx="168">
                  <c:v>-8.0534602749717088</c:v>
                </c:pt>
                <c:pt idx="169">
                  <c:v>-8.0234637647284615</c:v>
                </c:pt>
                <c:pt idx="170">
                  <c:v>-8.0234637647284615</c:v>
                </c:pt>
                <c:pt idx="171">
                  <c:v>-8.0234637647284615</c:v>
                </c:pt>
                <c:pt idx="172">
                  <c:v>-8.0234637647284615</c:v>
                </c:pt>
                <c:pt idx="173">
                  <c:v>-8.0234637647284615</c:v>
                </c:pt>
                <c:pt idx="174">
                  <c:v>-8.0234637647284615</c:v>
                </c:pt>
                <c:pt idx="175">
                  <c:v>-8.0234637647284615</c:v>
                </c:pt>
                <c:pt idx="176">
                  <c:v>-8.0234637647284615</c:v>
                </c:pt>
                <c:pt idx="177">
                  <c:v>-8.0234637647284615</c:v>
                </c:pt>
                <c:pt idx="178">
                  <c:v>-8.0234637647284615</c:v>
                </c:pt>
                <c:pt idx="179">
                  <c:v>-8.0234637647284615</c:v>
                </c:pt>
                <c:pt idx="180">
                  <c:v>-8.0357818578245812</c:v>
                </c:pt>
                <c:pt idx="181">
                  <c:v>-8.082029686909749</c:v>
                </c:pt>
                <c:pt idx="182">
                  <c:v>-8.1560586564373772</c:v>
                </c:pt>
                <c:pt idx="183">
                  <c:v>-8.2538383778703199</c:v>
                </c:pt>
                <c:pt idx="184">
                  <c:v>-8.3721474502450377</c:v>
                </c:pt>
                <c:pt idx="185">
                  <c:v>-8.5090349850040869</c:v>
                </c:pt>
                <c:pt idx="186">
                  <c:v>-8.6660288295857697</c:v>
                </c:pt>
                <c:pt idx="187">
                  <c:v>-8.8487230245526689</c:v>
                </c:pt>
                <c:pt idx="188">
                  <c:v>-9.0625728049261589</c:v>
                </c:pt>
                <c:pt idx="189">
                  <c:v>-9.3048019276375804</c:v>
                </c:pt>
                <c:pt idx="190">
                  <c:v>-9.0689835383288102</c:v>
                </c:pt>
                <c:pt idx="191">
                  <c:v>-8.7866191777332592</c:v>
                </c:pt>
                <c:pt idx="192">
                  <c:v>-8.4900992500862991</c:v>
                </c:pt>
                <c:pt idx="193">
                  <c:v>-8.2130593858757308</c:v>
                </c:pt>
                <c:pt idx="194">
                  <c:v>-8.0002483674074902</c:v>
                </c:pt>
                <c:pt idx="195">
                  <c:v>-7.8997571093686085</c:v>
                </c:pt>
                <c:pt idx="196">
                  <c:v>-7.8997571093686085</c:v>
                </c:pt>
                <c:pt idx="197">
                  <c:v>-7.8997571093686085</c:v>
                </c:pt>
                <c:pt idx="198">
                  <c:v>-7.8997571093686085</c:v>
                </c:pt>
                <c:pt idx="199">
                  <c:v>-7.8997571093686085</c:v>
                </c:pt>
                <c:pt idx="200">
                  <c:v>-7.8997571093686085</c:v>
                </c:pt>
                <c:pt idx="201">
                  <c:v>-7.8997571093686085</c:v>
                </c:pt>
                <c:pt idx="202">
                  <c:v>-7.8997571093686085</c:v>
                </c:pt>
                <c:pt idx="203">
                  <c:v>-7.8997571093686085</c:v>
                </c:pt>
                <c:pt idx="204">
                  <c:v>-7.8997571093686085</c:v>
                </c:pt>
                <c:pt idx="205">
                  <c:v>-7.8997571093686085</c:v>
                </c:pt>
                <c:pt idx="206">
                  <c:v>-7.9575627849079362</c:v>
                </c:pt>
                <c:pt idx="207">
                  <c:v>-8.2140908305464926</c:v>
                </c:pt>
                <c:pt idx="208">
                  <c:v>-8.6986509180435601</c:v>
                </c:pt>
                <c:pt idx="209">
                  <c:v>-9.4164823515597504</c:v>
                </c:pt>
                <c:pt idx="210">
                  <c:v>-10.14619006605729</c:v>
                </c:pt>
                <c:pt idx="211">
                  <c:v>-10.14619006605729</c:v>
                </c:pt>
                <c:pt idx="212">
                  <c:v>-10.14619006605729</c:v>
                </c:pt>
                <c:pt idx="213">
                  <c:v>-10.14619006605729</c:v>
                </c:pt>
                <c:pt idx="214">
                  <c:v>-10.14619006605729</c:v>
                </c:pt>
                <c:pt idx="215">
                  <c:v>-10.14619006605729</c:v>
                </c:pt>
                <c:pt idx="216">
                  <c:v>-10.14619006605729</c:v>
                </c:pt>
                <c:pt idx="217">
                  <c:v>-10.14619006605729</c:v>
                </c:pt>
                <c:pt idx="218">
                  <c:v>-10.14619006605729</c:v>
                </c:pt>
                <c:pt idx="219">
                  <c:v>-10.14619006605729</c:v>
                </c:pt>
                <c:pt idx="220">
                  <c:v>-10.397644965287011</c:v>
                </c:pt>
                <c:pt idx="221">
                  <c:v>-10.974448465268239</c:v>
                </c:pt>
                <c:pt idx="222">
                  <c:v>-11.624024909514159</c:v>
                </c:pt>
                <c:pt idx="223">
                  <c:v>-11.624024909514159</c:v>
                </c:pt>
                <c:pt idx="224">
                  <c:v>-11.624024909514159</c:v>
                </c:pt>
                <c:pt idx="225">
                  <c:v>-11.624024909514159</c:v>
                </c:pt>
                <c:pt idx="226">
                  <c:v>-11.624024909514159</c:v>
                </c:pt>
                <c:pt idx="227">
                  <c:v>-11.624024909514159</c:v>
                </c:pt>
                <c:pt idx="228">
                  <c:v>-11.624024909514159</c:v>
                </c:pt>
                <c:pt idx="229">
                  <c:v>-11.624024909514159</c:v>
                </c:pt>
                <c:pt idx="230">
                  <c:v>-11.69385103879787</c:v>
                </c:pt>
                <c:pt idx="231">
                  <c:v>-11.942802839705699</c:v>
                </c:pt>
                <c:pt idx="232">
                  <c:v>-12.286033744737761</c:v>
                </c:pt>
                <c:pt idx="233">
                  <c:v>-12.52518743921126</c:v>
                </c:pt>
                <c:pt idx="234">
                  <c:v>-12.52518743921126</c:v>
                </c:pt>
                <c:pt idx="235">
                  <c:v>-12.52518743921126</c:v>
                </c:pt>
                <c:pt idx="236">
                  <c:v>-12.52518743921126</c:v>
                </c:pt>
                <c:pt idx="237">
                  <c:v>-12.52518743921126</c:v>
                </c:pt>
                <c:pt idx="238">
                  <c:v>-12.54822006257197</c:v>
                </c:pt>
                <c:pt idx="239">
                  <c:v>-12.78978746794388</c:v>
                </c:pt>
                <c:pt idx="240">
                  <c:v>-13.27959686162575</c:v>
                </c:pt>
                <c:pt idx="241">
                  <c:v>-13.985556974379389</c:v>
                </c:pt>
                <c:pt idx="242">
                  <c:v>-14.801601991836801</c:v>
                </c:pt>
                <c:pt idx="243">
                  <c:v>-15.55732050526526</c:v>
                </c:pt>
                <c:pt idx="244">
                  <c:v>-16.093688884498349</c:v>
                </c:pt>
                <c:pt idx="245">
                  <c:v>-16.375429171268561</c:v>
                </c:pt>
                <c:pt idx="246">
                  <c:v>-16.502620913342351</c:v>
                </c:pt>
                <c:pt idx="247">
                  <c:v>-16.60486337065446</c:v>
                </c:pt>
                <c:pt idx="248">
                  <c:v>-16.758370734359989</c:v>
                </c:pt>
                <c:pt idx="249">
                  <c:v>-16.97946232114985</c:v>
                </c:pt>
                <c:pt idx="250">
                  <c:v>-17.249285425117058</c:v>
                </c:pt>
                <c:pt idx="251">
                  <c:v>-17.530247716089089</c:v>
                </c:pt>
                <c:pt idx="252">
                  <c:v>-17.716554080573399</c:v>
                </c:pt>
                <c:pt idx="253">
                  <c:v>-17.716554080573399</c:v>
                </c:pt>
                <c:pt idx="254">
                  <c:v>-17.716554080573399</c:v>
                </c:pt>
                <c:pt idx="255">
                  <c:v>-17.716554080573399</c:v>
                </c:pt>
                <c:pt idx="256">
                  <c:v>-17.716554080573399</c:v>
                </c:pt>
                <c:pt idx="257">
                  <c:v>-17.7307427697232</c:v>
                </c:pt>
                <c:pt idx="258">
                  <c:v>-17.9414800592996</c:v>
                </c:pt>
                <c:pt idx="259">
                  <c:v>-18.391160519544801</c:v>
                </c:pt>
                <c:pt idx="260">
                  <c:v>-19.079291869655801</c:v>
                </c:pt>
                <c:pt idx="261">
                  <c:v>-19.556372707380699</c:v>
                </c:pt>
                <c:pt idx="262">
                  <c:v>-19.2272415250983</c:v>
                </c:pt>
                <c:pt idx="263">
                  <c:v>-19.2272415250983</c:v>
                </c:pt>
                <c:pt idx="264">
                  <c:v>-19.2272415250983</c:v>
                </c:pt>
                <c:pt idx="265">
                  <c:v>-19.2272415250983</c:v>
                </c:pt>
                <c:pt idx="266">
                  <c:v>-19.2272415250983</c:v>
                </c:pt>
                <c:pt idx="267">
                  <c:v>-19.2272415250983</c:v>
                </c:pt>
                <c:pt idx="268">
                  <c:v>-19.2272415250983</c:v>
                </c:pt>
                <c:pt idx="269">
                  <c:v>-19.2272415250983</c:v>
                </c:pt>
                <c:pt idx="270">
                  <c:v>-19.2272415250983</c:v>
                </c:pt>
                <c:pt idx="271">
                  <c:v>-19.2272415250983</c:v>
                </c:pt>
                <c:pt idx="272">
                  <c:v>-19.2272415250983</c:v>
                </c:pt>
                <c:pt idx="273">
                  <c:v>-18.688971941346498</c:v>
                </c:pt>
                <c:pt idx="274">
                  <c:v>-17.933927012899002</c:v>
                </c:pt>
                <c:pt idx="275">
                  <c:v>-17.402377950370681</c:v>
                </c:pt>
                <c:pt idx="276">
                  <c:v>-17.119168242715372</c:v>
                </c:pt>
                <c:pt idx="277">
                  <c:v>-17.059169754883278</c:v>
                </c:pt>
                <c:pt idx="278">
                  <c:v>-17.059169754883278</c:v>
                </c:pt>
                <c:pt idx="279">
                  <c:v>-17.059169754883278</c:v>
                </c:pt>
                <c:pt idx="280">
                  <c:v>-17.059169754883278</c:v>
                </c:pt>
                <c:pt idx="281">
                  <c:v>-17.059169754883278</c:v>
                </c:pt>
                <c:pt idx="282">
                  <c:v>-17.059169754883278</c:v>
                </c:pt>
                <c:pt idx="283">
                  <c:v>-16.840300482154301</c:v>
                </c:pt>
                <c:pt idx="284">
                  <c:v>-16.388357846600758</c:v>
                </c:pt>
                <c:pt idx="285">
                  <c:v>-15.85170300526751</c:v>
                </c:pt>
                <c:pt idx="286">
                  <c:v>-15.33842623929824</c:v>
                </c:pt>
                <c:pt idx="287">
                  <c:v>-14.96176146195827</c:v>
                </c:pt>
                <c:pt idx="288">
                  <c:v>-14.777234362409549</c:v>
                </c:pt>
                <c:pt idx="289">
                  <c:v>-14.73875982954527</c:v>
                </c:pt>
                <c:pt idx="290">
                  <c:v>-14.686824054529481</c:v>
                </c:pt>
                <c:pt idx="291">
                  <c:v>-14.41775102125257</c:v>
                </c:pt>
                <c:pt idx="292">
                  <c:v>-13.85003966230604</c:v>
                </c:pt>
                <c:pt idx="293">
                  <c:v>-13.108248121896779</c:v>
                </c:pt>
                <c:pt idx="294">
                  <c:v>-12.403201228092101</c:v>
                </c:pt>
                <c:pt idx="295">
                  <c:v>-11.89656199558298</c:v>
                </c:pt>
                <c:pt idx="296">
                  <c:v>-11.6734192590317</c:v>
                </c:pt>
                <c:pt idx="297">
                  <c:v>-11.6734192590317</c:v>
                </c:pt>
                <c:pt idx="298">
                  <c:v>-11.6734192590317</c:v>
                </c:pt>
                <c:pt idx="299">
                  <c:v>-11.6734192590317</c:v>
                </c:pt>
                <c:pt idx="300">
                  <c:v>-11.6734192590317</c:v>
                </c:pt>
                <c:pt idx="301">
                  <c:v>-11.6734192590317</c:v>
                </c:pt>
                <c:pt idx="302">
                  <c:v>-11.6734192590317</c:v>
                </c:pt>
                <c:pt idx="303">
                  <c:v>-11.6734192590317</c:v>
                </c:pt>
                <c:pt idx="304">
                  <c:v>-11.6734192590317</c:v>
                </c:pt>
                <c:pt idx="305">
                  <c:v>-11.56891181147763</c:v>
                </c:pt>
                <c:pt idx="306">
                  <c:v>-10.45196276530128</c:v>
                </c:pt>
                <c:pt idx="307">
                  <c:v>-9.7167692784698705</c:v>
                </c:pt>
                <c:pt idx="308">
                  <c:v>-9.4225709307306502</c:v>
                </c:pt>
                <c:pt idx="309">
                  <c:v>-9.4225709307306502</c:v>
                </c:pt>
                <c:pt idx="310">
                  <c:v>-9.4225709307306502</c:v>
                </c:pt>
                <c:pt idx="311">
                  <c:v>-9.4225709307306502</c:v>
                </c:pt>
                <c:pt idx="312">
                  <c:v>-9.4225709307306502</c:v>
                </c:pt>
                <c:pt idx="313">
                  <c:v>-9.4225709307306502</c:v>
                </c:pt>
                <c:pt idx="314">
                  <c:v>-9.4225709307306502</c:v>
                </c:pt>
                <c:pt idx="315">
                  <c:v>-9.4225709307306502</c:v>
                </c:pt>
                <c:pt idx="316">
                  <c:v>-9.4225709307306502</c:v>
                </c:pt>
                <c:pt idx="317">
                  <c:v>-9.4225709307306502</c:v>
                </c:pt>
                <c:pt idx="318">
                  <c:v>-9.4225709307306502</c:v>
                </c:pt>
                <c:pt idx="319">
                  <c:v>-9.5824639452165208</c:v>
                </c:pt>
                <c:pt idx="320">
                  <c:v>-9.0888441476593798</c:v>
                </c:pt>
                <c:pt idx="321">
                  <c:v>-8.5991929115100803</c:v>
                </c:pt>
                <c:pt idx="322">
                  <c:v>-8.3496677604540501</c:v>
                </c:pt>
                <c:pt idx="323">
                  <c:v>-8.3031108619148242</c:v>
                </c:pt>
                <c:pt idx="324">
                  <c:v>-8.3031108619148242</c:v>
                </c:pt>
                <c:pt idx="325">
                  <c:v>-8.3031108619148242</c:v>
                </c:pt>
                <c:pt idx="326">
                  <c:v>-8.3031108619148242</c:v>
                </c:pt>
                <c:pt idx="327">
                  <c:v>-8.3031108619148242</c:v>
                </c:pt>
                <c:pt idx="328">
                  <c:v>-8.3031108619148242</c:v>
                </c:pt>
                <c:pt idx="329">
                  <c:v>-8.3031108619148242</c:v>
                </c:pt>
                <c:pt idx="330">
                  <c:v>-8.3031108619148242</c:v>
                </c:pt>
                <c:pt idx="331">
                  <c:v>-8.3031108619148242</c:v>
                </c:pt>
                <c:pt idx="332">
                  <c:v>-8.3031108619148242</c:v>
                </c:pt>
                <c:pt idx="333">
                  <c:v>-8.3031108619148242</c:v>
                </c:pt>
                <c:pt idx="334">
                  <c:v>-8.413061561554148</c:v>
                </c:pt>
                <c:pt idx="335">
                  <c:v>-8.6278863863549695</c:v>
                </c:pt>
                <c:pt idx="336">
                  <c:v>-8.8948092434823103</c:v>
                </c:pt>
                <c:pt idx="337">
                  <c:v>-9.1670657585424706</c:v>
                </c:pt>
                <c:pt idx="338">
                  <c:v>-9.199252191156809</c:v>
                </c:pt>
                <c:pt idx="339">
                  <c:v>-9.0276541313195491</c:v>
                </c:pt>
                <c:pt idx="340">
                  <c:v>-8.8646519656459191</c:v>
                </c:pt>
                <c:pt idx="341">
                  <c:v>-8.7210505425853597</c:v>
                </c:pt>
                <c:pt idx="342">
                  <c:v>-8.5963571263235998</c:v>
                </c:pt>
                <c:pt idx="343">
                  <c:v>-8.4795048196291436</c:v>
                </c:pt>
                <c:pt idx="344">
                  <c:v>-8.3567735099017852</c:v>
                </c:pt>
                <c:pt idx="345">
                  <c:v>-8.2210401981485663</c:v>
                </c:pt>
                <c:pt idx="346">
                  <c:v>-8.0759196144095924</c:v>
                </c:pt>
                <c:pt idx="347">
                  <c:v>-7.9328397046516619</c:v>
                </c:pt>
                <c:pt idx="348">
                  <c:v>-7.8045729674741819</c:v>
                </c:pt>
                <c:pt idx="349">
                  <c:v>-7.7001589505230266</c:v>
                </c:pt>
                <c:pt idx="350">
                  <c:v>-7.6235125492685487</c:v>
                </c:pt>
                <c:pt idx="351">
                  <c:v>-7.6235125492685487</c:v>
                </c:pt>
                <c:pt idx="352">
                  <c:v>-7.6235125492685487</c:v>
                </c:pt>
                <c:pt idx="353">
                  <c:v>-7.6235125492685487</c:v>
                </c:pt>
                <c:pt idx="354">
                  <c:v>-7.6235125492685487</c:v>
                </c:pt>
                <c:pt idx="355">
                  <c:v>-7.6235125492685487</c:v>
                </c:pt>
                <c:pt idx="356">
                  <c:v>-7.6235125492685487</c:v>
                </c:pt>
                <c:pt idx="357">
                  <c:v>-7.6235125492685487</c:v>
                </c:pt>
                <c:pt idx="358">
                  <c:v>-7.6235125492685487</c:v>
                </c:pt>
                <c:pt idx="359">
                  <c:v>-7.6235125492685487</c:v>
                </c:pt>
                <c:pt idx="360">
                  <c:v>-7.6235125492685487</c:v>
                </c:pt>
              </c:numCache>
            </c:numRef>
          </c:yVal>
          <c:smooth val="0"/>
          <c:extLst>
            <c:ext xmlns:c16="http://schemas.microsoft.com/office/drawing/2014/chart" uri="{C3380CC4-5D6E-409C-BE32-E72D297353CC}">
              <c16:uniqueId val="{00000003-15C4-2947-A3EA-FE3DB6AF5FBC}"/>
            </c:ext>
          </c:extLst>
        </c:ser>
        <c:ser>
          <c:idx val="4"/>
          <c:order val="4"/>
          <c:tx>
            <c:strRef>
              <c:f>'Normalized Envelope (2)'!$J$2</c:f>
              <c:strCache>
                <c:ptCount val="1"/>
                <c:pt idx="0">
                  <c:v>F5 (Nadir)</c:v>
                </c:pt>
              </c:strCache>
            </c:strRef>
          </c:tx>
          <c:spPr>
            <a:ln w="19050" cap="rnd">
              <a:solidFill>
                <a:schemeClr val="accent4">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(2)'!$J$3:$J$363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4-15C4-2947-A3EA-FE3DB6AF5FBC}"/>
            </c:ext>
          </c:extLst>
        </c:ser>
        <c:ser>
          <c:idx val="5"/>
          <c:order val="5"/>
          <c:tx>
            <c:strRef>
              <c:f>'Normalized Envelope (2)'!$K$2</c:f>
              <c:strCache>
                <c:ptCount val="1"/>
                <c:pt idx="0">
                  <c:v>F6</c:v>
                </c:pt>
              </c:strCache>
            </c:strRef>
          </c:tx>
          <c:spPr>
            <a:ln w="19050" cap="rnd">
              <a:solidFill>
                <a:schemeClr val="accent6">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(2)'!$K$3:$K$363</c:f>
              <c:numCache>
                <c:formatCode>0.0</c:formatCode>
                <c:ptCount val="361"/>
                <c:pt idx="0">
                  <c:v>-7.0386609051801026</c:v>
                </c:pt>
                <c:pt idx="1">
                  <c:v>-7.0386609051801026</c:v>
                </c:pt>
                <c:pt idx="2">
                  <c:v>-7.0386609051801026</c:v>
                </c:pt>
                <c:pt idx="3">
                  <c:v>-7.0386609051801026</c:v>
                </c:pt>
                <c:pt idx="4">
                  <c:v>-7.0392983899322292</c:v>
                </c:pt>
                <c:pt idx="5">
                  <c:v>-7.0659065756891568</c:v>
                </c:pt>
                <c:pt idx="6">
                  <c:v>-7.1269347777734486</c:v>
                </c:pt>
                <c:pt idx="7">
                  <c:v>-7.2331650410751278</c:v>
                </c:pt>
                <c:pt idx="8">
                  <c:v>-7.3969289083370722</c:v>
                </c:pt>
                <c:pt idx="9">
                  <c:v>-7.6304680425550622</c:v>
                </c:pt>
                <c:pt idx="10">
                  <c:v>-7.9425298257291228</c:v>
                </c:pt>
                <c:pt idx="11">
                  <c:v>-8.3328340220217392</c:v>
                </c:pt>
                <c:pt idx="12">
                  <c:v>-8.78570082066285</c:v>
                </c:pt>
                <c:pt idx="13">
                  <c:v>-8.4858916552563173</c:v>
                </c:pt>
                <c:pt idx="14">
                  <c:v>-8.0959886226272246</c:v>
                </c:pt>
                <c:pt idx="15">
                  <c:v>-7.7638316379726771</c:v>
                </c:pt>
                <c:pt idx="16">
                  <c:v>-7.4939447733295133</c:v>
                </c:pt>
                <c:pt idx="17">
                  <c:v>-7.3056320152949228</c:v>
                </c:pt>
                <c:pt idx="18">
                  <c:v>-7.2290698443922929</c:v>
                </c:pt>
                <c:pt idx="19">
                  <c:v>-7.2290698443922929</c:v>
                </c:pt>
                <c:pt idx="20">
                  <c:v>-7.2290698443922929</c:v>
                </c:pt>
                <c:pt idx="21">
                  <c:v>-7.2290698443922929</c:v>
                </c:pt>
                <c:pt idx="22">
                  <c:v>-7.2290698443922929</c:v>
                </c:pt>
                <c:pt idx="23">
                  <c:v>-7.2290698443922929</c:v>
                </c:pt>
                <c:pt idx="24">
                  <c:v>-7.2290698443922929</c:v>
                </c:pt>
                <c:pt idx="25">
                  <c:v>-7.2290698443922929</c:v>
                </c:pt>
                <c:pt idx="26">
                  <c:v>-7.2290698443922929</c:v>
                </c:pt>
                <c:pt idx="27">
                  <c:v>-7.2290698443922929</c:v>
                </c:pt>
                <c:pt idx="28">
                  <c:v>-7.2290698443922929</c:v>
                </c:pt>
                <c:pt idx="29">
                  <c:v>-7.2918962910001888</c:v>
                </c:pt>
                <c:pt idx="30">
                  <c:v>-7.5068759165567114</c:v>
                </c:pt>
                <c:pt idx="31">
                  <c:v>-7.8644996212515919</c:v>
                </c:pt>
                <c:pt idx="32">
                  <c:v>-8.3275316624917011</c:v>
                </c:pt>
                <c:pt idx="33">
                  <c:v>-8.7466577070299607</c:v>
                </c:pt>
                <c:pt idx="34">
                  <c:v>-8.7466577070299607</c:v>
                </c:pt>
                <c:pt idx="35">
                  <c:v>-8.7466577070299607</c:v>
                </c:pt>
                <c:pt idx="36">
                  <c:v>-8.7466577070299607</c:v>
                </c:pt>
                <c:pt idx="37">
                  <c:v>-8.7466577070299607</c:v>
                </c:pt>
                <c:pt idx="38">
                  <c:v>-8.7466577070299607</c:v>
                </c:pt>
                <c:pt idx="39">
                  <c:v>-8.7466577070299607</c:v>
                </c:pt>
                <c:pt idx="40">
                  <c:v>-8.7466577070299607</c:v>
                </c:pt>
                <c:pt idx="41">
                  <c:v>-8.7466577070299607</c:v>
                </c:pt>
                <c:pt idx="42">
                  <c:v>-8.8584493142535798</c:v>
                </c:pt>
                <c:pt idx="43">
                  <c:v>-9.0912761598025202</c:v>
                </c:pt>
                <c:pt idx="44">
                  <c:v>-9.4198155051119201</c:v>
                </c:pt>
                <c:pt idx="45">
                  <c:v>-9.8064481978312692</c:v>
                </c:pt>
                <c:pt idx="46">
                  <c:v>-10.211523205027319</c:v>
                </c:pt>
                <c:pt idx="47">
                  <c:v>-10.60239779165245</c:v>
                </c:pt>
                <c:pt idx="48">
                  <c:v>-10.95044016888842</c:v>
                </c:pt>
                <c:pt idx="49">
                  <c:v>-11.22064824868033</c:v>
                </c:pt>
                <c:pt idx="50">
                  <c:v>-11.323827638250689</c:v>
                </c:pt>
                <c:pt idx="51">
                  <c:v>-11.323827638250689</c:v>
                </c:pt>
                <c:pt idx="52">
                  <c:v>-11.323827638250689</c:v>
                </c:pt>
                <c:pt idx="53">
                  <c:v>-11.323827638250689</c:v>
                </c:pt>
                <c:pt idx="54">
                  <c:v>-11.36067180042056</c:v>
                </c:pt>
                <c:pt idx="55">
                  <c:v>-11.523705380633499</c:v>
                </c:pt>
                <c:pt idx="56">
                  <c:v>-11.82885431998676</c:v>
                </c:pt>
                <c:pt idx="57">
                  <c:v>-12.268158077495091</c:v>
                </c:pt>
                <c:pt idx="58">
                  <c:v>-12.810472933411369</c:v>
                </c:pt>
                <c:pt idx="59">
                  <c:v>-13.39181249384826</c:v>
                </c:pt>
                <c:pt idx="60">
                  <c:v>-13.91229929341848</c:v>
                </c:pt>
                <c:pt idx="61">
                  <c:v>-14.271516236824219</c:v>
                </c:pt>
                <c:pt idx="62">
                  <c:v>-14.440205914611461</c:v>
                </c:pt>
                <c:pt idx="63">
                  <c:v>-14.492470456082849</c:v>
                </c:pt>
                <c:pt idx="64">
                  <c:v>-14.55071474654455</c:v>
                </c:pt>
                <c:pt idx="65">
                  <c:v>-14.70962051857747</c:v>
                </c:pt>
                <c:pt idx="66">
                  <c:v>-15.005168265867169</c:v>
                </c:pt>
                <c:pt idx="67">
                  <c:v>-15.42465988265864</c:v>
                </c:pt>
                <c:pt idx="68">
                  <c:v>-15.931994583168908</c:v>
                </c:pt>
                <c:pt idx="69">
                  <c:v>-16.489247639146669</c:v>
                </c:pt>
                <c:pt idx="70">
                  <c:v>-17.06165823057988</c:v>
                </c:pt>
                <c:pt idx="71">
                  <c:v>-17.605642312244999</c:v>
                </c:pt>
                <c:pt idx="72">
                  <c:v>-18.058893916697901</c:v>
                </c:pt>
                <c:pt idx="73">
                  <c:v>-18.357808562590701</c:v>
                </c:pt>
                <c:pt idx="74">
                  <c:v>-18.398542218528199</c:v>
                </c:pt>
                <c:pt idx="75">
                  <c:v>-18.398542218528199</c:v>
                </c:pt>
                <c:pt idx="76">
                  <c:v>-18.398542218528199</c:v>
                </c:pt>
                <c:pt idx="77">
                  <c:v>-18.398542218528199</c:v>
                </c:pt>
                <c:pt idx="78">
                  <c:v>-18.4813860713653</c:v>
                </c:pt>
                <c:pt idx="79">
                  <c:v>-18.693049549341801</c:v>
                </c:pt>
                <c:pt idx="80">
                  <c:v>-19.036729082608801</c:v>
                </c:pt>
                <c:pt idx="81">
                  <c:v>-19.486361997590098</c:v>
                </c:pt>
                <c:pt idx="82">
                  <c:v>-19.9795897357005</c:v>
                </c:pt>
                <c:pt idx="83">
                  <c:v>-19.6482606234974</c:v>
                </c:pt>
                <c:pt idx="84">
                  <c:v>-19.336295718793099</c:v>
                </c:pt>
                <c:pt idx="85">
                  <c:v>-19.129858494877201</c:v>
                </c:pt>
                <c:pt idx="86">
                  <c:v>-19.077917354331099</c:v>
                </c:pt>
                <c:pt idx="87">
                  <c:v>-19.077917354331099</c:v>
                </c:pt>
                <c:pt idx="88">
                  <c:v>-19.077917354331099</c:v>
                </c:pt>
                <c:pt idx="89">
                  <c:v>-19.077917354331099</c:v>
                </c:pt>
                <c:pt idx="90">
                  <c:v>-19.077917354331099</c:v>
                </c:pt>
                <c:pt idx="91">
                  <c:v>-19.077917354331099</c:v>
                </c:pt>
                <c:pt idx="92">
                  <c:v>-19.077917354331099</c:v>
                </c:pt>
                <c:pt idx="93">
                  <c:v>-19.077917354331099</c:v>
                </c:pt>
                <c:pt idx="94">
                  <c:v>-19.077917354331099</c:v>
                </c:pt>
                <c:pt idx="95">
                  <c:v>-19.077917354331099</c:v>
                </c:pt>
                <c:pt idx="96">
                  <c:v>-18.533980397388699</c:v>
                </c:pt>
                <c:pt idx="97">
                  <c:v>-17.834748378758299</c:v>
                </c:pt>
                <c:pt idx="98">
                  <c:v>-17.111995019706541</c:v>
                </c:pt>
                <c:pt idx="99">
                  <c:v>-16.437304101462551</c:v>
                </c:pt>
                <c:pt idx="100">
                  <c:v>-15.86403594445056</c:v>
                </c:pt>
                <c:pt idx="101">
                  <c:v>-15.418838406132341</c:v>
                </c:pt>
                <c:pt idx="102">
                  <c:v>-15.0995654219311</c:v>
                </c:pt>
                <c:pt idx="103">
                  <c:v>-14.876823636809579</c:v>
                </c:pt>
                <c:pt idx="104">
                  <c:v>-14.701548799237369</c:v>
                </c:pt>
                <c:pt idx="105">
                  <c:v>-14.52208605799253</c:v>
                </c:pt>
                <c:pt idx="106">
                  <c:v>-14.30599713059158</c:v>
                </c:pt>
                <c:pt idx="107">
                  <c:v>-14.050856073121629</c:v>
                </c:pt>
                <c:pt idx="108">
                  <c:v>-13.77368564903588</c:v>
                </c:pt>
                <c:pt idx="109">
                  <c:v>-13.48998356909296</c:v>
                </c:pt>
                <c:pt idx="110">
                  <c:v>-13.20237999669806</c:v>
                </c:pt>
                <c:pt idx="111">
                  <c:v>-12.9057219101058</c:v>
                </c:pt>
                <c:pt idx="112">
                  <c:v>-12.598169520031099</c:v>
                </c:pt>
                <c:pt idx="113">
                  <c:v>-12.28432855454505</c:v>
                </c:pt>
                <c:pt idx="114">
                  <c:v>-11.968712005139391</c:v>
                </c:pt>
                <c:pt idx="115">
                  <c:v>-11.65069938611224</c:v>
                </c:pt>
                <c:pt idx="116">
                  <c:v>-11.329631871457449</c:v>
                </c:pt>
                <c:pt idx="117">
                  <c:v>-11.014586109656051</c:v>
                </c:pt>
                <c:pt idx="118">
                  <c:v>-10.725904032456089</c:v>
                </c:pt>
                <c:pt idx="119">
                  <c:v>-10.484679308560189</c:v>
                </c:pt>
                <c:pt idx="120">
                  <c:v>-10.299991315816101</c:v>
                </c:pt>
                <c:pt idx="121">
                  <c:v>-10.16489669651466</c:v>
                </c:pt>
                <c:pt idx="122">
                  <c:v>-10.062155319165459</c:v>
                </c:pt>
                <c:pt idx="123">
                  <c:v>-9.9714045549372194</c:v>
                </c:pt>
                <c:pt idx="124">
                  <c:v>-9.870177757069829</c:v>
                </c:pt>
                <c:pt idx="125">
                  <c:v>-9.7318976017439596</c:v>
                </c:pt>
                <c:pt idx="126">
                  <c:v>-9.5320305629565905</c:v>
                </c:pt>
                <c:pt idx="127">
                  <c:v>-9.2649883924917802</c:v>
                </c:pt>
                <c:pt idx="128">
                  <c:v>-8.9565241008967398</c:v>
                </c:pt>
                <c:pt idx="129">
                  <c:v>-8.6564623166967394</c:v>
                </c:pt>
                <c:pt idx="130">
                  <c:v>-8.4182893242564472</c:v>
                </c:pt>
                <c:pt idx="131">
                  <c:v>-8.2832732201530597</c:v>
                </c:pt>
                <c:pt idx="132">
                  <c:v>-8.2755098572323202</c:v>
                </c:pt>
                <c:pt idx="133">
                  <c:v>-8.2755098572323202</c:v>
                </c:pt>
                <c:pt idx="134">
                  <c:v>-8.2755098572323202</c:v>
                </c:pt>
                <c:pt idx="135">
                  <c:v>-8.2755098572323202</c:v>
                </c:pt>
                <c:pt idx="136">
                  <c:v>-8.2755098572323202</c:v>
                </c:pt>
                <c:pt idx="137">
                  <c:v>-8.2755098572323202</c:v>
                </c:pt>
                <c:pt idx="138">
                  <c:v>-8.2755098572323202</c:v>
                </c:pt>
                <c:pt idx="139">
                  <c:v>-8.2755098572323202</c:v>
                </c:pt>
                <c:pt idx="140">
                  <c:v>-8.2755098572323202</c:v>
                </c:pt>
                <c:pt idx="141">
                  <c:v>-8.2755098572323202</c:v>
                </c:pt>
                <c:pt idx="142">
                  <c:v>-8.2755098572323202</c:v>
                </c:pt>
                <c:pt idx="143">
                  <c:v>-8.0720297173654334</c:v>
                </c:pt>
                <c:pt idx="144">
                  <c:v>-7.9282716125910166</c:v>
                </c:pt>
                <c:pt idx="145">
                  <c:v>-7.9001848373383172</c:v>
                </c:pt>
                <c:pt idx="146">
                  <c:v>-7.9001848373383172</c:v>
                </c:pt>
                <c:pt idx="147">
                  <c:v>-7.9001848373383172</c:v>
                </c:pt>
                <c:pt idx="148">
                  <c:v>-7.9001848373383172</c:v>
                </c:pt>
                <c:pt idx="149">
                  <c:v>-7.9001848373383172</c:v>
                </c:pt>
                <c:pt idx="150">
                  <c:v>-7.9001848373383172</c:v>
                </c:pt>
                <c:pt idx="151">
                  <c:v>-7.9001848373383172</c:v>
                </c:pt>
                <c:pt idx="152">
                  <c:v>-7.9001848373383172</c:v>
                </c:pt>
                <c:pt idx="153">
                  <c:v>-7.9001848373383172</c:v>
                </c:pt>
                <c:pt idx="154">
                  <c:v>-7.9001848373383172</c:v>
                </c:pt>
                <c:pt idx="155">
                  <c:v>-7.9001848373383172</c:v>
                </c:pt>
                <c:pt idx="156">
                  <c:v>-7.9916113122465058</c:v>
                </c:pt>
                <c:pt idx="157">
                  <c:v>-8.1982363738463704</c:v>
                </c:pt>
                <c:pt idx="158">
                  <c:v>-8.5087083578463591</c:v>
                </c:pt>
                <c:pt idx="159">
                  <c:v>-8.9018544854717003</c:v>
                </c:pt>
                <c:pt idx="160">
                  <c:v>-8.7877286869789</c:v>
                </c:pt>
                <c:pt idx="161">
                  <c:v>-8.5627587725262089</c:v>
                </c:pt>
                <c:pt idx="162">
                  <c:v>-8.3716486258685681</c:v>
                </c:pt>
                <c:pt idx="163">
                  <c:v>-8.1953706437535558</c:v>
                </c:pt>
                <c:pt idx="164">
                  <c:v>-8.0214876246003435</c:v>
                </c:pt>
                <c:pt idx="165">
                  <c:v>-7.8528416803704513</c:v>
                </c:pt>
                <c:pt idx="166">
                  <c:v>-7.7047903121339267</c:v>
                </c:pt>
                <c:pt idx="167">
                  <c:v>-7.5946992675174974</c:v>
                </c:pt>
                <c:pt idx="168">
                  <c:v>-7.5325794614637118</c:v>
                </c:pt>
                <c:pt idx="169">
                  <c:v>-7.5184076167958516</c:v>
                </c:pt>
                <c:pt idx="170">
                  <c:v>-7.5184076167958516</c:v>
                </c:pt>
                <c:pt idx="171">
                  <c:v>-7.5184076167958516</c:v>
                </c:pt>
                <c:pt idx="172">
                  <c:v>-7.5184076167958516</c:v>
                </c:pt>
                <c:pt idx="173">
                  <c:v>-7.5184076167958516</c:v>
                </c:pt>
                <c:pt idx="174">
                  <c:v>-7.5184076167958516</c:v>
                </c:pt>
                <c:pt idx="175">
                  <c:v>-7.5184076167958516</c:v>
                </c:pt>
                <c:pt idx="176">
                  <c:v>-7.5184076167958516</c:v>
                </c:pt>
                <c:pt idx="177">
                  <c:v>-7.5184076167958516</c:v>
                </c:pt>
                <c:pt idx="178">
                  <c:v>-7.5184076167958516</c:v>
                </c:pt>
                <c:pt idx="179">
                  <c:v>-7.5184076167958516</c:v>
                </c:pt>
                <c:pt idx="180">
                  <c:v>-7.5454610017709269</c:v>
                </c:pt>
                <c:pt idx="181">
                  <c:v>-7.6053931135612105</c:v>
                </c:pt>
                <c:pt idx="182">
                  <c:v>-7.6910426315937981</c:v>
                </c:pt>
                <c:pt idx="183">
                  <c:v>-7.7961359019938996</c:v>
                </c:pt>
                <c:pt idx="184">
                  <c:v>-7.9144507244390505</c:v>
                </c:pt>
                <c:pt idx="185">
                  <c:v>-8.0414332541140094</c:v>
                </c:pt>
                <c:pt idx="186">
                  <c:v>-8.177990607794893</c:v>
                </c:pt>
                <c:pt idx="187">
                  <c:v>-8.3324327327391696</c:v>
                </c:pt>
                <c:pt idx="188">
                  <c:v>-8.5167449711649912</c:v>
                </c:pt>
                <c:pt idx="189">
                  <c:v>-8.7380118498201007</c:v>
                </c:pt>
                <c:pt idx="190">
                  <c:v>-8.9903446119610795</c:v>
                </c:pt>
                <c:pt idx="191">
                  <c:v>-9.1026321528051106</c:v>
                </c:pt>
                <c:pt idx="192">
                  <c:v>-8.7637774932529098</c:v>
                </c:pt>
                <c:pt idx="193">
                  <c:v>-8.4253303723323896</c:v>
                </c:pt>
                <c:pt idx="194">
                  <c:v>-8.1389358338905353</c:v>
                </c:pt>
                <c:pt idx="195">
                  <c:v>-7.9585440923722075</c:v>
                </c:pt>
                <c:pt idx="196">
                  <c:v>-7.9343156867796552</c:v>
                </c:pt>
                <c:pt idx="197">
                  <c:v>-7.9343156867796552</c:v>
                </c:pt>
                <c:pt idx="198">
                  <c:v>-7.9343156867796552</c:v>
                </c:pt>
                <c:pt idx="199">
                  <c:v>-7.9343156867796552</c:v>
                </c:pt>
                <c:pt idx="200">
                  <c:v>-7.9343156867796552</c:v>
                </c:pt>
                <c:pt idx="201">
                  <c:v>-7.9343156867796552</c:v>
                </c:pt>
                <c:pt idx="202">
                  <c:v>-7.9343156867796552</c:v>
                </c:pt>
                <c:pt idx="203">
                  <c:v>-7.9343156867796552</c:v>
                </c:pt>
                <c:pt idx="204">
                  <c:v>-7.9343156867796552</c:v>
                </c:pt>
                <c:pt idx="205">
                  <c:v>-7.9343156867796552</c:v>
                </c:pt>
                <c:pt idx="206">
                  <c:v>-7.9343156867796552</c:v>
                </c:pt>
                <c:pt idx="207">
                  <c:v>-8.1097598162426756</c:v>
                </c:pt>
                <c:pt idx="208">
                  <c:v>-8.5180476833221572</c:v>
                </c:pt>
                <c:pt idx="209">
                  <c:v>-9.17262828458591</c:v>
                </c:pt>
                <c:pt idx="210">
                  <c:v>-10.04764947503576</c:v>
                </c:pt>
                <c:pt idx="211">
                  <c:v>-10.063633142800599</c:v>
                </c:pt>
                <c:pt idx="212">
                  <c:v>-10.063633142800599</c:v>
                </c:pt>
                <c:pt idx="213">
                  <c:v>-10.063633142800599</c:v>
                </c:pt>
                <c:pt idx="214">
                  <c:v>-10.063633142800599</c:v>
                </c:pt>
                <c:pt idx="215">
                  <c:v>-10.063633142800599</c:v>
                </c:pt>
                <c:pt idx="216">
                  <c:v>-10.063633142800599</c:v>
                </c:pt>
                <c:pt idx="217">
                  <c:v>-10.063633142800599</c:v>
                </c:pt>
                <c:pt idx="218">
                  <c:v>-10.063633142800599</c:v>
                </c:pt>
                <c:pt idx="219">
                  <c:v>-10.063633142800599</c:v>
                </c:pt>
                <c:pt idx="220">
                  <c:v>-10.2056856261206</c:v>
                </c:pt>
                <c:pt idx="221">
                  <c:v>-10.693608157767649</c:v>
                </c:pt>
                <c:pt idx="222">
                  <c:v>-11.44677716053312</c:v>
                </c:pt>
                <c:pt idx="223">
                  <c:v>-11.69714448462334</c:v>
                </c:pt>
                <c:pt idx="224">
                  <c:v>-11.69714448462334</c:v>
                </c:pt>
                <c:pt idx="225">
                  <c:v>-11.69714448462334</c:v>
                </c:pt>
                <c:pt idx="226">
                  <c:v>-11.69714448462334</c:v>
                </c:pt>
                <c:pt idx="227">
                  <c:v>-11.69714448462334</c:v>
                </c:pt>
                <c:pt idx="228">
                  <c:v>-11.69714448462334</c:v>
                </c:pt>
                <c:pt idx="229">
                  <c:v>-11.69714448462334</c:v>
                </c:pt>
                <c:pt idx="230">
                  <c:v>-11.69714448462334</c:v>
                </c:pt>
                <c:pt idx="231">
                  <c:v>-11.83076183424625</c:v>
                </c:pt>
                <c:pt idx="232">
                  <c:v>-12.090715799462799</c:v>
                </c:pt>
                <c:pt idx="233">
                  <c:v>-12.373032953019269</c:v>
                </c:pt>
                <c:pt idx="234">
                  <c:v>-12.52961778915822</c:v>
                </c:pt>
                <c:pt idx="235">
                  <c:v>-12.52961778915822</c:v>
                </c:pt>
                <c:pt idx="236">
                  <c:v>-12.52961778915822</c:v>
                </c:pt>
                <c:pt idx="237">
                  <c:v>-12.52961778915822</c:v>
                </c:pt>
                <c:pt idx="238">
                  <c:v>-12.583059229368239</c:v>
                </c:pt>
                <c:pt idx="239">
                  <c:v>-12.82091196340291</c:v>
                </c:pt>
                <c:pt idx="240">
                  <c:v>-13.270800829781379</c:v>
                </c:pt>
                <c:pt idx="241">
                  <c:v>-13.89717316128087</c:v>
                </c:pt>
                <c:pt idx="242">
                  <c:v>-14.59587224627847</c:v>
                </c:pt>
                <c:pt idx="243">
                  <c:v>-15.218119687913049</c:v>
                </c:pt>
                <c:pt idx="244">
                  <c:v>-15.647375041890189</c:v>
                </c:pt>
                <c:pt idx="245">
                  <c:v>-15.878543467825811</c:v>
                </c:pt>
                <c:pt idx="246">
                  <c:v>-16.002969416307391</c:v>
                </c:pt>
                <c:pt idx="247">
                  <c:v>-16.12290523815031</c:v>
                </c:pt>
                <c:pt idx="248">
                  <c:v>-16.297728602058879</c:v>
                </c:pt>
                <c:pt idx="249">
                  <c:v>-16.543947985986591</c:v>
                </c:pt>
                <c:pt idx="250">
                  <c:v>-16.85056219552914</c:v>
                </c:pt>
                <c:pt idx="251">
                  <c:v>-17.182270502062771</c:v>
                </c:pt>
                <c:pt idx="252">
                  <c:v>-17.443488077882609</c:v>
                </c:pt>
                <c:pt idx="253">
                  <c:v>-17.443488077882609</c:v>
                </c:pt>
                <c:pt idx="254">
                  <c:v>-17.443488077882609</c:v>
                </c:pt>
                <c:pt idx="255">
                  <c:v>-17.443488077882609</c:v>
                </c:pt>
                <c:pt idx="256">
                  <c:v>-17.443488077882609</c:v>
                </c:pt>
                <c:pt idx="257">
                  <c:v>-17.46024261328235</c:v>
                </c:pt>
                <c:pt idx="258">
                  <c:v>-17.691794280236198</c:v>
                </c:pt>
                <c:pt idx="259">
                  <c:v>-18.178951471396999</c:v>
                </c:pt>
                <c:pt idx="260">
                  <c:v>-18.918840546644201</c:v>
                </c:pt>
                <c:pt idx="261">
                  <c:v>-19.730664773852101</c:v>
                </c:pt>
                <c:pt idx="262">
                  <c:v>-19.356775265712901</c:v>
                </c:pt>
                <c:pt idx="263">
                  <c:v>-19.356775265712901</c:v>
                </c:pt>
                <c:pt idx="264">
                  <c:v>-19.356775265712901</c:v>
                </c:pt>
                <c:pt idx="265">
                  <c:v>-19.356775265712901</c:v>
                </c:pt>
                <c:pt idx="266">
                  <c:v>-19.356775265712901</c:v>
                </c:pt>
                <c:pt idx="267">
                  <c:v>-19.356775265712901</c:v>
                </c:pt>
                <c:pt idx="268">
                  <c:v>-19.356775265712901</c:v>
                </c:pt>
                <c:pt idx="269">
                  <c:v>-19.356775265712901</c:v>
                </c:pt>
                <c:pt idx="270">
                  <c:v>-19.356775265712901</c:v>
                </c:pt>
                <c:pt idx="271">
                  <c:v>-19.356775265712901</c:v>
                </c:pt>
                <c:pt idx="272">
                  <c:v>-19.356775265712901</c:v>
                </c:pt>
                <c:pt idx="273">
                  <c:v>-18.502319432488701</c:v>
                </c:pt>
                <c:pt idx="274">
                  <c:v>-17.617822362652198</c:v>
                </c:pt>
                <c:pt idx="275">
                  <c:v>-16.97078801405867</c:v>
                </c:pt>
                <c:pt idx="276">
                  <c:v>-16.592287331231049</c:v>
                </c:pt>
                <c:pt idx="277">
                  <c:v>-16.46656827779529</c:v>
                </c:pt>
                <c:pt idx="278">
                  <c:v>-16.46656827779529</c:v>
                </c:pt>
                <c:pt idx="279">
                  <c:v>-16.46656827779529</c:v>
                </c:pt>
                <c:pt idx="280">
                  <c:v>-16.46656827779529</c:v>
                </c:pt>
                <c:pt idx="281">
                  <c:v>-16.46656827779529</c:v>
                </c:pt>
                <c:pt idx="282">
                  <c:v>-16.46656827779529</c:v>
                </c:pt>
                <c:pt idx="283">
                  <c:v>-16.46656827779529</c:v>
                </c:pt>
                <c:pt idx="284">
                  <c:v>-16.309818977745699</c:v>
                </c:pt>
                <c:pt idx="285">
                  <c:v>-15.943983070203799</c:v>
                </c:pt>
                <c:pt idx="286">
                  <c:v>-15.574588669983939</c:v>
                </c:pt>
                <c:pt idx="287">
                  <c:v>-15.290946903142459</c:v>
                </c:pt>
                <c:pt idx="288">
                  <c:v>-15.137388158232589</c:v>
                </c:pt>
                <c:pt idx="289">
                  <c:v>-15.055328186896741</c:v>
                </c:pt>
                <c:pt idx="290">
                  <c:v>-14.872453699310359</c:v>
                </c:pt>
                <c:pt idx="291">
                  <c:v>-14.40410061603037</c:v>
                </c:pt>
                <c:pt idx="292">
                  <c:v>-13.63415318183338</c:v>
                </c:pt>
                <c:pt idx="293">
                  <c:v>-12.74269173370436</c:v>
                </c:pt>
                <c:pt idx="294">
                  <c:v>-11.94714831010756</c:v>
                </c:pt>
                <c:pt idx="295">
                  <c:v>-11.391420033276539</c:v>
                </c:pt>
                <c:pt idx="296">
                  <c:v>-11.144455664121869</c:v>
                </c:pt>
                <c:pt idx="297">
                  <c:v>-11.144455664121869</c:v>
                </c:pt>
                <c:pt idx="298">
                  <c:v>-11.144455664121869</c:v>
                </c:pt>
                <c:pt idx="299">
                  <c:v>-11.144455664121869</c:v>
                </c:pt>
                <c:pt idx="300">
                  <c:v>-11.144455664121869</c:v>
                </c:pt>
                <c:pt idx="301">
                  <c:v>-11.144455664121869</c:v>
                </c:pt>
                <c:pt idx="302">
                  <c:v>-11.144455664121869</c:v>
                </c:pt>
                <c:pt idx="303">
                  <c:v>-11.144455664121869</c:v>
                </c:pt>
                <c:pt idx="304">
                  <c:v>-11.144455664121869</c:v>
                </c:pt>
                <c:pt idx="305">
                  <c:v>-10.86050377399734</c:v>
                </c:pt>
                <c:pt idx="306">
                  <c:v>-9.8733121218686097</c:v>
                </c:pt>
                <c:pt idx="307">
                  <c:v>-9.2490763020044788</c:v>
                </c:pt>
                <c:pt idx="308">
                  <c:v>-9.0434233054146702</c:v>
                </c:pt>
                <c:pt idx="309">
                  <c:v>-9.0434233054146702</c:v>
                </c:pt>
                <c:pt idx="310">
                  <c:v>-9.0434233054146702</c:v>
                </c:pt>
                <c:pt idx="311">
                  <c:v>-9.0434233054146702</c:v>
                </c:pt>
                <c:pt idx="312">
                  <c:v>-9.0434233054146702</c:v>
                </c:pt>
                <c:pt idx="313">
                  <c:v>-9.0434233054146702</c:v>
                </c:pt>
                <c:pt idx="314">
                  <c:v>-9.0434233054146702</c:v>
                </c:pt>
                <c:pt idx="315">
                  <c:v>-9.0434233054146702</c:v>
                </c:pt>
                <c:pt idx="316">
                  <c:v>-9.0434233054146702</c:v>
                </c:pt>
                <c:pt idx="317">
                  <c:v>-9.0434233054146702</c:v>
                </c:pt>
                <c:pt idx="318">
                  <c:v>-9.0434233054146702</c:v>
                </c:pt>
                <c:pt idx="319">
                  <c:v>-9.27363630713125</c:v>
                </c:pt>
                <c:pt idx="320">
                  <c:v>-8.7436552456053889</c:v>
                </c:pt>
                <c:pt idx="321">
                  <c:v>-8.3818144773801926</c:v>
                </c:pt>
                <c:pt idx="322">
                  <c:v>-8.2577411744242788</c:v>
                </c:pt>
                <c:pt idx="323">
                  <c:v>-8.2577411744242788</c:v>
                </c:pt>
                <c:pt idx="324">
                  <c:v>-8.2577411744242788</c:v>
                </c:pt>
                <c:pt idx="325">
                  <c:v>-8.2577411744242788</c:v>
                </c:pt>
                <c:pt idx="326">
                  <c:v>-8.2577411744242788</c:v>
                </c:pt>
                <c:pt idx="327">
                  <c:v>-8.2577411744242788</c:v>
                </c:pt>
                <c:pt idx="328">
                  <c:v>-8.2577411744242788</c:v>
                </c:pt>
                <c:pt idx="329">
                  <c:v>-8.2577411744242788</c:v>
                </c:pt>
                <c:pt idx="330">
                  <c:v>-8.2577411744242788</c:v>
                </c:pt>
                <c:pt idx="331">
                  <c:v>-8.2577411744242788</c:v>
                </c:pt>
                <c:pt idx="332">
                  <c:v>-8.2577411744242788</c:v>
                </c:pt>
                <c:pt idx="333">
                  <c:v>-8.3371322366617164</c:v>
                </c:pt>
                <c:pt idx="334">
                  <c:v>-8.5739323940778007</c:v>
                </c:pt>
                <c:pt idx="335">
                  <c:v>-8.9121724799006206</c:v>
                </c:pt>
                <c:pt idx="336">
                  <c:v>-9.0152336723879998</c:v>
                </c:pt>
                <c:pt idx="337">
                  <c:v>-8.7510488088153391</c:v>
                </c:pt>
                <c:pt idx="338">
                  <c:v>-8.5109595930831254</c:v>
                </c:pt>
                <c:pt idx="339">
                  <c:v>-8.3027451466781024</c:v>
                </c:pt>
                <c:pt idx="340">
                  <c:v>-8.1333356066855789</c:v>
                </c:pt>
                <c:pt idx="341">
                  <c:v>-8.003419302554807</c:v>
                </c:pt>
                <c:pt idx="342">
                  <c:v>-7.9041332744145869</c:v>
                </c:pt>
                <c:pt idx="343">
                  <c:v>-7.8194234173705786</c:v>
                </c:pt>
                <c:pt idx="344">
                  <c:v>-7.7330423105911272</c:v>
                </c:pt>
                <c:pt idx="345">
                  <c:v>-7.635700873589041</c:v>
                </c:pt>
                <c:pt idx="346">
                  <c:v>-7.5278586771950735</c:v>
                </c:pt>
                <c:pt idx="347">
                  <c:v>-7.4171264028562174</c:v>
                </c:pt>
                <c:pt idx="348">
                  <c:v>-7.3130684172103564</c:v>
                </c:pt>
                <c:pt idx="349">
                  <c:v>-7.2229868486672286</c:v>
                </c:pt>
                <c:pt idx="350">
                  <c:v>-7.15037682808721</c:v>
                </c:pt>
                <c:pt idx="351">
                  <c:v>-7.15037682808721</c:v>
                </c:pt>
                <c:pt idx="352">
                  <c:v>-7.15037682808721</c:v>
                </c:pt>
                <c:pt idx="353">
                  <c:v>-7.15037682808721</c:v>
                </c:pt>
                <c:pt idx="354">
                  <c:v>-7.15037682808721</c:v>
                </c:pt>
                <c:pt idx="355">
                  <c:v>-7.15037682808721</c:v>
                </c:pt>
                <c:pt idx="356">
                  <c:v>-7.15037682808721</c:v>
                </c:pt>
                <c:pt idx="357">
                  <c:v>-7.15037682808721</c:v>
                </c:pt>
                <c:pt idx="358">
                  <c:v>-7.15037682808721</c:v>
                </c:pt>
                <c:pt idx="359">
                  <c:v>-7.15037682808721</c:v>
                </c:pt>
                <c:pt idx="360">
                  <c:v>-7.15037682808721</c:v>
                </c:pt>
              </c:numCache>
            </c:numRef>
          </c:yVal>
          <c:smooth val="0"/>
          <c:extLst>
            <c:ext xmlns:c16="http://schemas.microsoft.com/office/drawing/2014/chart" uri="{C3380CC4-5D6E-409C-BE32-E72D297353CC}">
              <c16:uniqueId val="{00000005-15C4-2947-A3EA-FE3DB6AF5FBC}"/>
            </c:ext>
          </c:extLst>
        </c:ser>
        <c:ser>
          <c:idx val="6"/>
          <c:order val="6"/>
          <c:tx>
            <c:strRef>
              <c:f>'Normalized Envelope (2)'!$L$2</c:f>
              <c:strCache>
                <c:ptCount val="1"/>
                <c:pt idx="0">
                  <c:v>F8</c:v>
                </c:pt>
              </c:strCache>
            </c:strRef>
          </c:tx>
          <c:spPr>
            <a:ln w="19050" cap="rnd">
              <a:solidFill>
                <a:schemeClr val="accent2">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(2)'!$L$3:$L$363</c:f>
              <c:numCache>
                <c:formatCode>0.0</c:formatCode>
                <c:ptCount val="361"/>
                <c:pt idx="0">
                  <c:v>-9.5119939053024698</c:v>
                </c:pt>
                <c:pt idx="1">
                  <c:v>-9.4422401467420602</c:v>
                </c:pt>
                <c:pt idx="2">
                  <c:v>-9.3880448703314503</c:v>
                </c:pt>
                <c:pt idx="3">
                  <c:v>-9.35472618659667</c:v>
                </c:pt>
                <c:pt idx="4">
                  <c:v>-9.3482187268113606</c:v>
                </c:pt>
                <c:pt idx="5">
                  <c:v>-9.3482187268113606</c:v>
                </c:pt>
                <c:pt idx="6">
                  <c:v>-9.3482187268113606</c:v>
                </c:pt>
                <c:pt idx="7">
                  <c:v>-9.3482187268113606</c:v>
                </c:pt>
                <c:pt idx="8">
                  <c:v>-9.3482187268113606</c:v>
                </c:pt>
                <c:pt idx="9">
                  <c:v>-9.3482187268113606</c:v>
                </c:pt>
                <c:pt idx="10">
                  <c:v>-9.3482187268113606</c:v>
                </c:pt>
                <c:pt idx="11">
                  <c:v>-9.3482187268113606</c:v>
                </c:pt>
                <c:pt idx="12">
                  <c:v>-9.3482187268113606</c:v>
                </c:pt>
                <c:pt idx="13">
                  <c:v>-9.3482187268113606</c:v>
                </c:pt>
                <c:pt idx="14">
                  <c:v>-9.3482187268113606</c:v>
                </c:pt>
                <c:pt idx="15">
                  <c:v>-9.3735057104232791</c:v>
                </c:pt>
                <c:pt idx="16">
                  <c:v>-9.4327548422267302</c:v>
                </c:pt>
                <c:pt idx="17">
                  <c:v>-9.5262062469745707</c:v>
                </c:pt>
                <c:pt idx="18">
                  <c:v>-9.6572726812641196</c:v>
                </c:pt>
                <c:pt idx="19">
                  <c:v>-9.8391041959296697</c:v>
                </c:pt>
                <c:pt idx="20">
                  <c:v>-10.09692850381418</c:v>
                </c:pt>
                <c:pt idx="21">
                  <c:v>-10.462563910813969</c:v>
                </c:pt>
                <c:pt idx="22">
                  <c:v>-10.96293288110687</c:v>
                </c:pt>
                <c:pt idx="23">
                  <c:v>-11.423254175534879</c:v>
                </c:pt>
                <c:pt idx="24">
                  <c:v>-10.831124465973829</c:v>
                </c:pt>
                <c:pt idx="25">
                  <c:v>-10.479126989866199</c:v>
                </c:pt>
                <c:pt idx="26">
                  <c:v>-10.36718897601955</c:v>
                </c:pt>
                <c:pt idx="27">
                  <c:v>-10.36718897601955</c:v>
                </c:pt>
                <c:pt idx="28">
                  <c:v>-10.36718897601955</c:v>
                </c:pt>
                <c:pt idx="29">
                  <c:v>-10.36718897601955</c:v>
                </c:pt>
                <c:pt idx="30">
                  <c:v>-10.36718897601955</c:v>
                </c:pt>
                <c:pt idx="31">
                  <c:v>-10.36718897601955</c:v>
                </c:pt>
                <c:pt idx="32">
                  <c:v>-10.36718897601955</c:v>
                </c:pt>
                <c:pt idx="33">
                  <c:v>-10.36718897601955</c:v>
                </c:pt>
                <c:pt idx="34">
                  <c:v>-10.36718897601955</c:v>
                </c:pt>
                <c:pt idx="35">
                  <c:v>-10.36718897601955</c:v>
                </c:pt>
                <c:pt idx="36">
                  <c:v>-10.36718897601955</c:v>
                </c:pt>
                <c:pt idx="37">
                  <c:v>-10.48641638564373</c:v>
                </c:pt>
                <c:pt idx="38">
                  <c:v>-10.82551595322575</c:v>
                </c:pt>
                <c:pt idx="39">
                  <c:v>-11.369572586675289</c:v>
                </c:pt>
                <c:pt idx="40">
                  <c:v>-12.091172210998209</c:v>
                </c:pt>
                <c:pt idx="41">
                  <c:v>-12.93326483440752</c:v>
                </c:pt>
                <c:pt idx="42">
                  <c:v>-13.43218403486002</c:v>
                </c:pt>
                <c:pt idx="43">
                  <c:v>-13.43218403486002</c:v>
                </c:pt>
                <c:pt idx="44">
                  <c:v>-13.43218403486002</c:v>
                </c:pt>
                <c:pt idx="45">
                  <c:v>-13.43218403486002</c:v>
                </c:pt>
                <c:pt idx="46">
                  <c:v>-13.43218403486002</c:v>
                </c:pt>
                <c:pt idx="47">
                  <c:v>-13.43218403486002</c:v>
                </c:pt>
                <c:pt idx="48">
                  <c:v>-13.43218403486002</c:v>
                </c:pt>
                <c:pt idx="49">
                  <c:v>-13.43218403486002</c:v>
                </c:pt>
                <c:pt idx="50">
                  <c:v>-13.43218403486002</c:v>
                </c:pt>
                <c:pt idx="51">
                  <c:v>-13.53858717814669</c:v>
                </c:pt>
                <c:pt idx="52">
                  <c:v>-13.832920209324159</c:v>
                </c:pt>
                <c:pt idx="53">
                  <c:v>-14.301845066833749</c:v>
                </c:pt>
                <c:pt idx="54">
                  <c:v>-14.89630874330482</c:v>
                </c:pt>
                <c:pt idx="55">
                  <c:v>-15.50924868611272</c:v>
                </c:pt>
                <c:pt idx="56">
                  <c:v>-15.889407294907631</c:v>
                </c:pt>
                <c:pt idx="57">
                  <c:v>-15.889407294907631</c:v>
                </c:pt>
                <c:pt idx="58">
                  <c:v>-15.889407294907631</c:v>
                </c:pt>
                <c:pt idx="59">
                  <c:v>-15.889407294907631</c:v>
                </c:pt>
                <c:pt idx="60">
                  <c:v>-15.889407294907631</c:v>
                </c:pt>
                <c:pt idx="61">
                  <c:v>-15.92710991406155</c:v>
                </c:pt>
                <c:pt idx="62">
                  <c:v>-16.117204074352681</c:v>
                </c:pt>
                <c:pt idx="63">
                  <c:v>-16.420249684289029</c:v>
                </c:pt>
                <c:pt idx="64">
                  <c:v>-16.78170818513869</c:v>
                </c:pt>
                <c:pt idx="65">
                  <c:v>-17.164222375824789</c:v>
                </c:pt>
                <c:pt idx="66">
                  <c:v>-17.39242521357183</c:v>
                </c:pt>
                <c:pt idx="67">
                  <c:v>-17.164396095301111</c:v>
                </c:pt>
                <c:pt idx="68">
                  <c:v>-17.07926649621637</c:v>
                </c:pt>
                <c:pt idx="69">
                  <c:v>-17.07926649621637</c:v>
                </c:pt>
                <c:pt idx="70">
                  <c:v>-17.07926649621637</c:v>
                </c:pt>
                <c:pt idx="71">
                  <c:v>-17.07926649621637</c:v>
                </c:pt>
                <c:pt idx="72">
                  <c:v>-17.07926649621637</c:v>
                </c:pt>
                <c:pt idx="73">
                  <c:v>-17.07926649621637</c:v>
                </c:pt>
                <c:pt idx="74">
                  <c:v>-17.07926649621637</c:v>
                </c:pt>
                <c:pt idx="75">
                  <c:v>-17.07926649621637</c:v>
                </c:pt>
                <c:pt idx="76">
                  <c:v>-17.07926649621637</c:v>
                </c:pt>
                <c:pt idx="77">
                  <c:v>-17.07926649621637</c:v>
                </c:pt>
                <c:pt idx="78">
                  <c:v>-17.07926649621637</c:v>
                </c:pt>
                <c:pt idx="79">
                  <c:v>-17.18437359364777</c:v>
                </c:pt>
                <c:pt idx="80">
                  <c:v>-17.508540932759249</c:v>
                </c:pt>
                <c:pt idx="81">
                  <c:v>-18.054512560541699</c:v>
                </c:pt>
                <c:pt idx="82">
                  <c:v>-18.609598522482202</c:v>
                </c:pt>
                <c:pt idx="83">
                  <c:v>-17.782662623639698</c:v>
                </c:pt>
                <c:pt idx="84">
                  <c:v>-17.18088823953569</c:v>
                </c:pt>
                <c:pt idx="85">
                  <c:v>-16.849705629330519</c:v>
                </c:pt>
                <c:pt idx="86">
                  <c:v>-16.805059530207672</c:v>
                </c:pt>
                <c:pt idx="87">
                  <c:v>-16.805059530207672</c:v>
                </c:pt>
                <c:pt idx="88">
                  <c:v>-16.805059530207672</c:v>
                </c:pt>
                <c:pt idx="89">
                  <c:v>-16.805059530207672</c:v>
                </c:pt>
                <c:pt idx="90">
                  <c:v>-16.805059530207672</c:v>
                </c:pt>
                <c:pt idx="91">
                  <c:v>-16.805059530207672</c:v>
                </c:pt>
                <c:pt idx="92">
                  <c:v>-16.805059530207672</c:v>
                </c:pt>
                <c:pt idx="93">
                  <c:v>-16.805059530207672</c:v>
                </c:pt>
                <c:pt idx="94">
                  <c:v>-16.805059530207672</c:v>
                </c:pt>
                <c:pt idx="95">
                  <c:v>-16.805059530207672</c:v>
                </c:pt>
                <c:pt idx="96">
                  <c:v>-16.805059530207672</c:v>
                </c:pt>
                <c:pt idx="97">
                  <c:v>-17.040373970577111</c:v>
                </c:pt>
                <c:pt idx="98">
                  <c:v>-17.525097310944389</c:v>
                </c:pt>
                <c:pt idx="99">
                  <c:v>-18.1956530298527</c:v>
                </c:pt>
                <c:pt idx="100">
                  <c:v>-17.9589019423262</c:v>
                </c:pt>
                <c:pt idx="101">
                  <c:v>-17.719742784702099</c:v>
                </c:pt>
                <c:pt idx="102">
                  <c:v>-17.50383891548827</c:v>
                </c:pt>
                <c:pt idx="103">
                  <c:v>-17.264033722229389</c:v>
                </c:pt>
                <c:pt idx="104">
                  <c:v>-16.962546958159599</c:v>
                </c:pt>
                <c:pt idx="105">
                  <c:v>-16.587293464677099</c:v>
                </c:pt>
                <c:pt idx="106">
                  <c:v>-16.15205107838813</c:v>
                </c:pt>
                <c:pt idx="107">
                  <c:v>-15.685190732240009</c:v>
                </c:pt>
                <c:pt idx="108">
                  <c:v>-15.220299492676929</c:v>
                </c:pt>
                <c:pt idx="109">
                  <c:v>-14.793619652689991</c:v>
                </c:pt>
                <c:pt idx="110">
                  <c:v>-14.44271508434783</c:v>
                </c:pt>
                <c:pt idx="111">
                  <c:v>-14.20050522567931</c:v>
                </c:pt>
                <c:pt idx="112">
                  <c:v>-14.084631223546879</c:v>
                </c:pt>
                <c:pt idx="113">
                  <c:v>-14.084631223546879</c:v>
                </c:pt>
                <c:pt idx="114">
                  <c:v>-14.084631223546879</c:v>
                </c:pt>
                <c:pt idx="115">
                  <c:v>-14.084631223546879</c:v>
                </c:pt>
                <c:pt idx="116">
                  <c:v>-14.084631223546879</c:v>
                </c:pt>
                <c:pt idx="117">
                  <c:v>-14.03830207068815</c:v>
                </c:pt>
                <c:pt idx="118">
                  <c:v>-13.705177322490639</c:v>
                </c:pt>
                <c:pt idx="119">
                  <c:v>-13.25825282062881</c:v>
                </c:pt>
                <c:pt idx="120">
                  <c:v>-12.76907232863827</c:v>
                </c:pt>
                <c:pt idx="121">
                  <c:v>-12.30911189081427</c:v>
                </c:pt>
                <c:pt idx="122">
                  <c:v>-11.9376341302067</c:v>
                </c:pt>
                <c:pt idx="123">
                  <c:v>-11.697738682434679</c:v>
                </c:pt>
                <c:pt idx="124">
                  <c:v>-11.61424956372456</c:v>
                </c:pt>
                <c:pt idx="125">
                  <c:v>-11.61424956372456</c:v>
                </c:pt>
                <c:pt idx="126">
                  <c:v>-11.61424956372456</c:v>
                </c:pt>
                <c:pt idx="127">
                  <c:v>-11.61424956372456</c:v>
                </c:pt>
                <c:pt idx="128">
                  <c:v>-11.61424956372456</c:v>
                </c:pt>
                <c:pt idx="129">
                  <c:v>-11.61424956372456</c:v>
                </c:pt>
                <c:pt idx="130">
                  <c:v>-11.61424956372456</c:v>
                </c:pt>
                <c:pt idx="131">
                  <c:v>-11.61424956372456</c:v>
                </c:pt>
                <c:pt idx="132">
                  <c:v>-11.61424956372456</c:v>
                </c:pt>
                <c:pt idx="133">
                  <c:v>-11.168563815686859</c:v>
                </c:pt>
                <c:pt idx="134">
                  <c:v>-10.65594717518182</c:v>
                </c:pt>
                <c:pt idx="135">
                  <c:v>-10.265821725818981</c:v>
                </c:pt>
                <c:pt idx="136">
                  <c:v>-10.03592398152802</c:v>
                </c:pt>
                <c:pt idx="137">
                  <c:v>-9.9827549375005393</c:v>
                </c:pt>
                <c:pt idx="138">
                  <c:v>-9.9827549375005393</c:v>
                </c:pt>
                <c:pt idx="139">
                  <c:v>-9.9827549375005393</c:v>
                </c:pt>
                <c:pt idx="140">
                  <c:v>-9.9827549375005393</c:v>
                </c:pt>
                <c:pt idx="141">
                  <c:v>-9.9827549375005393</c:v>
                </c:pt>
                <c:pt idx="142">
                  <c:v>-9.9827549375005393</c:v>
                </c:pt>
                <c:pt idx="143">
                  <c:v>-9.9827549375005393</c:v>
                </c:pt>
                <c:pt idx="144">
                  <c:v>-9.9827549375005393</c:v>
                </c:pt>
                <c:pt idx="145">
                  <c:v>-9.9827549375005393</c:v>
                </c:pt>
                <c:pt idx="146">
                  <c:v>-9.9827549375005393</c:v>
                </c:pt>
                <c:pt idx="147">
                  <c:v>-9.9827549375005393</c:v>
                </c:pt>
                <c:pt idx="148">
                  <c:v>-10.11068671877543</c:v>
                </c:pt>
                <c:pt idx="149">
                  <c:v>-10.41449747521699</c:v>
                </c:pt>
                <c:pt idx="150">
                  <c:v>-10.02644724483635</c:v>
                </c:pt>
                <c:pt idx="151">
                  <c:v>-9.6013759366504896</c:v>
                </c:pt>
                <c:pt idx="152">
                  <c:v>-9.2725598070740105</c:v>
                </c:pt>
                <c:pt idx="153">
                  <c:v>-9.0258802056409291</c:v>
                </c:pt>
                <c:pt idx="154">
                  <c:v>-8.8435523110467802</c:v>
                </c:pt>
                <c:pt idx="155">
                  <c:v>-8.7102825273473705</c:v>
                </c:pt>
                <c:pt idx="156">
                  <c:v>-8.6155936180260202</c:v>
                </c:pt>
                <c:pt idx="157">
                  <c:v>-8.5524565984313305</c:v>
                </c:pt>
                <c:pt idx="158">
                  <c:v>-8.5145587821339834</c:v>
                </c:pt>
                <c:pt idx="159">
                  <c:v>-8.4950593772653917</c:v>
                </c:pt>
                <c:pt idx="160">
                  <c:v>-8.487948392472294</c:v>
                </c:pt>
                <c:pt idx="161">
                  <c:v>-8.487948392472294</c:v>
                </c:pt>
                <c:pt idx="162">
                  <c:v>-8.487948392472294</c:v>
                </c:pt>
                <c:pt idx="163">
                  <c:v>-8.487948392472294</c:v>
                </c:pt>
                <c:pt idx="164">
                  <c:v>-8.487948392472294</c:v>
                </c:pt>
                <c:pt idx="165">
                  <c:v>-8.487948392472294</c:v>
                </c:pt>
                <c:pt idx="166">
                  <c:v>-8.487948392472294</c:v>
                </c:pt>
                <c:pt idx="167">
                  <c:v>-8.487948392472294</c:v>
                </c:pt>
                <c:pt idx="168">
                  <c:v>-8.487948392472294</c:v>
                </c:pt>
                <c:pt idx="169">
                  <c:v>-8.487948392472294</c:v>
                </c:pt>
                <c:pt idx="170">
                  <c:v>-8.487948392472294</c:v>
                </c:pt>
                <c:pt idx="171">
                  <c:v>-8.4906383453537924</c:v>
                </c:pt>
                <c:pt idx="172">
                  <c:v>-8.5052495915773694</c:v>
                </c:pt>
                <c:pt idx="173">
                  <c:v>-8.5371059991738019</c:v>
                </c:pt>
                <c:pt idx="174">
                  <c:v>-8.5911603903946308</c:v>
                </c:pt>
                <c:pt idx="175">
                  <c:v>-8.6684301805879898</c:v>
                </c:pt>
                <c:pt idx="176">
                  <c:v>-8.7642155770447001</c:v>
                </c:pt>
                <c:pt idx="177">
                  <c:v>-8.6414296592650501</c:v>
                </c:pt>
                <c:pt idx="178">
                  <c:v>-8.4785826112360443</c:v>
                </c:pt>
                <c:pt idx="179">
                  <c:v>-8.3200610028231274</c:v>
                </c:pt>
                <c:pt idx="180">
                  <c:v>-8.1854009154138812</c:v>
                </c:pt>
                <c:pt idx="181">
                  <c:v>-8.0950390560848735</c:v>
                </c:pt>
                <c:pt idx="182">
                  <c:v>-8.0681360463484353</c:v>
                </c:pt>
                <c:pt idx="183">
                  <c:v>-8.0681360463484353</c:v>
                </c:pt>
                <c:pt idx="184">
                  <c:v>-8.0681360463484353</c:v>
                </c:pt>
                <c:pt idx="185">
                  <c:v>-8.0681360463484353</c:v>
                </c:pt>
                <c:pt idx="186">
                  <c:v>-8.0681360463484353</c:v>
                </c:pt>
                <c:pt idx="187">
                  <c:v>-8.0681360463484353</c:v>
                </c:pt>
                <c:pt idx="188">
                  <c:v>-8.0681360463484353</c:v>
                </c:pt>
                <c:pt idx="189">
                  <c:v>-8.0681360463484353</c:v>
                </c:pt>
                <c:pt idx="190">
                  <c:v>-8.0681360463484353</c:v>
                </c:pt>
                <c:pt idx="191">
                  <c:v>-8.0681360463484353</c:v>
                </c:pt>
                <c:pt idx="192">
                  <c:v>-8.0681360463484353</c:v>
                </c:pt>
                <c:pt idx="193">
                  <c:v>-8.1213950656366229</c:v>
                </c:pt>
                <c:pt idx="194">
                  <c:v>-8.2683726672380953</c:v>
                </c:pt>
                <c:pt idx="195">
                  <c:v>-8.5182570796913293</c:v>
                </c:pt>
                <c:pt idx="196">
                  <c:v>-8.87339759590391</c:v>
                </c:pt>
                <c:pt idx="197">
                  <c:v>-9.325885293947529</c:v>
                </c:pt>
                <c:pt idx="198">
                  <c:v>-9.8548796499242002</c:v>
                </c:pt>
                <c:pt idx="199">
                  <c:v>-10.427487657090589</c:v>
                </c:pt>
                <c:pt idx="200">
                  <c:v>-11.00531199372219</c:v>
                </c:pt>
                <c:pt idx="201">
                  <c:v>-11.55464605633213</c:v>
                </c:pt>
                <c:pt idx="202">
                  <c:v>-11.79061750341263</c:v>
                </c:pt>
                <c:pt idx="203">
                  <c:v>-11.6126069823154</c:v>
                </c:pt>
                <c:pt idx="204">
                  <c:v>-11.6126069823154</c:v>
                </c:pt>
                <c:pt idx="205">
                  <c:v>-11.6126069823154</c:v>
                </c:pt>
                <c:pt idx="206">
                  <c:v>-11.6126069823154</c:v>
                </c:pt>
                <c:pt idx="207">
                  <c:v>-11.6126069823154</c:v>
                </c:pt>
                <c:pt idx="208">
                  <c:v>-11.6126069823154</c:v>
                </c:pt>
                <c:pt idx="209">
                  <c:v>-11.6126069823154</c:v>
                </c:pt>
                <c:pt idx="210">
                  <c:v>-11.6126069823154</c:v>
                </c:pt>
                <c:pt idx="211">
                  <c:v>-11.6126069823154</c:v>
                </c:pt>
                <c:pt idx="212">
                  <c:v>-11.6126069823154</c:v>
                </c:pt>
                <c:pt idx="213">
                  <c:v>-11.6126069823154</c:v>
                </c:pt>
                <c:pt idx="214">
                  <c:v>-11.654226116033669</c:v>
                </c:pt>
                <c:pt idx="215">
                  <c:v>-11.93389030114956</c:v>
                </c:pt>
                <c:pt idx="216">
                  <c:v>-12.424378681211319</c:v>
                </c:pt>
                <c:pt idx="217">
                  <c:v>-12.780461186201419</c:v>
                </c:pt>
                <c:pt idx="218">
                  <c:v>-12.780461186201419</c:v>
                </c:pt>
                <c:pt idx="219">
                  <c:v>-12.780461186201419</c:v>
                </c:pt>
                <c:pt idx="220">
                  <c:v>-12.780461186201419</c:v>
                </c:pt>
                <c:pt idx="221">
                  <c:v>-12.780461186201419</c:v>
                </c:pt>
                <c:pt idx="222">
                  <c:v>-12.780461186201419</c:v>
                </c:pt>
                <c:pt idx="223">
                  <c:v>-12.780461186201419</c:v>
                </c:pt>
                <c:pt idx="224">
                  <c:v>-12.780461186201419</c:v>
                </c:pt>
                <c:pt idx="225">
                  <c:v>-12.780461186201419</c:v>
                </c:pt>
                <c:pt idx="226">
                  <c:v>-12.780461186201419</c:v>
                </c:pt>
                <c:pt idx="227">
                  <c:v>-12.826353248086299</c:v>
                </c:pt>
                <c:pt idx="228">
                  <c:v>-13.35067340831751</c:v>
                </c:pt>
                <c:pt idx="229">
                  <c:v>-14.331229550852559</c:v>
                </c:pt>
                <c:pt idx="230">
                  <c:v>-15.636150891767802</c:v>
                </c:pt>
                <c:pt idx="231">
                  <c:v>-15.719880442444978</c:v>
                </c:pt>
                <c:pt idx="232">
                  <c:v>-15.719880442444978</c:v>
                </c:pt>
                <c:pt idx="233">
                  <c:v>-15.719880442444978</c:v>
                </c:pt>
                <c:pt idx="234">
                  <c:v>-15.719880442444978</c:v>
                </c:pt>
                <c:pt idx="235">
                  <c:v>-15.719880442444978</c:v>
                </c:pt>
                <c:pt idx="236">
                  <c:v>-15.719880442444978</c:v>
                </c:pt>
                <c:pt idx="237">
                  <c:v>-15.719880442444978</c:v>
                </c:pt>
                <c:pt idx="238">
                  <c:v>-15.954198914663468</c:v>
                </c:pt>
                <c:pt idx="239">
                  <c:v>-16.42134013622341</c:v>
                </c:pt>
                <c:pt idx="240">
                  <c:v>-17.054687715786478</c:v>
                </c:pt>
                <c:pt idx="241">
                  <c:v>-17.134254712854268</c:v>
                </c:pt>
                <c:pt idx="242">
                  <c:v>-17.134254712854268</c:v>
                </c:pt>
                <c:pt idx="243">
                  <c:v>-17.134254712854268</c:v>
                </c:pt>
                <c:pt idx="244">
                  <c:v>-17.134254712854268</c:v>
                </c:pt>
                <c:pt idx="245">
                  <c:v>-17.134254712854268</c:v>
                </c:pt>
                <c:pt idx="246">
                  <c:v>-17.134254712854268</c:v>
                </c:pt>
                <c:pt idx="247">
                  <c:v>-17.134254712854268</c:v>
                </c:pt>
                <c:pt idx="248">
                  <c:v>-17.389059009954458</c:v>
                </c:pt>
                <c:pt idx="249">
                  <c:v>-18.073356956597401</c:v>
                </c:pt>
                <c:pt idx="250">
                  <c:v>-19.188290939357501</c:v>
                </c:pt>
                <c:pt idx="251">
                  <c:v>-20.678341028164201</c:v>
                </c:pt>
                <c:pt idx="252">
                  <c:v>-19.774506524426801</c:v>
                </c:pt>
                <c:pt idx="253">
                  <c:v>-19.161412665722601</c:v>
                </c:pt>
                <c:pt idx="254">
                  <c:v>-18.849429368333698</c:v>
                </c:pt>
                <c:pt idx="255">
                  <c:v>-18.8038026929583</c:v>
                </c:pt>
                <c:pt idx="256">
                  <c:v>-18.8038026929583</c:v>
                </c:pt>
                <c:pt idx="257">
                  <c:v>-18.8038026929583</c:v>
                </c:pt>
                <c:pt idx="258">
                  <c:v>-18.8038026929583</c:v>
                </c:pt>
                <c:pt idx="259">
                  <c:v>-18.8038026929583</c:v>
                </c:pt>
                <c:pt idx="260">
                  <c:v>-18.8038026929583</c:v>
                </c:pt>
                <c:pt idx="261">
                  <c:v>-18.8038026929583</c:v>
                </c:pt>
                <c:pt idx="262">
                  <c:v>-18.8038026929583</c:v>
                </c:pt>
                <c:pt idx="263">
                  <c:v>-18.8038026929583</c:v>
                </c:pt>
                <c:pt idx="264">
                  <c:v>-18.8038026929583</c:v>
                </c:pt>
                <c:pt idx="265">
                  <c:v>-18.8038026929583</c:v>
                </c:pt>
                <c:pt idx="266">
                  <c:v>-18.978206903423001</c:v>
                </c:pt>
                <c:pt idx="267">
                  <c:v>-19.3140914778179</c:v>
                </c:pt>
                <c:pt idx="268">
                  <c:v>-19.5781769993322</c:v>
                </c:pt>
                <c:pt idx="269">
                  <c:v>-19.105565955941501</c:v>
                </c:pt>
                <c:pt idx="270">
                  <c:v>-18.761632343510701</c:v>
                </c:pt>
                <c:pt idx="271">
                  <c:v>-18.652669854715299</c:v>
                </c:pt>
                <c:pt idx="272">
                  <c:v>-18.652669854715299</c:v>
                </c:pt>
                <c:pt idx="273">
                  <c:v>-18.652669854715299</c:v>
                </c:pt>
                <c:pt idx="274">
                  <c:v>-18.652669854715299</c:v>
                </c:pt>
                <c:pt idx="275">
                  <c:v>-18.652669854715299</c:v>
                </c:pt>
                <c:pt idx="276">
                  <c:v>-18.652669854715299</c:v>
                </c:pt>
                <c:pt idx="277">
                  <c:v>-18.652669854715299</c:v>
                </c:pt>
                <c:pt idx="278">
                  <c:v>-18.652669854715299</c:v>
                </c:pt>
                <c:pt idx="279">
                  <c:v>-18.652669854715299</c:v>
                </c:pt>
                <c:pt idx="280">
                  <c:v>-18.652669854715299</c:v>
                </c:pt>
                <c:pt idx="281">
                  <c:v>-18.652669854715299</c:v>
                </c:pt>
                <c:pt idx="282">
                  <c:v>-18.857698876847898</c:v>
                </c:pt>
                <c:pt idx="283">
                  <c:v>-19.420348194644898</c:v>
                </c:pt>
                <c:pt idx="284">
                  <c:v>-20.328220010493698</c:v>
                </c:pt>
                <c:pt idx="285">
                  <c:v>-19.7813075645455</c:v>
                </c:pt>
                <c:pt idx="286">
                  <c:v>-19.1211093725945</c:v>
                </c:pt>
                <c:pt idx="287">
                  <c:v>-18.922511758790201</c:v>
                </c:pt>
                <c:pt idx="288">
                  <c:v>-18.922511758790201</c:v>
                </c:pt>
                <c:pt idx="289">
                  <c:v>-18.922511758790201</c:v>
                </c:pt>
                <c:pt idx="290">
                  <c:v>-18.922511758790201</c:v>
                </c:pt>
                <c:pt idx="291">
                  <c:v>-18.922511758790201</c:v>
                </c:pt>
                <c:pt idx="292">
                  <c:v>-18.922511758790201</c:v>
                </c:pt>
                <c:pt idx="293">
                  <c:v>-18.922511758790201</c:v>
                </c:pt>
                <c:pt idx="294">
                  <c:v>-18.922511758790201</c:v>
                </c:pt>
                <c:pt idx="295">
                  <c:v>-18.922511758790201</c:v>
                </c:pt>
                <c:pt idx="296">
                  <c:v>-18.110434525601001</c:v>
                </c:pt>
                <c:pt idx="297">
                  <c:v>-16.804900394411089</c:v>
                </c:pt>
                <c:pt idx="298">
                  <c:v>-15.50302212977979</c:v>
                </c:pt>
                <c:pt idx="299">
                  <c:v>-14.51611973065874</c:v>
                </c:pt>
                <c:pt idx="300">
                  <c:v>-14.010083795636959</c:v>
                </c:pt>
                <c:pt idx="301">
                  <c:v>-14.010083795636959</c:v>
                </c:pt>
                <c:pt idx="302">
                  <c:v>-14.010083795636959</c:v>
                </c:pt>
                <c:pt idx="303">
                  <c:v>-14.010083795636959</c:v>
                </c:pt>
                <c:pt idx="304">
                  <c:v>-14.010083795636959</c:v>
                </c:pt>
                <c:pt idx="305">
                  <c:v>-14.010083795636959</c:v>
                </c:pt>
                <c:pt idx="306">
                  <c:v>-14.010083795636959</c:v>
                </c:pt>
                <c:pt idx="307">
                  <c:v>-14.010083795636959</c:v>
                </c:pt>
                <c:pt idx="308">
                  <c:v>-14.010083795636959</c:v>
                </c:pt>
                <c:pt idx="309">
                  <c:v>-14.006412916512119</c:v>
                </c:pt>
                <c:pt idx="310">
                  <c:v>-13.71475858884323</c:v>
                </c:pt>
                <c:pt idx="311">
                  <c:v>-13.533941726161579</c:v>
                </c:pt>
                <c:pt idx="312">
                  <c:v>-13.36184067238967</c:v>
                </c:pt>
                <c:pt idx="313">
                  <c:v>-13.197242980987529</c:v>
                </c:pt>
                <c:pt idx="314">
                  <c:v>-13.11370055132913</c:v>
                </c:pt>
                <c:pt idx="315">
                  <c:v>-13.11370055132913</c:v>
                </c:pt>
                <c:pt idx="316">
                  <c:v>-13.11370055132913</c:v>
                </c:pt>
                <c:pt idx="317">
                  <c:v>-13.11370055132913</c:v>
                </c:pt>
                <c:pt idx="318">
                  <c:v>-13.11370055132913</c:v>
                </c:pt>
                <c:pt idx="319">
                  <c:v>-13.11370055132913</c:v>
                </c:pt>
                <c:pt idx="320">
                  <c:v>-13.11370055132913</c:v>
                </c:pt>
                <c:pt idx="321">
                  <c:v>-13.11370055132913</c:v>
                </c:pt>
                <c:pt idx="322">
                  <c:v>-13.11370055132913</c:v>
                </c:pt>
                <c:pt idx="323">
                  <c:v>-13.11370055132913</c:v>
                </c:pt>
                <c:pt idx="324">
                  <c:v>-13.11370055132913</c:v>
                </c:pt>
                <c:pt idx="325">
                  <c:v>-13.182247198645809</c:v>
                </c:pt>
                <c:pt idx="326">
                  <c:v>-13.0844425056665</c:v>
                </c:pt>
                <c:pt idx="327">
                  <c:v>-12.485470038427479</c:v>
                </c:pt>
                <c:pt idx="328">
                  <c:v>-11.876961951748189</c:v>
                </c:pt>
                <c:pt idx="329">
                  <c:v>-11.28178377968838</c:v>
                </c:pt>
                <c:pt idx="330">
                  <c:v>-10.72659248115747</c:v>
                </c:pt>
                <c:pt idx="331">
                  <c:v>-10.23961068714878</c:v>
                </c:pt>
                <c:pt idx="332">
                  <c:v>-9.8432774784624595</c:v>
                </c:pt>
                <c:pt idx="333">
                  <c:v>-9.5486967311643696</c:v>
                </c:pt>
                <c:pt idx="334">
                  <c:v>-9.3545099230347102</c:v>
                </c:pt>
                <c:pt idx="335">
                  <c:v>-9.2490647548356204</c:v>
                </c:pt>
                <c:pt idx="336">
                  <c:v>-9.2139655314492703</c:v>
                </c:pt>
                <c:pt idx="337">
                  <c:v>-9.2139655314492703</c:v>
                </c:pt>
                <c:pt idx="338">
                  <c:v>-9.2139655314492703</c:v>
                </c:pt>
                <c:pt idx="339">
                  <c:v>-9.2139655314492703</c:v>
                </c:pt>
                <c:pt idx="340">
                  <c:v>-9.2139655314492703</c:v>
                </c:pt>
                <c:pt idx="341">
                  <c:v>-9.2139655314492703</c:v>
                </c:pt>
                <c:pt idx="342">
                  <c:v>-9.2139655314492703</c:v>
                </c:pt>
                <c:pt idx="343">
                  <c:v>-9.2139655314492703</c:v>
                </c:pt>
                <c:pt idx="344">
                  <c:v>-9.2139655314492703</c:v>
                </c:pt>
                <c:pt idx="345">
                  <c:v>-9.2139655314492703</c:v>
                </c:pt>
                <c:pt idx="346">
                  <c:v>-9.2139655314492703</c:v>
                </c:pt>
                <c:pt idx="347">
                  <c:v>-9.22790922067494</c:v>
                </c:pt>
                <c:pt idx="348">
                  <c:v>-9.2704943965082798</c:v>
                </c:pt>
                <c:pt idx="349">
                  <c:v>-9.3257001757219395</c:v>
                </c:pt>
                <c:pt idx="350">
                  <c:v>-9.3842065331831392</c:v>
                </c:pt>
                <c:pt idx="351">
                  <c:v>-9.4436124997429491</c:v>
                </c:pt>
                <c:pt idx="352">
                  <c:v>-9.5065119196146703</c:v>
                </c:pt>
                <c:pt idx="353">
                  <c:v>-9.5776001843216996</c:v>
                </c:pt>
                <c:pt idx="354">
                  <c:v>-9.6612012282372195</c:v>
                </c:pt>
                <c:pt idx="355">
                  <c:v>-9.7596021468030294</c:v>
                </c:pt>
                <c:pt idx="356">
                  <c:v>-9.8715498963384203</c:v>
                </c:pt>
                <c:pt idx="357">
                  <c:v>-9.9904503681195198</c:v>
                </c:pt>
                <c:pt idx="358">
                  <c:v>-10.103216597319539</c:v>
                </c:pt>
                <c:pt idx="359">
                  <c:v>-10.191934588597249</c:v>
                </c:pt>
                <c:pt idx="360">
                  <c:v>-10.239663917662909</c:v>
                </c:pt>
              </c:numCache>
            </c:numRef>
          </c:yVal>
          <c:smooth val="0"/>
          <c:extLst>
            <c:ext xmlns:c16="http://schemas.microsoft.com/office/drawing/2014/chart" uri="{C3380CC4-5D6E-409C-BE32-E72D297353CC}">
              <c16:uniqueId val="{00000006-15C4-2947-A3EA-FE3DB6AF5FBC}"/>
            </c:ext>
          </c:extLst>
        </c:ser>
        <c:ser>
          <c:idx val="7"/>
          <c:order val="7"/>
          <c:tx>
            <c:strRef>
              <c:f>'Normalized Envelope (2)'!$M$2</c:f>
              <c:strCache>
                <c:ptCount val="1"/>
                <c:pt idx="0">
                  <c:v>F9 (MWS) (Outer)</c:v>
                </c:pt>
              </c:strCache>
            </c:strRef>
          </c:tx>
          <c:spPr>
            <a:ln w="19050" cap="rnd">
              <a:solidFill>
                <a:schemeClr val="accent4">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(2)'!$M$3:$M$363</c:f>
              <c:numCache>
                <c:formatCode>0.0</c:formatCode>
                <c:ptCount val="361"/>
                <c:pt idx="0">
                  <c:v>-10.12111469832875</c:v>
                </c:pt>
                <c:pt idx="1">
                  <c:v>-9.9387750013596001</c:v>
                </c:pt>
                <c:pt idx="2">
                  <c:v>-9.7760254221804104</c:v>
                </c:pt>
                <c:pt idx="3">
                  <c:v>-9.6288114026338292</c:v>
                </c:pt>
                <c:pt idx="4">
                  <c:v>-9.48767012958238</c:v>
                </c:pt>
                <c:pt idx="5">
                  <c:v>-9.3464617410904296</c:v>
                </c:pt>
                <c:pt idx="6">
                  <c:v>-9.2037626822678895</c:v>
                </c:pt>
                <c:pt idx="7">
                  <c:v>-9.0596680063331192</c:v>
                </c:pt>
                <c:pt idx="8">
                  <c:v>-8.9153479531906203</c:v>
                </c:pt>
                <c:pt idx="9">
                  <c:v>-8.7782636061893502</c:v>
                </c:pt>
                <c:pt idx="10">
                  <c:v>-8.6676676315536394</c:v>
                </c:pt>
                <c:pt idx="11">
                  <c:v>-8.6129211984565597</c:v>
                </c:pt>
                <c:pt idx="12">
                  <c:v>-8.6129211984565597</c:v>
                </c:pt>
                <c:pt idx="13">
                  <c:v>-8.6129211984565597</c:v>
                </c:pt>
                <c:pt idx="14">
                  <c:v>-8.6129211984565597</c:v>
                </c:pt>
                <c:pt idx="15">
                  <c:v>-8.6129211984565597</c:v>
                </c:pt>
                <c:pt idx="16">
                  <c:v>-8.6129211984565597</c:v>
                </c:pt>
                <c:pt idx="17">
                  <c:v>-8.6129211984565597</c:v>
                </c:pt>
                <c:pt idx="18">
                  <c:v>-8.6129211984565597</c:v>
                </c:pt>
                <c:pt idx="19">
                  <c:v>-8.6129211984565597</c:v>
                </c:pt>
                <c:pt idx="20">
                  <c:v>-8.6129211984565597</c:v>
                </c:pt>
                <c:pt idx="21">
                  <c:v>-8.6129211984565597</c:v>
                </c:pt>
                <c:pt idx="22">
                  <c:v>-8.64396751528718</c:v>
                </c:pt>
                <c:pt idx="23">
                  <c:v>-8.7806216204316989</c:v>
                </c:pt>
                <c:pt idx="24">
                  <c:v>-9.027567434746059</c:v>
                </c:pt>
                <c:pt idx="25">
                  <c:v>-9.37682330891794</c:v>
                </c:pt>
                <c:pt idx="26">
                  <c:v>-9.4870939336459301</c:v>
                </c:pt>
                <c:pt idx="27">
                  <c:v>-9.2171200020685493</c:v>
                </c:pt>
                <c:pt idx="28">
                  <c:v>-9.1241919257040607</c:v>
                </c:pt>
                <c:pt idx="29">
                  <c:v>-9.1241919257040607</c:v>
                </c:pt>
                <c:pt idx="30">
                  <c:v>-9.1241919257040607</c:v>
                </c:pt>
                <c:pt idx="31">
                  <c:v>-9.1241919257040607</c:v>
                </c:pt>
                <c:pt idx="32">
                  <c:v>-9.1241919257040607</c:v>
                </c:pt>
                <c:pt idx="33">
                  <c:v>-9.1241919257040607</c:v>
                </c:pt>
                <c:pt idx="34">
                  <c:v>-9.1241919257040607</c:v>
                </c:pt>
                <c:pt idx="35">
                  <c:v>-9.1241919257040607</c:v>
                </c:pt>
                <c:pt idx="36">
                  <c:v>-9.1241919257040607</c:v>
                </c:pt>
                <c:pt idx="37">
                  <c:v>-9.1241919257040607</c:v>
                </c:pt>
                <c:pt idx="38">
                  <c:v>-9.1241919257040607</c:v>
                </c:pt>
                <c:pt idx="39">
                  <c:v>-9.2232150172572691</c:v>
                </c:pt>
                <c:pt idx="40">
                  <c:v>-9.5166876623682395</c:v>
                </c:pt>
                <c:pt idx="41">
                  <c:v>-9.9900732528144101</c:v>
                </c:pt>
                <c:pt idx="42">
                  <c:v>-10.60218355587936</c:v>
                </c:pt>
                <c:pt idx="43">
                  <c:v>-11.271590032476199</c:v>
                </c:pt>
                <c:pt idx="44">
                  <c:v>-11.689992772514231</c:v>
                </c:pt>
                <c:pt idx="45">
                  <c:v>-11.689992772514231</c:v>
                </c:pt>
                <c:pt idx="46">
                  <c:v>-11.689992772514231</c:v>
                </c:pt>
                <c:pt idx="47">
                  <c:v>-11.689992772514231</c:v>
                </c:pt>
                <c:pt idx="48">
                  <c:v>-11.689992772514231</c:v>
                </c:pt>
                <c:pt idx="49">
                  <c:v>-11.689992772514231</c:v>
                </c:pt>
                <c:pt idx="50">
                  <c:v>-11.689992772514231</c:v>
                </c:pt>
                <c:pt idx="51">
                  <c:v>-11.722636088535641</c:v>
                </c:pt>
                <c:pt idx="52">
                  <c:v>-11.894031890732489</c:v>
                </c:pt>
                <c:pt idx="53">
                  <c:v>-12.182566555065169</c:v>
                </c:pt>
                <c:pt idx="54">
                  <c:v>-12.54275985397533</c:v>
                </c:pt>
                <c:pt idx="55">
                  <c:v>-12.9083230600205</c:v>
                </c:pt>
                <c:pt idx="56">
                  <c:v>-13.213284961830741</c:v>
                </c:pt>
                <c:pt idx="57">
                  <c:v>-13.42948509384135</c:v>
                </c:pt>
                <c:pt idx="58">
                  <c:v>-13.58823470555844</c:v>
                </c:pt>
                <c:pt idx="59">
                  <c:v>-13.75869691060837</c:v>
                </c:pt>
                <c:pt idx="60">
                  <c:v>-14.002632892811299</c:v>
                </c:pt>
                <c:pt idx="61">
                  <c:v>-14.34323387635285</c:v>
                </c:pt>
                <c:pt idx="62">
                  <c:v>-14.761600272522131</c:v>
                </c:pt>
                <c:pt idx="63">
                  <c:v>-15.214543798071841</c:v>
                </c:pt>
                <c:pt idx="64">
                  <c:v>-15.660249257540961</c:v>
                </c:pt>
                <c:pt idx="65">
                  <c:v>-16.073810547658439</c:v>
                </c:pt>
                <c:pt idx="66">
                  <c:v>-16.442691938919069</c:v>
                </c:pt>
                <c:pt idx="67">
                  <c:v>-16.754708669742399</c:v>
                </c:pt>
                <c:pt idx="68">
                  <c:v>-17.000037844608919</c:v>
                </c:pt>
                <c:pt idx="69">
                  <c:v>-17.187531228774741</c:v>
                </c:pt>
                <c:pt idx="70">
                  <c:v>-17.215482323710731</c:v>
                </c:pt>
                <c:pt idx="71">
                  <c:v>-17.215482323710731</c:v>
                </c:pt>
                <c:pt idx="72">
                  <c:v>-17.215482323710731</c:v>
                </c:pt>
                <c:pt idx="73">
                  <c:v>-17.215482323710731</c:v>
                </c:pt>
                <c:pt idx="74">
                  <c:v>-17.215482323710731</c:v>
                </c:pt>
                <c:pt idx="75">
                  <c:v>-17.215482323710731</c:v>
                </c:pt>
                <c:pt idx="76">
                  <c:v>-17.215482323710731</c:v>
                </c:pt>
                <c:pt idx="77">
                  <c:v>-17.215482323710731</c:v>
                </c:pt>
                <c:pt idx="78">
                  <c:v>-17.215482323710731</c:v>
                </c:pt>
                <c:pt idx="79">
                  <c:v>-17.330725109874859</c:v>
                </c:pt>
                <c:pt idx="80">
                  <c:v>-17.690399583049398</c:v>
                </c:pt>
                <c:pt idx="81">
                  <c:v>-18.2853882704086</c:v>
                </c:pt>
                <c:pt idx="82">
                  <c:v>-18.866942286202399</c:v>
                </c:pt>
                <c:pt idx="83">
                  <c:v>-18.151105955948101</c:v>
                </c:pt>
                <c:pt idx="84">
                  <c:v>-17.645045310795101</c:v>
                </c:pt>
                <c:pt idx="85">
                  <c:v>-17.397094730949519</c:v>
                </c:pt>
                <c:pt idx="86">
                  <c:v>-17.397094730949519</c:v>
                </c:pt>
                <c:pt idx="87">
                  <c:v>-17.397094730949519</c:v>
                </c:pt>
                <c:pt idx="88">
                  <c:v>-17.397094730949519</c:v>
                </c:pt>
                <c:pt idx="89">
                  <c:v>-17.397094730949519</c:v>
                </c:pt>
                <c:pt idx="90">
                  <c:v>-17.397094730949519</c:v>
                </c:pt>
                <c:pt idx="91">
                  <c:v>-17.397094730949519</c:v>
                </c:pt>
                <c:pt idx="92">
                  <c:v>-17.397094730949519</c:v>
                </c:pt>
                <c:pt idx="93">
                  <c:v>-17.397094730949519</c:v>
                </c:pt>
                <c:pt idx="94">
                  <c:v>-17.397094730949519</c:v>
                </c:pt>
                <c:pt idx="95">
                  <c:v>-17.397094730949519</c:v>
                </c:pt>
                <c:pt idx="96">
                  <c:v>-17.42758880673302</c:v>
                </c:pt>
                <c:pt idx="97">
                  <c:v>-17.732808100859899</c:v>
                </c:pt>
                <c:pt idx="98">
                  <c:v>-17.20353833290136</c:v>
                </c:pt>
                <c:pt idx="99">
                  <c:v>-16.687202654804441</c:v>
                </c:pt>
                <c:pt idx="100">
                  <c:v>-16.31256808358221</c:v>
                </c:pt>
                <c:pt idx="101">
                  <c:v>-16.09923121519196</c:v>
                </c:pt>
                <c:pt idx="102">
                  <c:v>-16.028837315105331</c:v>
                </c:pt>
                <c:pt idx="103">
                  <c:v>-16.028837315105331</c:v>
                </c:pt>
                <c:pt idx="104">
                  <c:v>-16.02337672679074</c:v>
                </c:pt>
                <c:pt idx="105">
                  <c:v>-15.88147829552771</c:v>
                </c:pt>
                <c:pt idx="106">
                  <c:v>-15.55890935514978</c:v>
                </c:pt>
                <c:pt idx="107">
                  <c:v>-15.084018479728709</c:v>
                </c:pt>
                <c:pt idx="108">
                  <c:v>-14.54071702560406</c:v>
                </c:pt>
                <c:pt idx="109">
                  <c:v>-14.02106998246337</c:v>
                </c:pt>
                <c:pt idx="110">
                  <c:v>-13.597226313790241</c:v>
                </c:pt>
                <c:pt idx="111">
                  <c:v>-13.31444501042218</c:v>
                </c:pt>
                <c:pt idx="112">
                  <c:v>-13.18926264198266</c:v>
                </c:pt>
                <c:pt idx="113">
                  <c:v>-13.18926264198266</c:v>
                </c:pt>
                <c:pt idx="114">
                  <c:v>-13.18926264198266</c:v>
                </c:pt>
                <c:pt idx="115">
                  <c:v>-13.18926264198266</c:v>
                </c:pt>
                <c:pt idx="116">
                  <c:v>-13.18926264198266</c:v>
                </c:pt>
                <c:pt idx="117">
                  <c:v>-13.053813965929169</c:v>
                </c:pt>
                <c:pt idx="118">
                  <c:v>-12.63931433007353</c:v>
                </c:pt>
                <c:pt idx="119">
                  <c:v>-12.152480110198081</c:v>
                </c:pt>
                <c:pt idx="120">
                  <c:v>-11.68888733742279</c:v>
                </c:pt>
                <c:pt idx="121">
                  <c:v>-11.318123903834699</c:v>
                </c:pt>
                <c:pt idx="122">
                  <c:v>-11.07891089631422</c:v>
                </c:pt>
                <c:pt idx="123">
                  <c:v>-10.98131248851832</c:v>
                </c:pt>
                <c:pt idx="124">
                  <c:v>-10.98131248851832</c:v>
                </c:pt>
                <c:pt idx="125">
                  <c:v>-10.98131248851832</c:v>
                </c:pt>
                <c:pt idx="126">
                  <c:v>-10.98131248851832</c:v>
                </c:pt>
                <c:pt idx="127">
                  <c:v>-10.98131248851832</c:v>
                </c:pt>
                <c:pt idx="128">
                  <c:v>-10.777270344987489</c:v>
                </c:pt>
                <c:pt idx="129">
                  <c:v>-10.32288773004081</c:v>
                </c:pt>
                <c:pt idx="130">
                  <c:v>-9.7804539508756694</c:v>
                </c:pt>
                <c:pt idx="131">
                  <c:v>-9.2520372962970008</c:v>
                </c:pt>
                <c:pt idx="132">
                  <c:v>-8.8208219614932908</c:v>
                </c:pt>
                <c:pt idx="133">
                  <c:v>-8.5422335928613347</c:v>
                </c:pt>
                <c:pt idx="134">
                  <c:v>-8.4473128930996122</c:v>
                </c:pt>
                <c:pt idx="135">
                  <c:v>-8.4473128930996122</c:v>
                </c:pt>
                <c:pt idx="136">
                  <c:v>-8.4473128930996122</c:v>
                </c:pt>
                <c:pt idx="137">
                  <c:v>-8.4473128930996122</c:v>
                </c:pt>
                <c:pt idx="138">
                  <c:v>-8.4473128930996122</c:v>
                </c:pt>
                <c:pt idx="139">
                  <c:v>-8.4473128930996122</c:v>
                </c:pt>
                <c:pt idx="140">
                  <c:v>-8.4473128930996122</c:v>
                </c:pt>
                <c:pt idx="141">
                  <c:v>-8.4473128930996122</c:v>
                </c:pt>
                <c:pt idx="142">
                  <c:v>-8.4473128930996122</c:v>
                </c:pt>
                <c:pt idx="143">
                  <c:v>-8.4473128930996122</c:v>
                </c:pt>
                <c:pt idx="144">
                  <c:v>-8.4473128930996122</c:v>
                </c:pt>
                <c:pt idx="145">
                  <c:v>-8.5474687688192486</c:v>
                </c:pt>
                <c:pt idx="146">
                  <c:v>-8.8372282732506893</c:v>
                </c:pt>
                <c:pt idx="147">
                  <c:v>-9.1273317051851599</c:v>
                </c:pt>
                <c:pt idx="148">
                  <c:v>-8.6940264677251307</c:v>
                </c:pt>
                <c:pt idx="149">
                  <c:v>-8.3737311188172399</c:v>
                </c:pt>
                <c:pt idx="150">
                  <c:v>-8.168599515424706</c:v>
                </c:pt>
                <c:pt idx="151">
                  <c:v>-8.0714157119354493</c:v>
                </c:pt>
                <c:pt idx="152">
                  <c:v>-8.0674492544515779</c:v>
                </c:pt>
                <c:pt idx="153">
                  <c:v>-8.0674492544515779</c:v>
                </c:pt>
                <c:pt idx="154">
                  <c:v>-8.0674492544515779</c:v>
                </c:pt>
                <c:pt idx="155">
                  <c:v>-8.0674492544515779</c:v>
                </c:pt>
                <c:pt idx="156">
                  <c:v>-8.0674492544515779</c:v>
                </c:pt>
                <c:pt idx="157">
                  <c:v>-8.0674492544515779</c:v>
                </c:pt>
                <c:pt idx="158">
                  <c:v>-8.0674492544515779</c:v>
                </c:pt>
                <c:pt idx="159">
                  <c:v>-8.0674492544515779</c:v>
                </c:pt>
                <c:pt idx="160">
                  <c:v>-8.0674492544515779</c:v>
                </c:pt>
                <c:pt idx="161">
                  <c:v>-8.0674492544515779</c:v>
                </c:pt>
                <c:pt idx="162">
                  <c:v>-8.0674492544515779</c:v>
                </c:pt>
                <c:pt idx="163">
                  <c:v>-8.1376469014611992</c:v>
                </c:pt>
                <c:pt idx="164">
                  <c:v>-8.2627461487485601</c:v>
                </c:pt>
                <c:pt idx="165">
                  <c:v>-8.4261328786238394</c:v>
                </c:pt>
                <c:pt idx="166">
                  <c:v>-8.6137872245500198</c:v>
                </c:pt>
                <c:pt idx="167">
                  <c:v>-8.8121919757287994</c:v>
                </c:pt>
                <c:pt idx="168">
                  <c:v>-9.00712762182477</c:v>
                </c:pt>
                <c:pt idx="169">
                  <c:v>-9.1854663329242108</c:v>
                </c:pt>
                <c:pt idx="170">
                  <c:v>-9.3388965177984105</c:v>
                </c:pt>
                <c:pt idx="171">
                  <c:v>-9.4661891841049499</c:v>
                </c:pt>
                <c:pt idx="172">
                  <c:v>-9.5718374090194995</c:v>
                </c:pt>
                <c:pt idx="173">
                  <c:v>-9.6623429336114803</c:v>
                </c:pt>
                <c:pt idx="174">
                  <c:v>-9.7126775741109697</c:v>
                </c:pt>
                <c:pt idx="175">
                  <c:v>-9.6305771248613006</c:v>
                </c:pt>
                <c:pt idx="176">
                  <c:v>-9.5563666984942497</c:v>
                </c:pt>
                <c:pt idx="177">
                  <c:v>-9.4823813624317701</c:v>
                </c:pt>
                <c:pt idx="178">
                  <c:v>-9.3960182186497399</c:v>
                </c:pt>
                <c:pt idx="179">
                  <c:v>-9.2859406606664905</c:v>
                </c:pt>
                <c:pt idx="180">
                  <c:v>-9.14840738293098</c:v>
                </c:pt>
                <c:pt idx="181">
                  <c:v>-8.9905082116893791</c:v>
                </c:pt>
                <c:pt idx="182">
                  <c:v>-8.828671570560779</c:v>
                </c:pt>
                <c:pt idx="183">
                  <c:v>-8.6837976245922306</c:v>
                </c:pt>
                <c:pt idx="184">
                  <c:v>-8.5759119433335798</c:v>
                </c:pt>
                <c:pt idx="185">
                  <c:v>-8.5201952651634532</c:v>
                </c:pt>
                <c:pt idx="186">
                  <c:v>-8.5201952651634532</c:v>
                </c:pt>
                <c:pt idx="187">
                  <c:v>-8.5201952651634532</c:v>
                </c:pt>
                <c:pt idx="188">
                  <c:v>-8.5201952651634532</c:v>
                </c:pt>
                <c:pt idx="189">
                  <c:v>-8.5201952651634532</c:v>
                </c:pt>
                <c:pt idx="190">
                  <c:v>-8.5201952651634532</c:v>
                </c:pt>
                <c:pt idx="191">
                  <c:v>-8.5201952651634532</c:v>
                </c:pt>
                <c:pt idx="192">
                  <c:v>-8.5201952651634532</c:v>
                </c:pt>
                <c:pt idx="193">
                  <c:v>-8.5201952651634532</c:v>
                </c:pt>
                <c:pt idx="194">
                  <c:v>-8.5201952651634532</c:v>
                </c:pt>
                <c:pt idx="195">
                  <c:v>-8.5201952651634532</c:v>
                </c:pt>
                <c:pt idx="196">
                  <c:v>-8.5244035230504807</c:v>
                </c:pt>
                <c:pt idx="197">
                  <c:v>-8.5871078490902892</c:v>
                </c:pt>
                <c:pt idx="198">
                  <c:v>-8.6971506514664902</c:v>
                </c:pt>
                <c:pt idx="199">
                  <c:v>-8.8359507339583505</c:v>
                </c:pt>
                <c:pt idx="200">
                  <c:v>-8.9839371702380291</c:v>
                </c:pt>
                <c:pt idx="201">
                  <c:v>-9.1294893819588907</c:v>
                </c:pt>
                <c:pt idx="202">
                  <c:v>-9.2754205462562602</c:v>
                </c:pt>
                <c:pt idx="203">
                  <c:v>-9.4387628966303705</c:v>
                </c:pt>
                <c:pt idx="204">
                  <c:v>-9.6448539994182809</c:v>
                </c:pt>
                <c:pt idx="205">
                  <c:v>-9.9201244604276297</c:v>
                </c:pt>
                <c:pt idx="206">
                  <c:v>-10.28500689623459</c:v>
                </c:pt>
                <c:pt idx="207">
                  <c:v>-10.54961907232139</c:v>
                </c:pt>
                <c:pt idx="208">
                  <c:v>-10.54961907232139</c:v>
                </c:pt>
                <c:pt idx="209">
                  <c:v>-10.54961907232139</c:v>
                </c:pt>
                <c:pt idx="210">
                  <c:v>-10.54961907232139</c:v>
                </c:pt>
                <c:pt idx="211">
                  <c:v>-10.54961907232139</c:v>
                </c:pt>
                <c:pt idx="212">
                  <c:v>-10.54961907232139</c:v>
                </c:pt>
                <c:pt idx="213">
                  <c:v>-10.54961907232139</c:v>
                </c:pt>
                <c:pt idx="214">
                  <c:v>-10.54961907232139</c:v>
                </c:pt>
                <c:pt idx="215">
                  <c:v>-10.54961907232139</c:v>
                </c:pt>
                <c:pt idx="216">
                  <c:v>-10.54961907232139</c:v>
                </c:pt>
                <c:pt idx="217">
                  <c:v>-10.633115879907759</c:v>
                </c:pt>
                <c:pt idx="218">
                  <c:v>-10.898384852830191</c:v>
                </c:pt>
                <c:pt idx="219">
                  <c:v>-11.29709172396114</c:v>
                </c:pt>
                <c:pt idx="220">
                  <c:v>-11.29709172396114</c:v>
                </c:pt>
                <c:pt idx="221">
                  <c:v>-11.29709172396114</c:v>
                </c:pt>
                <c:pt idx="222">
                  <c:v>-11.29709172396114</c:v>
                </c:pt>
                <c:pt idx="223">
                  <c:v>-11.29709172396114</c:v>
                </c:pt>
                <c:pt idx="224">
                  <c:v>-11.29709172396114</c:v>
                </c:pt>
                <c:pt idx="225">
                  <c:v>-11.29709172396114</c:v>
                </c:pt>
                <c:pt idx="226">
                  <c:v>-11.29709172396114</c:v>
                </c:pt>
                <c:pt idx="227">
                  <c:v>-11.29709172396114</c:v>
                </c:pt>
                <c:pt idx="228">
                  <c:v>-11.4318320526409</c:v>
                </c:pt>
                <c:pt idx="229">
                  <c:v>-11.94626413377082</c:v>
                </c:pt>
                <c:pt idx="230">
                  <c:v>-12.78933829795081</c:v>
                </c:pt>
                <c:pt idx="231">
                  <c:v>-13.84769640943621</c:v>
                </c:pt>
                <c:pt idx="232">
                  <c:v>-14.67274368473406</c:v>
                </c:pt>
                <c:pt idx="233">
                  <c:v>-14.67274368473406</c:v>
                </c:pt>
                <c:pt idx="234">
                  <c:v>-14.67274368473406</c:v>
                </c:pt>
                <c:pt idx="235">
                  <c:v>-14.67274368473406</c:v>
                </c:pt>
                <c:pt idx="236">
                  <c:v>-14.67274368473406</c:v>
                </c:pt>
                <c:pt idx="237">
                  <c:v>-14.67274368473406</c:v>
                </c:pt>
                <c:pt idx="238">
                  <c:v>-14.67274368473406</c:v>
                </c:pt>
                <c:pt idx="239">
                  <c:v>-14.82809658296131</c:v>
                </c:pt>
                <c:pt idx="240">
                  <c:v>-15.266489536427141</c:v>
                </c:pt>
                <c:pt idx="241">
                  <c:v>-15.900190730690891</c:v>
                </c:pt>
                <c:pt idx="242">
                  <c:v>-16.15907224990772</c:v>
                </c:pt>
                <c:pt idx="243">
                  <c:v>-16.15907224990772</c:v>
                </c:pt>
                <c:pt idx="244">
                  <c:v>-16.15907224990772</c:v>
                </c:pt>
                <c:pt idx="245">
                  <c:v>-16.15907224990772</c:v>
                </c:pt>
                <c:pt idx="246">
                  <c:v>-16.15907224990772</c:v>
                </c:pt>
                <c:pt idx="247">
                  <c:v>-16.15907224990772</c:v>
                </c:pt>
                <c:pt idx="248">
                  <c:v>-16.390403474771968</c:v>
                </c:pt>
                <c:pt idx="249">
                  <c:v>-16.94016768112893</c:v>
                </c:pt>
                <c:pt idx="250">
                  <c:v>-17.7598540846171</c:v>
                </c:pt>
                <c:pt idx="251">
                  <c:v>-18.757118757484299</c:v>
                </c:pt>
                <c:pt idx="252">
                  <c:v>-19.8094766131873</c:v>
                </c:pt>
                <c:pt idx="253">
                  <c:v>-20.790249797330599</c:v>
                </c:pt>
                <c:pt idx="254">
                  <c:v>-21.337568630562899</c:v>
                </c:pt>
                <c:pt idx="255">
                  <c:v>-21.197588409657001</c:v>
                </c:pt>
                <c:pt idx="256">
                  <c:v>-21.0012836646595</c:v>
                </c:pt>
                <c:pt idx="257">
                  <c:v>-20.765997019553101</c:v>
                </c:pt>
                <c:pt idx="258">
                  <c:v>-20.526641534208899</c:v>
                </c:pt>
                <c:pt idx="259">
                  <c:v>-20.323196530094698</c:v>
                </c:pt>
                <c:pt idx="260">
                  <c:v>-20.188972786836899</c:v>
                </c:pt>
                <c:pt idx="261">
                  <c:v>-20.141707175651899</c:v>
                </c:pt>
                <c:pt idx="262">
                  <c:v>-20.141707175651899</c:v>
                </c:pt>
                <c:pt idx="263">
                  <c:v>-20.141707175651899</c:v>
                </c:pt>
                <c:pt idx="264">
                  <c:v>-20.141707175651899</c:v>
                </c:pt>
                <c:pt idx="265">
                  <c:v>-20.141707175651899</c:v>
                </c:pt>
                <c:pt idx="266">
                  <c:v>-20.141707175651899</c:v>
                </c:pt>
                <c:pt idx="267">
                  <c:v>-20.141707175651899</c:v>
                </c:pt>
                <c:pt idx="268">
                  <c:v>-20.141707175651899</c:v>
                </c:pt>
                <c:pt idx="269">
                  <c:v>-20.141707175651899</c:v>
                </c:pt>
                <c:pt idx="270">
                  <c:v>-20.141707175651899</c:v>
                </c:pt>
                <c:pt idx="271">
                  <c:v>-20.076242948871201</c:v>
                </c:pt>
                <c:pt idx="272">
                  <c:v>-20.076242948871201</c:v>
                </c:pt>
                <c:pt idx="273">
                  <c:v>-20.076242948871201</c:v>
                </c:pt>
                <c:pt idx="274">
                  <c:v>-20.076242948871201</c:v>
                </c:pt>
                <c:pt idx="275">
                  <c:v>-20.076242948871201</c:v>
                </c:pt>
                <c:pt idx="276">
                  <c:v>-20.076242948871201</c:v>
                </c:pt>
                <c:pt idx="277">
                  <c:v>-20.076242948871201</c:v>
                </c:pt>
                <c:pt idx="278">
                  <c:v>-20.076242948871201</c:v>
                </c:pt>
                <c:pt idx="279">
                  <c:v>-20.076242948871201</c:v>
                </c:pt>
                <c:pt idx="280">
                  <c:v>-20.076242948871201</c:v>
                </c:pt>
                <c:pt idx="281">
                  <c:v>-20.076242948871201</c:v>
                </c:pt>
                <c:pt idx="282">
                  <c:v>-20.1046171426174</c:v>
                </c:pt>
                <c:pt idx="283">
                  <c:v>-19.156939710635701</c:v>
                </c:pt>
                <c:pt idx="284">
                  <c:v>-17.8026236154247</c:v>
                </c:pt>
                <c:pt idx="285">
                  <c:v>-16.550563454732291</c:v>
                </c:pt>
                <c:pt idx="286">
                  <c:v>-15.609072535115001</c:v>
                </c:pt>
                <c:pt idx="287">
                  <c:v>-15.07731729564167</c:v>
                </c:pt>
                <c:pt idx="288">
                  <c:v>-14.975140820250399</c:v>
                </c:pt>
                <c:pt idx="289">
                  <c:v>-14.975140820250399</c:v>
                </c:pt>
                <c:pt idx="290">
                  <c:v>-14.975140820250399</c:v>
                </c:pt>
                <c:pt idx="291">
                  <c:v>-14.975140820250399</c:v>
                </c:pt>
                <c:pt idx="292">
                  <c:v>-14.975140820250399</c:v>
                </c:pt>
                <c:pt idx="293">
                  <c:v>-14.975140820250399</c:v>
                </c:pt>
                <c:pt idx="294">
                  <c:v>-14.975140820250399</c:v>
                </c:pt>
                <c:pt idx="295">
                  <c:v>-14.975140820250399</c:v>
                </c:pt>
                <c:pt idx="296">
                  <c:v>-14.975140820250399</c:v>
                </c:pt>
                <c:pt idx="297">
                  <c:v>-14.31785589047281</c:v>
                </c:pt>
                <c:pt idx="298">
                  <c:v>-13.75584677150483</c:v>
                </c:pt>
                <c:pt idx="299">
                  <c:v>-13.42028093296994</c:v>
                </c:pt>
                <c:pt idx="300">
                  <c:v>-13.41590422041692</c:v>
                </c:pt>
                <c:pt idx="301">
                  <c:v>-13.41590422041692</c:v>
                </c:pt>
                <c:pt idx="302">
                  <c:v>-13.41590422041692</c:v>
                </c:pt>
                <c:pt idx="303">
                  <c:v>-13.41590422041692</c:v>
                </c:pt>
                <c:pt idx="304">
                  <c:v>-13.41590422041692</c:v>
                </c:pt>
                <c:pt idx="305">
                  <c:v>-13.41590422041692</c:v>
                </c:pt>
                <c:pt idx="306">
                  <c:v>-13.41590422041692</c:v>
                </c:pt>
                <c:pt idx="307">
                  <c:v>-12.989700898407321</c:v>
                </c:pt>
                <c:pt idx="308">
                  <c:v>-12.12211848946898</c:v>
                </c:pt>
                <c:pt idx="309">
                  <c:v>-11.698827115290261</c:v>
                </c:pt>
                <c:pt idx="310">
                  <c:v>-11.652158835077909</c:v>
                </c:pt>
                <c:pt idx="311">
                  <c:v>-11.652158835077909</c:v>
                </c:pt>
                <c:pt idx="312">
                  <c:v>-11.652158835077909</c:v>
                </c:pt>
                <c:pt idx="313">
                  <c:v>-11.652158835077909</c:v>
                </c:pt>
                <c:pt idx="314">
                  <c:v>-11.652158835077909</c:v>
                </c:pt>
                <c:pt idx="315">
                  <c:v>-11.652158835077909</c:v>
                </c:pt>
                <c:pt idx="316">
                  <c:v>-11.652158835077909</c:v>
                </c:pt>
                <c:pt idx="317">
                  <c:v>-11.652158835077909</c:v>
                </c:pt>
                <c:pt idx="318">
                  <c:v>-11.652158835077909</c:v>
                </c:pt>
                <c:pt idx="319">
                  <c:v>-11.652158835077909</c:v>
                </c:pt>
                <c:pt idx="320">
                  <c:v>-11.652158835077909</c:v>
                </c:pt>
                <c:pt idx="321">
                  <c:v>-11.142755326550351</c:v>
                </c:pt>
                <c:pt idx="322">
                  <c:v>-10.536643671475201</c:v>
                </c:pt>
                <c:pt idx="323">
                  <c:v>-10.06593116854121</c:v>
                </c:pt>
                <c:pt idx="324">
                  <c:v>-9.7042566325161896</c:v>
                </c:pt>
                <c:pt idx="325">
                  <c:v>-9.422524014433229</c:v>
                </c:pt>
                <c:pt idx="326">
                  <c:v>-9.1967096620533102</c:v>
                </c:pt>
                <c:pt idx="327">
                  <c:v>-9.0103709668757492</c:v>
                </c:pt>
                <c:pt idx="328">
                  <c:v>-8.8563648972334796</c:v>
                </c:pt>
                <c:pt idx="329">
                  <c:v>-8.7376623760273802</c:v>
                </c:pt>
                <c:pt idx="330">
                  <c:v>-8.6653300580828798</c:v>
                </c:pt>
                <c:pt idx="331">
                  <c:v>-8.6537648473824493</c:v>
                </c:pt>
                <c:pt idx="332">
                  <c:v>-8.6537648473824493</c:v>
                </c:pt>
                <c:pt idx="333">
                  <c:v>-8.6537648473824493</c:v>
                </c:pt>
                <c:pt idx="334">
                  <c:v>-8.6537648473824493</c:v>
                </c:pt>
                <c:pt idx="335">
                  <c:v>-8.6537648473824493</c:v>
                </c:pt>
                <c:pt idx="336">
                  <c:v>-8.6537648473824493</c:v>
                </c:pt>
                <c:pt idx="337">
                  <c:v>-8.6537648473824493</c:v>
                </c:pt>
                <c:pt idx="338">
                  <c:v>-8.6537648473824493</c:v>
                </c:pt>
                <c:pt idx="339">
                  <c:v>-8.6537648473824493</c:v>
                </c:pt>
                <c:pt idx="340">
                  <c:v>-8.6537648473824493</c:v>
                </c:pt>
                <c:pt idx="341">
                  <c:v>-8.6537648473824493</c:v>
                </c:pt>
                <c:pt idx="342">
                  <c:v>-8.7154945216337403</c:v>
                </c:pt>
                <c:pt idx="343">
                  <c:v>-8.8573183572557905</c:v>
                </c:pt>
                <c:pt idx="344">
                  <c:v>-9.0774422982516789</c:v>
                </c:pt>
                <c:pt idx="345">
                  <c:v>-9.3624314121144998</c:v>
                </c:pt>
                <c:pt idx="346">
                  <c:v>-9.6844870647759507</c:v>
                </c:pt>
                <c:pt idx="347">
                  <c:v>-10.002581865107111</c:v>
                </c:pt>
                <c:pt idx="348">
                  <c:v>-10.27190895403311</c:v>
                </c:pt>
                <c:pt idx="349">
                  <c:v>-10.338116074655041</c:v>
                </c:pt>
                <c:pt idx="350">
                  <c:v>-10.338116074655041</c:v>
                </c:pt>
                <c:pt idx="351">
                  <c:v>-10.338116074655041</c:v>
                </c:pt>
                <c:pt idx="352">
                  <c:v>-10.338116074655041</c:v>
                </c:pt>
                <c:pt idx="353">
                  <c:v>-10.338116074655041</c:v>
                </c:pt>
                <c:pt idx="354">
                  <c:v>-10.338116074655041</c:v>
                </c:pt>
                <c:pt idx="355">
                  <c:v>-10.338116074655041</c:v>
                </c:pt>
                <c:pt idx="356">
                  <c:v>-10.338116074655041</c:v>
                </c:pt>
                <c:pt idx="357">
                  <c:v>-10.338116074655041</c:v>
                </c:pt>
                <c:pt idx="358">
                  <c:v>-10.338116074655041</c:v>
                </c:pt>
                <c:pt idx="359">
                  <c:v>-10.34949795515562</c:v>
                </c:pt>
                <c:pt idx="360">
                  <c:v>-10.37533323087411</c:v>
                </c:pt>
              </c:numCache>
            </c:numRef>
          </c:yVal>
          <c:smooth val="0"/>
          <c:extLst>
            <c:ext xmlns:c16="http://schemas.microsoft.com/office/drawing/2014/chart" uri="{C3380CC4-5D6E-409C-BE32-E72D297353CC}">
              <c16:uniqueId val="{00000007-15C4-2947-A3EA-FE3DB6AF5FBC}"/>
            </c:ext>
          </c:extLst>
        </c:ser>
        <c:ser>
          <c:idx val="8"/>
          <c:order val="8"/>
          <c:tx>
            <c:strRef>
              <c:f>'Normalized Envelope (2)'!$N$2</c:f>
              <c:strCache>
                <c:ptCount val="1"/>
                <c:pt idx="0">
                  <c:v>F9 (MWS) (Nadir)</c:v>
                </c:pt>
              </c:strCache>
            </c:strRef>
          </c:tx>
          <c:spPr>
            <a:ln w="19050" cap="rnd">
              <a:solidFill>
                <a:schemeClr val="accent6">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(2)'!$N$3:$N$363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8-15C4-2947-A3EA-FE3DB6AF5FBC}"/>
            </c:ext>
          </c:extLst>
        </c:ser>
        <c:ser>
          <c:idx val="9"/>
          <c:order val="9"/>
          <c:tx>
            <c:strRef>
              <c:f>'Normalized Envelope (2)'!$O$2</c:f>
              <c:strCache>
                <c:ptCount val="1"/>
                <c:pt idx="0">
                  <c:v>F10 (MWI)</c:v>
                </c:pt>
              </c:strCache>
            </c:strRef>
          </c:tx>
          <c:spPr>
            <a:ln w="19050" cap="rnd">
              <a:solidFill>
                <a:schemeClr val="accent2">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(2)'!$O$3:$O$363</c:f>
              <c:numCache>
                <c:formatCode>0.0</c:formatCode>
                <c:ptCount val="361"/>
                <c:pt idx="0">
                  <c:v>-9.8065870864014304</c:v>
                </c:pt>
                <c:pt idx="1">
                  <c:v>-9.8065870864014304</c:v>
                </c:pt>
                <c:pt idx="2">
                  <c:v>-9.8065870864014304</c:v>
                </c:pt>
                <c:pt idx="3">
                  <c:v>-9.8065870864014304</c:v>
                </c:pt>
                <c:pt idx="4">
                  <c:v>-9.8065870864014304</c:v>
                </c:pt>
                <c:pt idx="5">
                  <c:v>-9.8065870864014304</c:v>
                </c:pt>
                <c:pt idx="6">
                  <c:v>-9.8065870864014304</c:v>
                </c:pt>
                <c:pt idx="7">
                  <c:v>-9.8065870864014304</c:v>
                </c:pt>
                <c:pt idx="8">
                  <c:v>-9.8065870864014304</c:v>
                </c:pt>
                <c:pt idx="9">
                  <c:v>-9.8155270345346608</c:v>
                </c:pt>
                <c:pt idx="10">
                  <c:v>-9.8457568834722693</c:v>
                </c:pt>
                <c:pt idx="11">
                  <c:v>-9.8954412852209508</c:v>
                </c:pt>
                <c:pt idx="12">
                  <c:v>-9.9657972387118896</c:v>
                </c:pt>
                <c:pt idx="13">
                  <c:v>-10.061364272602439</c:v>
                </c:pt>
                <c:pt idx="14">
                  <c:v>-10.187515159645329</c:v>
                </c:pt>
                <c:pt idx="15">
                  <c:v>-10.3463943535364</c:v>
                </c:pt>
                <c:pt idx="16">
                  <c:v>-10.53486708235098</c:v>
                </c:pt>
                <c:pt idx="17">
                  <c:v>-10.74810868355855</c:v>
                </c:pt>
                <c:pt idx="18">
                  <c:v>-10.98875385227772</c:v>
                </c:pt>
                <c:pt idx="19">
                  <c:v>-11.27571833426676</c:v>
                </c:pt>
                <c:pt idx="20">
                  <c:v>-11.644566129145641</c:v>
                </c:pt>
                <c:pt idx="21">
                  <c:v>-12.13643277212473</c:v>
                </c:pt>
                <c:pt idx="22">
                  <c:v>-12.577395742578229</c:v>
                </c:pt>
                <c:pt idx="23">
                  <c:v>-11.98285541301847</c:v>
                </c:pt>
                <c:pt idx="24">
                  <c:v>-11.628398958253499</c:v>
                </c:pt>
                <c:pt idx="25">
                  <c:v>-11.52728372930871</c:v>
                </c:pt>
                <c:pt idx="26">
                  <c:v>-11.52728372930871</c:v>
                </c:pt>
                <c:pt idx="27">
                  <c:v>-11.52728372930871</c:v>
                </c:pt>
                <c:pt idx="28">
                  <c:v>-11.52728372930871</c:v>
                </c:pt>
                <c:pt idx="29">
                  <c:v>-11.52728372930871</c:v>
                </c:pt>
                <c:pt idx="30">
                  <c:v>-11.52728372930871</c:v>
                </c:pt>
                <c:pt idx="31">
                  <c:v>-11.52728372930871</c:v>
                </c:pt>
                <c:pt idx="32">
                  <c:v>-11.52728372930871</c:v>
                </c:pt>
                <c:pt idx="33">
                  <c:v>-11.52728372930871</c:v>
                </c:pt>
                <c:pt idx="34">
                  <c:v>-11.52728372930871</c:v>
                </c:pt>
                <c:pt idx="35">
                  <c:v>-11.52728372930871</c:v>
                </c:pt>
                <c:pt idx="36">
                  <c:v>-11.676575653716199</c:v>
                </c:pt>
                <c:pt idx="37">
                  <c:v>-12.06430832375578</c:v>
                </c:pt>
                <c:pt idx="38">
                  <c:v>-12.67026940796292</c:v>
                </c:pt>
                <c:pt idx="39">
                  <c:v>-13.45766352456998</c:v>
                </c:pt>
                <c:pt idx="40">
                  <c:v>-14.319051041990591</c:v>
                </c:pt>
                <c:pt idx="41">
                  <c:v>-14.319051041990591</c:v>
                </c:pt>
                <c:pt idx="42">
                  <c:v>-14.319051041990591</c:v>
                </c:pt>
                <c:pt idx="43">
                  <c:v>-14.319051041990591</c:v>
                </c:pt>
                <c:pt idx="44">
                  <c:v>-14.319051041990591</c:v>
                </c:pt>
                <c:pt idx="45">
                  <c:v>-14.319051041990591</c:v>
                </c:pt>
                <c:pt idx="46">
                  <c:v>-14.319051041990591</c:v>
                </c:pt>
                <c:pt idx="47">
                  <c:v>-14.319051041990591</c:v>
                </c:pt>
                <c:pt idx="48">
                  <c:v>-14.319051041990591</c:v>
                </c:pt>
                <c:pt idx="49">
                  <c:v>-14.319051041990591</c:v>
                </c:pt>
                <c:pt idx="50">
                  <c:v>-14.382585602847769</c:v>
                </c:pt>
                <c:pt idx="51">
                  <c:v>-14.584752617959431</c:v>
                </c:pt>
                <c:pt idx="52">
                  <c:v>-14.927197292674311</c:v>
                </c:pt>
                <c:pt idx="53">
                  <c:v>-15.4101414721708</c:v>
                </c:pt>
                <c:pt idx="54">
                  <c:v>-16.008394848221421</c:v>
                </c:pt>
                <c:pt idx="55">
                  <c:v>-16.640051640538228</c:v>
                </c:pt>
                <c:pt idx="56">
                  <c:v>-16.891296550065668</c:v>
                </c:pt>
                <c:pt idx="57">
                  <c:v>-16.891296550065668</c:v>
                </c:pt>
                <c:pt idx="58">
                  <c:v>-16.891296550065668</c:v>
                </c:pt>
                <c:pt idx="59">
                  <c:v>-16.891296550065668</c:v>
                </c:pt>
                <c:pt idx="60">
                  <c:v>-16.891296550065668</c:v>
                </c:pt>
                <c:pt idx="61">
                  <c:v>-16.891296550065668</c:v>
                </c:pt>
                <c:pt idx="62">
                  <c:v>-16.937648320844321</c:v>
                </c:pt>
                <c:pt idx="63">
                  <c:v>-17.073657184002439</c:v>
                </c:pt>
                <c:pt idx="64">
                  <c:v>-17.247218484290009</c:v>
                </c:pt>
                <c:pt idx="65">
                  <c:v>-17.435029040519979</c:v>
                </c:pt>
                <c:pt idx="66">
                  <c:v>-17.408025008643492</c:v>
                </c:pt>
                <c:pt idx="67">
                  <c:v>-17.257767344352018</c:v>
                </c:pt>
                <c:pt idx="68">
                  <c:v>-17.257767344352018</c:v>
                </c:pt>
                <c:pt idx="69">
                  <c:v>-17.257767344352018</c:v>
                </c:pt>
                <c:pt idx="70">
                  <c:v>-17.257767344352018</c:v>
                </c:pt>
                <c:pt idx="71">
                  <c:v>-17.257767344352018</c:v>
                </c:pt>
                <c:pt idx="72">
                  <c:v>-17.257767344352018</c:v>
                </c:pt>
                <c:pt idx="73">
                  <c:v>-17.257767344352018</c:v>
                </c:pt>
                <c:pt idx="74">
                  <c:v>-17.257767344352018</c:v>
                </c:pt>
                <c:pt idx="75">
                  <c:v>-17.257767344352018</c:v>
                </c:pt>
                <c:pt idx="76">
                  <c:v>-17.257767344352018</c:v>
                </c:pt>
                <c:pt idx="77">
                  <c:v>-17.257767344352018</c:v>
                </c:pt>
                <c:pt idx="78">
                  <c:v>-17.25799243995424</c:v>
                </c:pt>
                <c:pt idx="79">
                  <c:v>-17.43002799928205</c:v>
                </c:pt>
                <c:pt idx="80">
                  <c:v>-17.787508442809401</c:v>
                </c:pt>
                <c:pt idx="81">
                  <c:v>-18.3291920463544</c:v>
                </c:pt>
                <c:pt idx="82">
                  <c:v>-18.617190978871299</c:v>
                </c:pt>
                <c:pt idx="83">
                  <c:v>-17.855643469220901</c:v>
                </c:pt>
                <c:pt idx="84">
                  <c:v>-17.29678350848318</c:v>
                </c:pt>
                <c:pt idx="85">
                  <c:v>-16.980169600120139</c:v>
                </c:pt>
                <c:pt idx="86">
                  <c:v>-16.91925587652042</c:v>
                </c:pt>
                <c:pt idx="87">
                  <c:v>-16.91925587652042</c:v>
                </c:pt>
                <c:pt idx="88">
                  <c:v>-16.91925587652042</c:v>
                </c:pt>
                <c:pt idx="89">
                  <c:v>-16.91925587652042</c:v>
                </c:pt>
                <c:pt idx="90">
                  <c:v>-16.91925587652042</c:v>
                </c:pt>
                <c:pt idx="91">
                  <c:v>-16.91925587652042</c:v>
                </c:pt>
                <c:pt idx="92">
                  <c:v>-16.91925587652042</c:v>
                </c:pt>
                <c:pt idx="93">
                  <c:v>-16.91925587652042</c:v>
                </c:pt>
                <c:pt idx="94">
                  <c:v>-16.91925587652042</c:v>
                </c:pt>
                <c:pt idx="95">
                  <c:v>-16.91925587652042</c:v>
                </c:pt>
                <c:pt idx="96">
                  <c:v>-16.91925587652042</c:v>
                </c:pt>
                <c:pt idx="97">
                  <c:v>-17.10655235953735</c:v>
                </c:pt>
                <c:pt idx="98">
                  <c:v>-17.513510780409231</c:v>
                </c:pt>
                <c:pt idx="99">
                  <c:v>-18.086149861817901</c:v>
                </c:pt>
                <c:pt idx="100">
                  <c:v>-18.7403800767717</c:v>
                </c:pt>
                <c:pt idx="101">
                  <c:v>-18.5485952135612</c:v>
                </c:pt>
                <c:pt idx="102">
                  <c:v>-18.279103947113398</c:v>
                </c:pt>
                <c:pt idx="103">
                  <c:v>-17.969077317759101</c:v>
                </c:pt>
                <c:pt idx="104">
                  <c:v>-17.629150065470899</c:v>
                </c:pt>
                <c:pt idx="105">
                  <c:v>-17.27973752444073</c:v>
                </c:pt>
                <c:pt idx="106">
                  <c:v>-16.933834435800161</c:v>
                </c:pt>
                <c:pt idx="107">
                  <c:v>-16.58971574693911</c:v>
                </c:pt>
                <c:pt idx="108">
                  <c:v>-16.23970891678329</c:v>
                </c:pt>
                <c:pt idx="109">
                  <c:v>-15.88706850280883</c:v>
                </c:pt>
                <c:pt idx="110">
                  <c:v>-15.555273798258739</c:v>
                </c:pt>
                <c:pt idx="111">
                  <c:v>-15.280697156676119</c:v>
                </c:pt>
                <c:pt idx="112">
                  <c:v>-15.09458423398484</c:v>
                </c:pt>
                <c:pt idx="113">
                  <c:v>-15.006699840345799</c:v>
                </c:pt>
                <c:pt idx="114">
                  <c:v>-14.997850874030849</c:v>
                </c:pt>
                <c:pt idx="115">
                  <c:v>-14.997850874030849</c:v>
                </c:pt>
                <c:pt idx="116">
                  <c:v>-14.997850874030849</c:v>
                </c:pt>
                <c:pt idx="117">
                  <c:v>-14.93199708923696</c:v>
                </c:pt>
                <c:pt idx="118">
                  <c:v>-14.71941192456932</c:v>
                </c:pt>
                <c:pt idx="119">
                  <c:v>-14.374488887011321</c:v>
                </c:pt>
                <c:pt idx="120">
                  <c:v>-13.924784387590091</c:v>
                </c:pt>
                <c:pt idx="121">
                  <c:v>-13.42712706134277</c:v>
                </c:pt>
                <c:pt idx="122">
                  <c:v>-12.952712884668511</c:v>
                </c:pt>
                <c:pt idx="123">
                  <c:v>-12.56997617951034</c:v>
                </c:pt>
                <c:pt idx="124">
                  <c:v>-12.332662396772481</c:v>
                </c:pt>
                <c:pt idx="125">
                  <c:v>-12.27492902043365</c:v>
                </c:pt>
                <c:pt idx="126">
                  <c:v>-12.27492902043365</c:v>
                </c:pt>
                <c:pt idx="127">
                  <c:v>-12.27492902043365</c:v>
                </c:pt>
                <c:pt idx="128">
                  <c:v>-12.27492902043365</c:v>
                </c:pt>
                <c:pt idx="129">
                  <c:v>-12.27492902043365</c:v>
                </c:pt>
                <c:pt idx="130">
                  <c:v>-12.27492902043365</c:v>
                </c:pt>
                <c:pt idx="131">
                  <c:v>-12.27492902043365</c:v>
                </c:pt>
                <c:pt idx="132">
                  <c:v>-12.27492902043365</c:v>
                </c:pt>
                <c:pt idx="133">
                  <c:v>-12.27492902043365</c:v>
                </c:pt>
                <c:pt idx="134">
                  <c:v>-12.27492902043365</c:v>
                </c:pt>
                <c:pt idx="135">
                  <c:v>-11.716769042675709</c:v>
                </c:pt>
                <c:pt idx="136">
                  <c:v>-11.171677096782929</c:v>
                </c:pt>
                <c:pt idx="137">
                  <c:v>-10.80620420246802</c:v>
                </c:pt>
                <c:pt idx="138">
                  <c:v>-10.640148542571449</c:v>
                </c:pt>
                <c:pt idx="139">
                  <c:v>-10.640148542571449</c:v>
                </c:pt>
                <c:pt idx="140">
                  <c:v>-10.640148542571449</c:v>
                </c:pt>
                <c:pt idx="141">
                  <c:v>-10.640148542571449</c:v>
                </c:pt>
                <c:pt idx="142">
                  <c:v>-10.640148542571449</c:v>
                </c:pt>
                <c:pt idx="143">
                  <c:v>-10.640148542571449</c:v>
                </c:pt>
                <c:pt idx="144">
                  <c:v>-10.640148542571449</c:v>
                </c:pt>
                <c:pt idx="145">
                  <c:v>-10.640148542571449</c:v>
                </c:pt>
                <c:pt idx="146">
                  <c:v>-10.640148542571449</c:v>
                </c:pt>
                <c:pt idx="147">
                  <c:v>-10.640148542571449</c:v>
                </c:pt>
                <c:pt idx="148">
                  <c:v>-10.640148542571449</c:v>
                </c:pt>
                <c:pt idx="149">
                  <c:v>-10.678907908868169</c:v>
                </c:pt>
                <c:pt idx="150">
                  <c:v>-10.915975330278499</c:v>
                </c:pt>
                <c:pt idx="151">
                  <c:v>-11.08092277567134</c:v>
                </c:pt>
                <c:pt idx="152">
                  <c:v>-10.6255671736066</c:v>
                </c:pt>
                <c:pt idx="153">
                  <c:v>-10.23926236400602</c:v>
                </c:pt>
                <c:pt idx="154">
                  <c:v>-9.9141730740726199</c:v>
                </c:pt>
                <c:pt idx="155">
                  <c:v>-9.6420447819255308</c:v>
                </c:pt>
                <c:pt idx="156">
                  <c:v>-9.4177085599839803</c:v>
                </c:pt>
                <c:pt idx="157">
                  <c:v>-9.2378744460163702</c:v>
                </c:pt>
                <c:pt idx="158">
                  <c:v>-9.0980368392147302</c:v>
                </c:pt>
                <c:pt idx="159">
                  <c:v>-8.9907886283402192</c:v>
                </c:pt>
                <c:pt idx="160">
                  <c:v>-8.9071646302555205</c:v>
                </c:pt>
                <c:pt idx="161">
                  <c:v>-8.8400949600283205</c:v>
                </c:pt>
                <c:pt idx="162">
                  <c:v>-8.7873630189414502</c:v>
                </c:pt>
                <c:pt idx="163">
                  <c:v>-8.7518005975867492</c:v>
                </c:pt>
                <c:pt idx="164">
                  <c:v>-8.7385312915901299</c:v>
                </c:pt>
                <c:pt idx="165">
                  <c:v>-8.7385312915901299</c:v>
                </c:pt>
                <c:pt idx="166">
                  <c:v>-8.7385312915901299</c:v>
                </c:pt>
                <c:pt idx="167">
                  <c:v>-8.7385312915901299</c:v>
                </c:pt>
                <c:pt idx="168">
                  <c:v>-8.7385312915901299</c:v>
                </c:pt>
                <c:pt idx="169">
                  <c:v>-8.7385312915901299</c:v>
                </c:pt>
                <c:pt idx="170">
                  <c:v>-8.7385312915901299</c:v>
                </c:pt>
                <c:pt idx="171">
                  <c:v>-8.7385312915901299</c:v>
                </c:pt>
                <c:pt idx="172">
                  <c:v>-8.7385312915901299</c:v>
                </c:pt>
                <c:pt idx="173">
                  <c:v>-8.7385312915901299</c:v>
                </c:pt>
                <c:pt idx="174">
                  <c:v>-8.7385312915901299</c:v>
                </c:pt>
                <c:pt idx="175">
                  <c:v>-8.7511075109256691</c:v>
                </c:pt>
                <c:pt idx="176">
                  <c:v>-8.7888115073108803</c:v>
                </c:pt>
                <c:pt idx="177">
                  <c:v>-8.8463121659496906</c:v>
                </c:pt>
                <c:pt idx="178">
                  <c:v>-8.82116036873696</c:v>
                </c:pt>
                <c:pt idx="179">
                  <c:v>-8.7138618419851497</c:v>
                </c:pt>
                <c:pt idx="180">
                  <c:v>-8.6387133190564693</c:v>
                </c:pt>
                <c:pt idx="181">
                  <c:v>-8.6163321136639297</c:v>
                </c:pt>
                <c:pt idx="182">
                  <c:v>-8.6163321136639297</c:v>
                </c:pt>
                <c:pt idx="183">
                  <c:v>-8.6163321136639297</c:v>
                </c:pt>
                <c:pt idx="184">
                  <c:v>-8.6163321136639297</c:v>
                </c:pt>
                <c:pt idx="185">
                  <c:v>-8.6163321136639297</c:v>
                </c:pt>
                <c:pt idx="186">
                  <c:v>-8.6163321136639297</c:v>
                </c:pt>
                <c:pt idx="187">
                  <c:v>-8.6163321136639297</c:v>
                </c:pt>
                <c:pt idx="188">
                  <c:v>-8.6163321136639297</c:v>
                </c:pt>
                <c:pt idx="189">
                  <c:v>-8.6163321136639297</c:v>
                </c:pt>
                <c:pt idx="190">
                  <c:v>-8.6163321136639297</c:v>
                </c:pt>
                <c:pt idx="191">
                  <c:v>-8.6163321136639297</c:v>
                </c:pt>
                <c:pt idx="192">
                  <c:v>-8.6646880583463002</c:v>
                </c:pt>
                <c:pt idx="193">
                  <c:v>-8.7993713989206892</c:v>
                </c:pt>
                <c:pt idx="194">
                  <c:v>-9.0335691690416695</c:v>
                </c:pt>
                <c:pt idx="195">
                  <c:v>-9.3763549606651697</c:v>
                </c:pt>
                <c:pt idx="196">
                  <c:v>-9.8288151374704391</c:v>
                </c:pt>
                <c:pt idx="197">
                  <c:v>-10.378901552032421</c:v>
                </c:pt>
                <c:pt idx="198">
                  <c:v>-10.997495298082169</c:v>
                </c:pt>
                <c:pt idx="199">
                  <c:v>-11.639454147091669</c:v>
                </c:pt>
                <c:pt idx="200">
                  <c:v>-12.25233658287036</c:v>
                </c:pt>
                <c:pt idx="201">
                  <c:v>-12.195756604892889</c:v>
                </c:pt>
                <c:pt idx="202">
                  <c:v>-12.09222993242517</c:v>
                </c:pt>
                <c:pt idx="203">
                  <c:v>-12.09222993242517</c:v>
                </c:pt>
                <c:pt idx="204">
                  <c:v>-12.09222993242517</c:v>
                </c:pt>
                <c:pt idx="205">
                  <c:v>-12.09222993242517</c:v>
                </c:pt>
                <c:pt idx="206">
                  <c:v>-12.09222993242517</c:v>
                </c:pt>
                <c:pt idx="207">
                  <c:v>-12.09222993242517</c:v>
                </c:pt>
                <c:pt idx="208">
                  <c:v>-12.09222993242517</c:v>
                </c:pt>
                <c:pt idx="209">
                  <c:v>-12.09222993242517</c:v>
                </c:pt>
                <c:pt idx="210">
                  <c:v>-12.09222993242517</c:v>
                </c:pt>
                <c:pt idx="211">
                  <c:v>-12.09222993242517</c:v>
                </c:pt>
                <c:pt idx="212">
                  <c:v>-12.09222993242517</c:v>
                </c:pt>
                <c:pt idx="213">
                  <c:v>-12.183074422083759</c:v>
                </c:pt>
                <c:pt idx="214">
                  <c:v>-12.52104042781375</c:v>
                </c:pt>
                <c:pt idx="215">
                  <c:v>-13.121127237478291</c:v>
                </c:pt>
                <c:pt idx="216">
                  <c:v>-13.5999604610308</c:v>
                </c:pt>
                <c:pt idx="217">
                  <c:v>-13.5999604610308</c:v>
                </c:pt>
                <c:pt idx="218">
                  <c:v>-13.5999604610308</c:v>
                </c:pt>
                <c:pt idx="219">
                  <c:v>-13.5999604610308</c:v>
                </c:pt>
                <c:pt idx="220">
                  <c:v>-13.5999604610308</c:v>
                </c:pt>
                <c:pt idx="221">
                  <c:v>-13.5999604610308</c:v>
                </c:pt>
                <c:pt idx="222">
                  <c:v>-13.5999604610308</c:v>
                </c:pt>
                <c:pt idx="223">
                  <c:v>-13.5999604610308</c:v>
                </c:pt>
                <c:pt idx="224">
                  <c:v>-13.5999604610308</c:v>
                </c:pt>
                <c:pt idx="225">
                  <c:v>-13.5999604610308</c:v>
                </c:pt>
                <c:pt idx="226">
                  <c:v>-13.5999604610308</c:v>
                </c:pt>
                <c:pt idx="227">
                  <c:v>-13.80079658864808</c:v>
                </c:pt>
                <c:pt idx="228">
                  <c:v>-14.48025192802189</c:v>
                </c:pt>
                <c:pt idx="229">
                  <c:v>-15.308487555880529</c:v>
                </c:pt>
                <c:pt idx="230">
                  <c:v>-15.308487555880529</c:v>
                </c:pt>
                <c:pt idx="231">
                  <c:v>-15.308487555880529</c:v>
                </c:pt>
                <c:pt idx="232">
                  <c:v>-15.308487555880529</c:v>
                </c:pt>
                <c:pt idx="233">
                  <c:v>-15.308487555880529</c:v>
                </c:pt>
                <c:pt idx="234">
                  <c:v>-15.308487555880529</c:v>
                </c:pt>
                <c:pt idx="235">
                  <c:v>-15.308487555880529</c:v>
                </c:pt>
                <c:pt idx="236">
                  <c:v>-15.308487555880529</c:v>
                </c:pt>
                <c:pt idx="237">
                  <c:v>-15.51354715522392</c:v>
                </c:pt>
                <c:pt idx="238">
                  <c:v>-16.011555914940988</c:v>
                </c:pt>
                <c:pt idx="239">
                  <c:v>-16.719966460155028</c:v>
                </c:pt>
                <c:pt idx="240">
                  <c:v>-17.545093980204609</c:v>
                </c:pt>
                <c:pt idx="241">
                  <c:v>-18.373645044243698</c:v>
                </c:pt>
                <c:pt idx="242">
                  <c:v>-18.684027975707899</c:v>
                </c:pt>
                <c:pt idx="243">
                  <c:v>-18.684027975707899</c:v>
                </c:pt>
                <c:pt idx="244">
                  <c:v>-18.684027975707899</c:v>
                </c:pt>
                <c:pt idx="245">
                  <c:v>-18.684027975707899</c:v>
                </c:pt>
                <c:pt idx="246">
                  <c:v>-18.684027975707899</c:v>
                </c:pt>
                <c:pt idx="247">
                  <c:v>-18.684027975707899</c:v>
                </c:pt>
                <c:pt idx="248">
                  <c:v>-18.8886195675903</c:v>
                </c:pt>
                <c:pt idx="249">
                  <c:v>-19.499110258509599</c:v>
                </c:pt>
                <c:pt idx="250">
                  <c:v>-20.532797026260099</c:v>
                </c:pt>
                <c:pt idx="251">
                  <c:v>-19.864854342101001</c:v>
                </c:pt>
                <c:pt idx="252">
                  <c:v>-18.886103106411898</c:v>
                </c:pt>
                <c:pt idx="253">
                  <c:v>-18.271322902192701</c:v>
                </c:pt>
                <c:pt idx="254">
                  <c:v>-18.0087117083756</c:v>
                </c:pt>
                <c:pt idx="255">
                  <c:v>-18.0087117083756</c:v>
                </c:pt>
                <c:pt idx="256">
                  <c:v>-18.0087117083756</c:v>
                </c:pt>
                <c:pt idx="257">
                  <c:v>-18.0087117083756</c:v>
                </c:pt>
                <c:pt idx="258">
                  <c:v>-18.0087117083756</c:v>
                </c:pt>
                <c:pt idx="259">
                  <c:v>-18.0087117083756</c:v>
                </c:pt>
                <c:pt idx="260">
                  <c:v>-18.0087117083756</c:v>
                </c:pt>
                <c:pt idx="261">
                  <c:v>-18.0087117083756</c:v>
                </c:pt>
                <c:pt idx="262">
                  <c:v>-18.0087117083756</c:v>
                </c:pt>
                <c:pt idx="263">
                  <c:v>-18.0087117083756</c:v>
                </c:pt>
                <c:pt idx="264">
                  <c:v>-18.0087117083756</c:v>
                </c:pt>
                <c:pt idx="265">
                  <c:v>-18.067414407627901</c:v>
                </c:pt>
                <c:pt idx="266">
                  <c:v>-18.398238523203101</c:v>
                </c:pt>
                <c:pt idx="267">
                  <c:v>-18.9251819381555</c:v>
                </c:pt>
                <c:pt idx="268">
                  <c:v>-19.413646468551999</c:v>
                </c:pt>
                <c:pt idx="269">
                  <c:v>-18.804005841907699</c:v>
                </c:pt>
                <c:pt idx="270">
                  <c:v>-18.3511726391602</c:v>
                </c:pt>
                <c:pt idx="271">
                  <c:v>-18.170712401231899</c:v>
                </c:pt>
                <c:pt idx="272">
                  <c:v>-18.170712401231899</c:v>
                </c:pt>
                <c:pt idx="273">
                  <c:v>-18.170712401231899</c:v>
                </c:pt>
                <c:pt idx="274">
                  <c:v>-18.170712401231899</c:v>
                </c:pt>
                <c:pt idx="275">
                  <c:v>-18.170712401231899</c:v>
                </c:pt>
                <c:pt idx="276">
                  <c:v>-18.170712401231899</c:v>
                </c:pt>
                <c:pt idx="277">
                  <c:v>-18.170712401231899</c:v>
                </c:pt>
                <c:pt idx="278">
                  <c:v>-18.170712401231899</c:v>
                </c:pt>
                <c:pt idx="279">
                  <c:v>-18.170712401231899</c:v>
                </c:pt>
                <c:pt idx="280">
                  <c:v>-18.170712401231899</c:v>
                </c:pt>
                <c:pt idx="281">
                  <c:v>-18.170712401231899</c:v>
                </c:pt>
                <c:pt idx="282">
                  <c:v>-18.329952279211298</c:v>
                </c:pt>
                <c:pt idx="283">
                  <c:v>-18.8531351609616</c:v>
                </c:pt>
                <c:pt idx="284">
                  <c:v>-19.712493738659099</c:v>
                </c:pt>
                <c:pt idx="285">
                  <c:v>-20.7958883417406</c:v>
                </c:pt>
                <c:pt idx="286">
                  <c:v>-20.912322324941901</c:v>
                </c:pt>
                <c:pt idx="287">
                  <c:v>-20.911821361247402</c:v>
                </c:pt>
                <c:pt idx="288">
                  <c:v>-20.911821361247402</c:v>
                </c:pt>
                <c:pt idx="289">
                  <c:v>-20.6910420384073</c:v>
                </c:pt>
                <c:pt idx="290">
                  <c:v>-19.982004306487898</c:v>
                </c:pt>
                <c:pt idx="291">
                  <c:v>-19.119795132142698</c:v>
                </c:pt>
                <c:pt idx="292">
                  <c:v>-18.475678031026</c:v>
                </c:pt>
                <c:pt idx="293">
                  <c:v>-18.254908055394001</c:v>
                </c:pt>
                <c:pt idx="294">
                  <c:v>-18.254908055394001</c:v>
                </c:pt>
                <c:pt idx="295">
                  <c:v>-18.254908055394001</c:v>
                </c:pt>
                <c:pt idx="296">
                  <c:v>-18.254908055394001</c:v>
                </c:pt>
                <c:pt idx="297">
                  <c:v>-18.227119646571598</c:v>
                </c:pt>
                <c:pt idx="298">
                  <c:v>-17.03399035933111</c:v>
                </c:pt>
                <c:pt idx="299">
                  <c:v>-15.93366127564418</c:v>
                </c:pt>
                <c:pt idx="300">
                  <c:v>-15.27022421802276</c:v>
                </c:pt>
                <c:pt idx="301">
                  <c:v>-15.158579006578989</c:v>
                </c:pt>
                <c:pt idx="302">
                  <c:v>-15.158579006578989</c:v>
                </c:pt>
                <c:pt idx="303">
                  <c:v>-15.158579006578989</c:v>
                </c:pt>
                <c:pt idx="304">
                  <c:v>-15.158579006578989</c:v>
                </c:pt>
                <c:pt idx="305">
                  <c:v>-15.158579006578989</c:v>
                </c:pt>
                <c:pt idx="306">
                  <c:v>-15.158579006578989</c:v>
                </c:pt>
                <c:pt idx="307">
                  <c:v>-15.158579006578989</c:v>
                </c:pt>
                <c:pt idx="308">
                  <c:v>-15.158579006578989</c:v>
                </c:pt>
                <c:pt idx="309">
                  <c:v>-15.158579006578989</c:v>
                </c:pt>
                <c:pt idx="310">
                  <c:v>-15.158579006578989</c:v>
                </c:pt>
                <c:pt idx="311">
                  <c:v>-15.158579006578989</c:v>
                </c:pt>
                <c:pt idx="312">
                  <c:v>-14.940076176232001</c:v>
                </c:pt>
                <c:pt idx="313">
                  <c:v>-14.55012593560874</c:v>
                </c:pt>
                <c:pt idx="314">
                  <c:v>-14.194305011843689</c:v>
                </c:pt>
                <c:pt idx="315">
                  <c:v>-14.00027578915814</c:v>
                </c:pt>
                <c:pt idx="316">
                  <c:v>-14.00027578915814</c:v>
                </c:pt>
                <c:pt idx="317">
                  <c:v>-14.00027578915814</c:v>
                </c:pt>
                <c:pt idx="318">
                  <c:v>-14.00027578915814</c:v>
                </c:pt>
                <c:pt idx="319">
                  <c:v>-14.00027578915814</c:v>
                </c:pt>
                <c:pt idx="320">
                  <c:v>-14.00027578915814</c:v>
                </c:pt>
                <c:pt idx="321">
                  <c:v>-14.00027578915814</c:v>
                </c:pt>
                <c:pt idx="322">
                  <c:v>-14.00027578915814</c:v>
                </c:pt>
                <c:pt idx="323">
                  <c:v>-14.00027578915814</c:v>
                </c:pt>
                <c:pt idx="324">
                  <c:v>-14.00027578915814</c:v>
                </c:pt>
                <c:pt idx="325">
                  <c:v>-14.00027578915814</c:v>
                </c:pt>
                <c:pt idx="326">
                  <c:v>-14.015929860939199</c:v>
                </c:pt>
                <c:pt idx="327">
                  <c:v>-14.223143719830599</c:v>
                </c:pt>
                <c:pt idx="328">
                  <c:v>-14.43100024741468</c:v>
                </c:pt>
                <c:pt idx="329">
                  <c:v>-13.55157917992201</c:v>
                </c:pt>
                <c:pt idx="330">
                  <c:v>-12.690820167938138</c:v>
                </c:pt>
                <c:pt idx="331">
                  <c:v>-11.9054477175904</c:v>
                </c:pt>
                <c:pt idx="332">
                  <c:v>-11.23594845463289</c:v>
                </c:pt>
                <c:pt idx="333">
                  <c:v>-10.70068075895089</c:v>
                </c:pt>
                <c:pt idx="334">
                  <c:v>-10.298246711218219</c:v>
                </c:pt>
                <c:pt idx="335">
                  <c:v>-10.01391999082079</c:v>
                </c:pt>
                <c:pt idx="336">
                  <c:v>-9.8264768582482596</c:v>
                </c:pt>
                <c:pt idx="337">
                  <c:v>-9.7136144207274988</c:v>
                </c:pt>
                <c:pt idx="338">
                  <c:v>-9.6554022124479708</c:v>
                </c:pt>
                <c:pt idx="339">
                  <c:v>-9.6359616394890395</c:v>
                </c:pt>
                <c:pt idx="340">
                  <c:v>-9.6359616394890395</c:v>
                </c:pt>
                <c:pt idx="341">
                  <c:v>-9.6359616394890395</c:v>
                </c:pt>
                <c:pt idx="342">
                  <c:v>-9.6359616394890395</c:v>
                </c:pt>
                <c:pt idx="343">
                  <c:v>-9.6359616394890395</c:v>
                </c:pt>
                <c:pt idx="344">
                  <c:v>-9.6359616394890395</c:v>
                </c:pt>
                <c:pt idx="345">
                  <c:v>-9.6359616394890395</c:v>
                </c:pt>
                <c:pt idx="346">
                  <c:v>-9.6359616394890395</c:v>
                </c:pt>
                <c:pt idx="347">
                  <c:v>-9.6359616394890395</c:v>
                </c:pt>
                <c:pt idx="348">
                  <c:v>-9.6359616394890395</c:v>
                </c:pt>
                <c:pt idx="349">
                  <c:v>-9.6359616394890395</c:v>
                </c:pt>
                <c:pt idx="350">
                  <c:v>-9.6439297418352687</c:v>
                </c:pt>
                <c:pt idx="351">
                  <c:v>-9.67222555139913</c:v>
                </c:pt>
                <c:pt idx="352">
                  <c:v>-9.7173611452197193</c:v>
                </c:pt>
                <c:pt idx="353">
                  <c:v>-9.7783132862366795</c:v>
                </c:pt>
                <c:pt idx="354">
                  <c:v>-9.8549283634604095</c:v>
                </c:pt>
                <c:pt idx="355">
                  <c:v>-9.9459254542428006</c:v>
                </c:pt>
                <c:pt idx="356">
                  <c:v>-10.046774262114621</c:v>
                </c:pt>
                <c:pt idx="357">
                  <c:v>-10.14811561526504</c:v>
                </c:pt>
                <c:pt idx="358">
                  <c:v>-10.23583571864279</c:v>
                </c:pt>
                <c:pt idx="359">
                  <c:v>-10.293852434132699</c:v>
                </c:pt>
                <c:pt idx="360">
                  <c:v>-10.309439283119911</c:v>
                </c:pt>
              </c:numCache>
            </c:numRef>
          </c:yVal>
          <c:smooth val="0"/>
          <c:extLst>
            <c:ext xmlns:c16="http://schemas.microsoft.com/office/drawing/2014/chart" uri="{C3380CC4-5D6E-409C-BE32-E72D297353CC}">
              <c16:uniqueId val="{00000009-15C4-2947-A3EA-FE3DB6AF5FBC}"/>
            </c:ext>
          </c:extLst>
        </c:ser>
        <c:ser>
          <c:idx val="10"/>
          <c:order val="10"/>
          <c:tx>
            <c:strRef>
              <c:f>'Normalized Envelope (2)'!$P$2</c:f>
              <c:strCache>
                <c:ptCount val="1"/>
                <c:pt idx="0">
                  <c:v>F11 (AMR)</c:v>
                </c:pt>
              </c:strCache>
            </c:strRef>
          </c:tx>
          <c:spPr>
            <a:ln w="19050" cap="rnd">
              <a:solidFill>
                <a:schemeClr val="accent4">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(2)'!$P$3:$P$363</c:f>
              <c:numCache>
                <c:formatCode>0.0</c:formatCode>
                <c:ptCount val="361"/>
                <c:pt idx="0">
                  <c:v>-18.7115250210509</c:v>
                </c:pt>
                <c:pt idx="1">
                  <c:v>-18.709310493956799</c:v>
                </c:pt>
                <c:pt idx="2">
                  <c:v>-18.707685856123</c:v>
                </c:pt>
                <c:pt idx="3">
                  <c:v>-18.7067082786531</c:v>
                </c:pt>
                <c:pt idx="4">
                  <c:v>-18.706439374383201</c:v>
                </c:pt>
                <c:pt idx="5">
                  <c:v>-18.706439374383201</c:v>
                </c:pt>
                <c:pt idx="6">
                  <c:v>-18.706439374383201</c:v>
                </c:pt>
                <c:pt idx="7">
                  <c:v>-18.706439374383201</c:v>
                </c:pt>
                <c:pt idx="8">
                  <c:v>-18.706439374383201</c:v>
                </c:pt>
                <c:pt idx="9">
                  <c:v>-18.706439374383201</c:v>
                </c:pt>
                <c:pt idx="10">
                  <c:v>-18.706439374383201</c:v>
                </c:pt>
                <c:pt idx="11">
                  <c:v>-18.706439374383201</c:v>
                </c:pt>
                <c:pt idx="12">
                  <c:v>-18.706439374383201</c:v>
                </c:pt>
                <c:pt idx="13">
                  <c:v>-18.706439374383201</c:v>
                </c:pt>
                <c:pt idx="14">
                  <c:v>-18.706439374383201</c:v>
                </c:pt>
                <c:pt idx="15">
                  <c:v>-18.706945166679201</c:v>
                </c:pt>
                <c:pt idx="16">
                  <c:v>-18.708296057966901</c:v>
                </c:pt>
                <c:pt idx="17">
                  <c:v>-18.7105667984471</c:v>
                </c:pt>
                <c:pt idx="18">
                  <c:v>-18.713836455509998</c:v>
                </c:pt>
                <c:pt idx="19">
                  <c:v>-18.7181883844294</c:v>
                </c:pt>
                <c:pt idx="20">
                  <c:v>-18.723710200989601</c:v>
                </c:pt>
                <c:pt idx="21">
                  <c:v>-18.730493756764901</c:v>
                </c:pt>
                <c:pt idx="22">
                  <c:v>-18.7386351178544</c:v>
                </c:pt>
                <c:pt idx="23">
                  <c:v>-18.748234547945298</c:v>
                </c:pt>
                <c:pt idx="24">
                  <c:v>-18.759396496667801</c:v>
                </c:pt>
                <c:pt idx="25">
                  <c:v>-18.7722295942812</c:v>
                </c:pt>
                <c:pt idx="26">
                  <c:v>-18.7868466538281</c:v>
                </c:pt>
                <c:pt idx="27">
                  <c:v>-18.8033646819792</c:v>
                </c:pt>
                <c:pt idx="28">
                  <c:v>-18.821904899895699</c:v>
                </c:pt>
                <c:pt idx="29">
                  <c:v>-18.842592775538701</c:v>
                </c:pt>
                <c:pt idx="30">
                  <c:v>-18.865558068967399</c:v>
                </c:pt>
                <c:pt idx="31">
                  <c:v>-18.890934892294901</c:v>
                </c:pt>
                <c:pt idx="32">
                  <c:v>-18.918861786098201</c:v>
                </c:pt>
                <c:pt idx="33">
                  <c:v>-18.9494818142349</c:v>
                </c:pt>
                <c:pt idx="34">
                  <c:v>-18.9829426791791</c:v>
                </c:pt>
                <c:pt idx="35">
                  <c:v>-19.019396860177501</c:v>
                </c:pt>
                <c:pt idx="36">
                  <c:v>-19.0590017767387</c:v>
                </c:pt>
                <c:pt idx="37">
                  <c:v>-19.101919980204201</c:v>
                </c:pt>
                <c:pt idx="38">
                  <c:v>-19.148319376427601</c:v>
                </c:pt>
                <c:pt idx="39">
                  <c:v>-19.198373482899498</c:v>
                </c:pt>
                <c:pt idx="40">
                  <c:v>-19.2522617240203</c:v>
                </c:pt>
                <c:pt idx="41">
                  <c:v>-19.310169768640201</c:v>
                </c:pt>
                <c:pt idx="42">
                  <c:v>-19.372289914469601</c:v>
                </c:pt>
                <c:pt idx="43">
                  <c:v>-19.438821524529899</c:v>
                </c:pt>
                <c:pt idx="44">
                  <c:v>-19.509971521463701</c:v>
                </c:pt>
                <c:pt idx="45">
                  <c:v>-19.585954946292802</c:v>
                </c:pt>
                <c:pt idx="46">
                  <c:v>-19.666995589099901</c:v>
                </c:pt>
                <c:pt idx="47">
                  <c:v>-19.753326700155299</c:v>
                </c:pt>
                <c:pt idx="48">
                  <c:v>-19.8451917912321</c:v>
                </c:pt>
                <c:pt idx="49">
                  <c:v>-19.9428455382909</c:v>
                </c:pt>
                <c:pt idx="50">
                  <c:v>-20.0465547984065</c:v>
                </c:pt>
                <c:pt idx="51">
                  <c:v>-20.156599755804098</c:v>
                </c:pt>
                <c:pt idx="52">
                  <c:v>-20.273275214236001</c:v>
                </c:pt>
                <c:pt idx="53">
                  <c:v>-20.396892055723701</c:v>
                </c:pt>
                <c:pt idx="54">
                  <c:v>-20.527778889022699</c:v>
                </c:pt>
                <c:pt idx="55">
                  <c:v>-20.666283915128901</c:v>
                </c:pt>
                <c:pt idx="56">
                  <c:v>-20.812777041885301</c:v>
                </c:pt>
                <c:pt idx="57">
                  <c:v>-20.9676522854298</c:v>
                </c:pt>
                <c:pt idx="58">
                  <c:v>-21.131330503049501</c:v>
                </c:pt>
                <c:pt idx="59">
                  <c:v>-21.304262510238498</c:v>
                </c:pt>
                <c:pt idx="60">
                  <c:v>-21.486932644700399</c:v>
                </c:pt>
                <c:pt idx="61">
                  <c:v>-21.679862852091901</c:v>
                </c:pt>
                <c:pt idx="62">
                  <c:v>-21.883617382947001</c:v>
                </c:pt>
                <c:pt idx="63">
                  <c:v>-22.098808208041799</c:v>
                </c:pt>
                <c:pt idx="64">
                  <c:v>-22.3261012811972</c:v>
                </c:pt>
                <c:pt idx="65">
                  <c:v>-22.566223805029399</c:v>
                </c:pt>
                <c:pt idx="66">
                  <c:v>-22.819972687511399</c:v>
                </c:pt>
                <c:pt idx="67">
                  <c:v>-23.088224416600799</c:v>
                </c:pt>
                <c:pt idx="68">
                  <c:v>-23.371946627960099</c:v>
                </c:pt>
                <c:pt idx="69">
                  <c:v>-23.672211698271802</c:v>
                </c:pt>
                <c:pt idx="70">
                  <c:v>-23.9902127648703</c:v>
                </c:pt>
                <c:pt idx="71">
                  <c:v>-24.3272826514938</c:v>
                </c:pt>
                <c:pt idx="72">
                  <c:v>-24.684916267871802</c:v>
                </c:pt>
                <c:pt idx="73">
                  <c:v>-25.0647971409315</c:v>
                </c:pt>
                <c:pt idx="74">
                  <c:v>-25.468828811496401</c:v>
                </c:pt>
                <c:pt idx="75">
                  <c:v>-25.8991718573626</c:v>
                </c:pt>
                <c:pt idx="76">
                  <c:v>-26.358287208888701</c:v>
                </c:pt>
                <c:pt idx="77">
                  <c:v>-26.848986059497399</c:v>
                </c:pt>
                <c:pt idx="78">
                  <c:v>-27.3744857449562</c:v>
                </c:pt>
                <c:pt idx="79">
                  <c:v>-27.938468877302899</c:v>
                </c:pt>
                <c:pt idx="80">
                  <c:v>-28.545138569067902</c:v>
                </c:pt>
                <c:pt idx="81">
                  <c:v>-29.199253316350202</c:v>
                </c:pt>
                <c:pt idx="82">
                  <c:v>-29.906105966977702</c:v>
                </c:pt>
                <c:pt idx="83">
                  <c:v>-30.671371687707001</c:v>
                </c:pt>
                <c:pt idx="84">
                  <c:v>-31.5006682369091</c:v>
                </c:pt>
                <c:pt idx="85">
                  <c:v>-32.398504248775396</c:v>
                </c:pt>
                <c:pt idx="86">
                  <c:v>-33.365955752010201</c:v>
                </c:pt>
                <c:pt idx="87">
                  <c:v>-33.823727465779896</c:v>
                </c:pt>
                <c:pt idx="88">
                  <c:v>-32.823200562647202</c:v>
                </c:pt>
                <c:pt idx="89">
                  <c:v>-31.890402395715199</c:v>
                </c:pt>
                <c:pt idx="90">
                  <c:v>-31.0272760278765</c:v>
                </c:pt>
                <c:pt idx="91">
                  <c:v>-30.230498766381899</c:v>
                </c:pt>
                <c:pt idx="92">
                  <c:v>-29.4947789242139</c:v>
                </c:pt>
                <c:pt idx="93">
                  <c:v>-28.814385493599701</c:v>
                </c:pt>
                <c:pt idx="94">
                  <c:v>-28.183816110097201</c:v>
                </c:pt>
                <c:pt idx="95">
                  <c:v>-27.598055545256702</c:v>
                </c:pt>
                <c:pt idx="96">
                  <c:v>-27.052644535768099</c:v>
                </c:pt>
                <c:pt idx="97">
                  <c:v>-26.5436646592835</c:v>
                </c:pt>
                <c:pt idx="98">
                  <c:v>-26.067689655871202</c:v>
                </c:pt>
                <c:pt idx="99">
                  <c:v>-25.621726811064899</c:v>
                </c:pt>
                <c:pt idx="100">
                  <c:v>-25.203159038965001</c:v>
                </c:pt>
                <c:pt idx="101">
                  <c:v>-24.809692040124201</c:v>
                </c:pt>
                <c:pt idx="102">
                  <c:v>-24.439307930608202</c:v>
                </c:pt>
                <c:pt idx="103">
                  <c:v>-24.090225373484802</c:v>
                </c:pt>
                <c:pt idx="104">
                  <c:v>-23.760865668541701</c:v>
                </c:pt>
                <c:pt idx="105">
                  <c:v>-23.4498240615554</c:v>
                </c:pt>
                <c:pt idx="106">
                  <c:v>-23.155845517392098</c:v>
                </c:pt>
                <c:pt idx="107">
                  <c:v>-22.877804260623801</c:v>
                </c:pt>
                <c:pt idx="108">
                  <c:v>-22.614686473791899</c:v>
                </c:pt>
                <c:pt idx="109">
                  <c:v>-22.365575633617699</c:v>
                </c:pt>
                <c:pt idx="110">
                  <c:v>-22.1296400490987</c:v>
                </c:pt>
                <c:pt idx="111">
                  <c:v>-21.9061222387596</c:v>
                </c:pt>
                <c:pt idx="112">
                  <c:v>-21.694329846697102</c:v>
                </c:pt>
                <c:pt idx="113">
                  <c:v>-21.493627849173802</c:v>
                </c:pt>
                <c:pt idx="114">
                  <c:v>-21.303431846621798</c:v>
                </c:pt>
                <c:pt idx="115">
                  <c:v>-21.1232022713803</c:v>
                </c:pt>
                <c:pt idx="116">
                  <c:v>-20.9524393705668</c:v>
                </c:pt>
                <c:pt idx="117">
                  <c:v>-20.7906788473204</c:v>
                </c:pt>
                <c:pt idx="118">
                  <c:v>-20.637488063184001</c:v>
                </c:pt>
                <c:pt idx="119">
                  <c:v>-20.492462720436201</c:v>
                </c:pt>
                <c:pt idx="120">
                  <c:v>-20.355223956362</c:v>
                </c:pt>
                <c:pt idx="121">
                  <c:v>-20.225415792323698</c:v>
                </c:pt>
                <c:pt idx="122">
                  <c:v>-20.102702889470599</c:v>
                </c:pt>
                <c:pt idx="123">
                  <c:v>-19.986768570363498</c:v>
                </c:pt>
                <c:pt idx="124">
                  <c:v>-19.8773130719702</c:v>
                </c:pt>
                <c:pt idx="125">
                  <c:v>-19.774052000637401</c:v>
                </c:pt>
                <c:pt idx="126">
                  <c:v>-19.676714963940299</c:v>
                </c:pt>
                <c:pt idx="127">
                  <c:v>-19.5850443579182</c:v>
                </c:pt>
                <c:pt idx="128">
                  <c:v>-19.498794291225401</c:v>
                </c:pt>
                <c:pt idx="129">
                  <c:v>-19.417729630279101</c:v>
                </c:pt>
                <c:pt idx="130">
                  <c:v>-19.341625151632599</c:v>
                </c:pt>
                <c:pt idx="131">
                  <c:v>-19.270264789626001</c:v>
                </c:pt>
                <c:pt idx="132">
                  <c:v>-19.203440968909799</c:v>
                </c:pt>
                <c:pt idx="133">
                  <c:v>-19.140954012752498</c:v>
                </c:pt>
                <c:pt idx="134">
                  <c:v>-19.082611619159501</c:v>
                </c:pt>
                <c:pt idx="135">
                  <c:v>-19.0282283977932</c:v>
                </c:pt>
                <c:pt idx="136">
                  <c:v>-18.9776254615001</c:v>
                </c:pt>
                <c:pt idx="137">
                  <c:v>-18.930630066957399</c:v>
                </c:pt>
                <c:pt idx="138">
                  <c:v>-18.887075299558099</c:v>
                </c:pt>
                <c:pt idx="139">
                  <c:v>-18.846799798180399</c:v>
                </c:pt>
                <c:pt idx="140">
                  <c:v>-18.809647515938401</c:v>
                </c:pt>
                <c:pt idx="141">
                  <c:v>-18.7754675134126</c:v>
                </c:pt>
                <c:pt idx="142">
                  <c:v>-18.7441137812013</c:v>
                </c:pt>
                <c:pt idx="143">
                  <c:v>-18.7154450889429</c:v>
                </c:pt>
                <c:pt idx="144">
                  <c:v>-18.689324858224001</c:v>
                </c:pt>
                <c:pt idx="145">
                  <c:v>-18.665621057031299</c:v>
                </c:pt>
                <c:pt idx="146">
                  <c:v>-18.644206113617901</c:v>
                </c:pt>
                <c:pt idx="147">
                  <c:v>-18.6249568478454</c:v>
                </c:pt>
                <c:pt idx="148">
                  <c:v>-18.607754418238201</c:v>
                </c:pt>
                <c:pt idx="149">
                  <c:v>-18.592484283143801</c:v>
                </c:pt>
                <c:pt idx="150">
                  <c:v>-18.579036174534998</c:v>
                </c:pt>
                <c:pt idx="151">
                  <c:v>-18.567304083121901</c:v>
                </c:pt>
                <c:pt idx="152">
                  <c:v>-18.557186253562701</c:v>
                </c:pt>
                <c:pt idx="153">
                  <c:v>-18.5485851886672</c:v>
                </c:pt>
                <c:pt idx="154">
                  <c:v>-18.541407661593698</c:v>
                </c:pt>
                <c:pt idx="155">
                  <c:v>-18.535564735124598</c:v>
                </c:pt>
                <c:pt idx="156">
                  <c:v>-18.530971787191401</c:v>
                </c:pt>
                <c:pt idx="157">
                  <c:v>-18.527548541893399</c:v>
                </c:pt>
                <c:pt idx="158">
                  <c:v>-18.5252191053162</c:v>
                </c:pt>
                <c:pt idx="159">
                  <c:v>-18.523912005517801</c:v>
                </c:pt>
                <c:pt idx="160">
                  <c:v>-18.523560236093601</c:v>
                </c:pt>
                <c:pt idx="161">
                  <c:v>-18.523560236093601</c:v>
                </c:pt>
                <c:pt idx="162">
                  <c:v>-18.523560236093601</c:v>
                </c:pt>
                <c:pt idx="163">
                  <c:v>-18.523560236093601</c:v>
                </c:pt>
                <c:pt idx="164">
                  <c:v>-18.523560236093601</c:v>
                </c:pt>
                <c:pt idx="165">
                  <c:v>-18.523560236093601</c:v>
                </c:pt>
                <c:pt idx="166">
                  <c:v>-18.523560236093601</c:v>
                </c:pt>
                <c:pt idx="167">
                  <c:v>-18.523560236093601</c:v>
                </c:pt>
                <c:pt idx="168">
                  <c:v>-18.523560236093601</c:v>
                </c:pt>
                <c:pt idx="169">
                  <c:v>-18.523560236093601</c:v>
                </c:pt>
                <c:pt idx="170">
                  <c:v>-18.523560236093601</c:v>
                </c:pt>
                <c:pt idx="171">
                  <c:v>-18.5241013027759</c:v>
                </c:pt>
                <c:pt idx="172">
                  <c:v>-18.5254772725559</c:v>
                </c:pt>
                <c:pt idx="173">
                  <c:v>-18.527634824839598</c:v>
                </c:pt>
                <c:pt idx="174">
                  <c:v>-18.5305253041744</c:v>
                </c:pt>
                <c:pt idx="175">
                  <c:v>-18.534104774089801</c:v>
                </c:pt>
                <c:pt idx="176">
                  <c:v>-18.538334071611601</c:v>
                </c:pt>
                <c:pt idx="177">
                  <c:v>-18.543178862008201</c:v>
                </c:pt>
                <c:pt idx="178">
                  <c:v>-18.548609693334498</c:v>
                </c:pt>
                <c:pt idx="179">
                  <c:v>-18.554602050337799</c:v>
                </c:pt>
                <c:pt idx="180">
                  <c:v>-18.561136407289698</c:v>
                </c:pt>
                <c:pt idx="181">
                  <c:v>-18.568198279314</c:v>
                </c:pt>
                <c:pt idx="182">
                  <c:v>-18.575778271781001</c:v>
                </c:pt>
                <c:pt idx="183">
                  <c:v>-18.583872127351299</c:v>
                </c:pt>
                <c:pt idx="184">
                  <c:v>-18.592480770262402</c:v>
                </c:pt>
                <c:pt idx="185">
                  <c:v>-18.601610347476399</c:v>
                </c:pt>
                <c:pt idx="186">
                  <c:v>-18.611272266331301</c:v>
                </c:pt>
                <c:pt idx="187">
                  <c:v>-18.621483228378199</c:v>
                </c:pt>
                <c:pt idx="188">
                  <c:v>-18.632265259129401</c:v>
                </c:pt>
                <c:pt idx="189">
                  <c:v>-18.643645733500499</c:v>
                </c:pt>
                <c:pt idx="190">
                  <c:v>-18.655657396793</c:v>
                </c:pt>
                <c:pt idx="191">
                  <c:v>-18.6683383811373</c:v>
                </c:pt>
                <c:pt idx="192">
                  <c:v>-18.6817322174035</c:v>
                </c:pt>
                <c:pt idx="193">
                  <c:v>-18.6958878426761</c:v>
                </c:pt>
                <c:pt idx="194">
                  <c:v>-18.710859603492899</c:v>
                </c:pt>
                <c:pt idx="195">
                  <c:v>-18.726707255156601</c:v>
                </c:pt>
                <c:pt idx="196">
                  <c:v>-18.743495957540098</c:v>
                </c:pt>
                <c:pt idx="197">
                  <c:v>-18.761296267931801</c:v>
                </c:pt>
                <c:pt idx="198">
                  <c:v>-18.780184131587099</c:v>
                </c:pt>
                <c:pt idx="199">
                  <c:v>-18.800240870784801</c:v>
                </c:pt>
                <c:pt idx="200">
                  <c:v>-18.821553173315799</c:v>
                </c:pt>
                <c:pt idx="201">
                  <c:v>-18.844213081465799</c:v>
                </c:pt>
                <c:pt idx="202">
                  <c:v>-18.868317982686499</c:v>
                </c:pt>
                <c:pt idx="203">
                  <c:v>-18.893970603286899</c:v>
                </c:pt>
                <c:pt idx="204">
                  <c:v>-18.921279006610099</c:v>
                </c:pt>
                <c:pt idx="205">
                  <c:v>-18.950356597300601</c:v>
                </c:pt>
                <c:pt idx="206">
                  <c:v>-18.981322133404898</c:v>
                </c:pt>
                <c:pt idx="207">
                  <c:v>-19.014299748192599</c:v>
                </c:pt>
                <c:pt idx="208">
                  <c:v>-19.0494189837313</c:v>
                </c:pt>
                <c:pt idx="209">
                  <c:v>-19.0868148384051</c:v>
                </c:pt>
                <c:pt idx="210">
                  <c:v>-19.126627830729099</c:v>
                </c:pt>
                <c:pt idx="211">
                  <c:v>-19.169004081990501</c:v>
                </c:pt>
                <c:pt idx="212">
                  <c:v>-19.214095420442401</c:v>
                </c:pt>
                <c:pt idx="213">
                  <c:v>-19.2620595099899</c:v>
                </c:pt>
                <c:pt idx="214">
                  <c:v>-19.3130600065527</c:v>
                </c:pt>
                <c:pt idx="215">
                  <c:v>-19.367266745564699</c:v>
                </c:pt>
                <c:pt idx="216">
                  <c:v>-19.424855964385699</c:v>
                </c:pt>
                <c:pt idx="217">
                  <c:v>-19.486010563770201</c:v>
                </c:pt>
                <c:pt idx="218">
                  <c:v>-19.550920412959599</c:v>
                </c:pt>
                <c:pt idx="219">
                  <c:v>-19.6197827034621</c:v>
                </c:pt>
                <c:pt idx="220">
                  <c:v>-19.692802357166698</c:v>
                </c:pt>
                <c:pt idx="221">
                  <c:v>-19.770192495116699</c:v>
                </c:pt>
                <c:pt idx="222">
                  <c:v>-19.852174974070198</c:v>
                </c:pt>
                <c:pt idx="223">
                  <c:v>-19.938980998921799</c:v>
                </c:pt>
                <c:pt idx="224">
                  <c:v>-20.030851820170501</c:v>
                </c:pt>
                <c:pt idx="225">
                  <c:v>-20.128039526938799</c:v>
                </c:pt>
                <c:pt idx="226">
                  <c:v>-20.230807947609598</c:v>
                </c:pt>
                <c:pt idx="227">
                  <c:v>-20.3394336719956</c:v>
                </c:pt>
                <c:pt idx="228">
                  <c:v>-20.454207211166601</c:v>
                </c:pt>
                <c:pt idx="229">
                  <c:v>-20.5754343136798</c:v>
                </c:pt>
                <c:pt idx="230">
                  <c:v>-20.7034374601072</c:v>
                </c:pt>
                <c:pt idx="231">
                  <c:v>-20.838557561516701</c:v>
                </c:pt>
                <c:pt idx="232">
                  <c:v>-20.981155892097199</c:v>
                </c:pt>
                <c:pt idx="233">
                  <c:v>-21.131616291589999</c:v>
                </c:pt>
                <c:pt idx="234">
                  <c:v>-21.290347679812299</c:v>
                </c:pt>
                <c:pt idx="235">
                  <c:v>-21.457786933619701</c:v>
                </c:pt>
                <c:pt idx="236">
                  <c:v>-21.634402186494299</c:v>
                </c:pt>
                <c:pt idx="237">
                  <c:v>-21.820696623008601</c:v>
                </c:pt>
                <c:pt idx="238">
                  <c:v>-22.017212855275698</c:v>
                </c:pt>
                <c:pt idx="239">
                  <c:v>-22.224537986883199</c:v>
                </c:pt>
                <c:pt idx="240">
                  <c:v>-22.4433094926565</c:v>
                </c:pt>
                <c:pt idx="241">
                  <c:v>-22.674222071148499</c:v>
                </c:pt>
                <c:pt idx="242">
                  <c:v>-22.918035662576401</c:v>
                </c:pt>
                <c:pt idx="243">
                  <c:v>-23.175584870117198</c:v>
                </c:pt>
                <c:pt idx="244">
                  <c:v>-23.4477900797445</c:v>
                </c:pt>
                <c:pt idx="245">
                  <c:v>-23.735670646699202</c:v>
                </c:pt>
                <c:pt idx="246">
                  <c:v>-24.0403606099181</c:v>
                </c:pt>
                <c:pt idx="247">
                  <c:v>-24.363127515365999</c:v>
                </c:pt>
                <c:pt idx="248">
                  <c:v>-24.7053950831199</c:v>
                </c:pt>
                <c:pt idx="249">
                  <c:v>-25.068770651239902</c:v>
                </c:pt>
                <c:pt idx="250">
                  <c:v>-25.4550785842404</c:v>
                </c:pt>
                <c:pt idx="251">
                  <c:v>-25.8664011595429</c:v>
                </c:pt>
                <c:pt idx="252">
                  <c:v>-26.305128855691301</c:v>
                </c:pt>
                <c:pt idx="253">
                  <c:v>-26.7740224694505</c:v>
                </c:pt>
                <c:pt idx="254">
                  <c:v>-27.2762900724756</c:v>
                </c:pt>
                <c:pt idx="255">
                  <c:v>-27.815682412815899</c:v>
                </c:pt>
                <c:pt idx="256">
                  <c:v>-28.396610761955202</c:v>
                </c:pt>
                <c:pt idx="257">
                  <c:v>-29.024290854285301</c:v>
                </c:pt>
                <c:pt idx="258">
                  <c:v>-29.704914099325702</c:v>
                </c:pt>
                <c:pt idx="259">
                  <c:v>-30.4458393455776</c:v>
                </c:pt>
                <c:pt idx="260">
                  <c:v>-31.255777033043099</c:v>
                </c:pt>
                <c:pt idx="261">
                  <c:v>-32.144882585035297</c:v>
                </c:pt>
                <c:pt idx="262">
                  <c:v>-33.124537273668302</c:v>
                </c:pt>
                <c:pt idx="263">
                  <c:v>-34.206246147490596</c:v>
                </c:pt>
                <c:pt idx="264">
                  <c:v>-35.047064683956101</c:v>
                </c:pt>
                <c:pt idx="265">
                  <c:v>-33.891183646788996</c:v>
                </c:pt>
                <c:pt idx="266">
                  <c:v>-32.843838329149897</c:v>
                </c:pt>
                <c:pt idx="267">
                  <c:v>-31.895240456289599</c:v>
                </c:pt>
                <c:pt idx="268">
                  <c:v>-31.033710447336201</c:v>
                </c:pt>
                <c:pt idx="269">
                  <c:v>-30.2481724291845</c:v>
                </c:pt>
                <c:pt idx="270">
                  <c:v>-29.528897737068899</c:v>
                </c:pt>
                <c:pt idx="271">
                  <c:v>-28.867593461258501</c:v>
                </c:pt>
                <c:pt idx="272">
                  <c:v>-28.2572676224312</c:v>
                </c:pt>
                <c:pt idx="273">
                  <c:v>-27.6920375397657</c:v>
                </c:pt>
                <c:pt idx="274">
                  <c:v>-27.166942605277502</c:v>
                </c:pt>
                <c:pt idx="275">
                  <c:v>-26.677781000612502</c:v>
                </c:pt>
                <c:pt idx="276">
                  <c:v>-26.2209738191222</c:v>
                </c:pt>
                <c:pt idx="277">
                  <c:v>-25.793454318577602</c:v>
                </c:pt>
                <c:pt idx="278">
                  <c:v>-25.3925784168169</c:v>
                </c:pt>
                <c:pt idx="279">
                  <c:v>-25.0160525036429</c:v>
                </c:pt>
                <c:pt idx="280">
                  <c:v>-24.661875133315</c:v>
                </c:pt>
                <c:pt idx="281">
                  <c:v>-24.328289766442399</c:v>
                </c:pt>
                <c:pt idx="282">
                  <c:v>-24.013746293432902</c:v>
                </c:pt>
                <c:pt idx="283">
                  <c:v>-23.716869547295399</c:v>
                </c:pt>
                <c:pt idx="284">
                  <c:v>-23.436433397468498</c:v>
                </c:pt>
                <c:pt idx="285">
                  <c:v>-23.171339319314399</c:v>
                </c:pt>
                <c:pt idx="286">
                  <c:v>-22.920598570440301</c:v>
                </c:pt>
                <c:pt idx="287">
                  <c:v>-22.683317288834999</c:v>
                </c:pt>
                <c:pt idx="288">
                  <c:v>-22.458683970563598</c:v>
                </c:pt>
                <c:pt idx="289">
                  <c:v>-22.245958895794701</c:v>
                </c:pt>
                <c:pt idx="290">
                  <c:v>-22.044465158546402</c:v>
                </c:pt>
                <c:pt idx="291">
                  <c:v>-21.853581023357499</c:v>
                </c:pt>
                <c:pt idx="292">
                  <c:v>-21.672733385430998</c:v>
                </c:pt>
                <c:pt idx="293">
                  <c:v>-21.5013921529412</c:v>
                </c:pt>
                <c:pt idx="294">
                  <c:v>-21.339065403660701</c:v>
                </c:pt>
                <c:pt idx="295">
                  <c:v>-21.185295194760801</c:v>
                </c:pt>
                <c:pt idx="296">
                  <c:v>-21.0396539260454</c:v>
                </c:pt>
                <c:pt idx="297">
                  <c:v>-20.901741174122499</c:v>
                </c:pt>
                <c:pt idx="298">
                  <c:v>-20.7711809289756</c:v>
                </c:pt>
                <c:pt idx="299">
                  <c:v>-20.647619175746399</c:v>
                </c:pt>
                <c:pt idx="300">
                  <c:v>-20.530721773808398</c:v>
                </c:pt>
                <c:pt idx="301">
                  <c:v>-20.4201725928163</c:v>
                </c:pt>
                <c:pt idx="302">
                  <c:v>-20.3156718716737</c:v>
                </c:pt>
                <c:pt idx="303">
                  <c:v>-20.216934771543901</c:v>
                </c:pt>
                <c:pt idx="304">
                  <c:v>-20.123690098323898</c:v>
                </c:pt>
                <c:pt idx="305">
                  <c:v>-20.035679173581901</c:v>
                </c:pt>
                <c:pt idx="306">
                  <c:v>-19.952654835953599</c:v>
                </c:pt>
                <c:pt idx="307">
                  <c:v>-19.8743805575014</c:v>
                </c:pt>
                <c:pt idx="308">
                  <c:v>-19.800629661653801</c:v>
                </c:pt>
                <c:pt idx="309">
                  <c:v>-19.731184631125501</c:v>
                </c:pt>
                <c:pt idx="310">
                  <c:v>-19.665836495727799</c:v>
                </c:pt>
                <c:pt idx="311">
                  <c:v>-19.6043842912587</c:v>
                </c:pt>
                <c:pt idx="312">
                  <c:v>-19.546634581756301</c:v>
                </c:pt>
                <c:pt idx="313">
                  <c:v>-19.492401038324601</c:v>
                </c:pt>
                <c:pt idx="314">
                  <c:v>-19.4415040685424</c:v>
                </c:pt>
                <c:pt idx="315">
                  <c:v>-19.393770491146899</c:v>
                </c:pt>
                <c:pt idx="316">
                  <c:v>-19.349033251271798</c:v>
                </c:pt>
                <c:pt idx="317">
                  <c:v>-19.3071311720288</c:v>
                </c:pt>
                <c:pt idx="318">
                  <c:v>-19.267908738660498</c:v>
                </c:pt>
                <c:pt idx="319">
                  <c:v>-19.231215911874799</c:v>
                </c:pt>
                <c:pt idx="320">
                  <c:v>-19.1969079673033</c:v>
                </c:pt>
                <c:pt idx="321">
                  <c:v>-19.164845358320299</c:v>
                </c:pt>
                <c:pt idx="322">
                  <c:v>-19.134893599714001</c:v>
                </c:pt>
                <c:pt idx="323">
                  <c:v>-19.106923169929498</c:v>
                </c:pt>
                <c:pt idx="324">
                  <c:v>-19.080809429806301</c:v>
                </c:pt>
                <c:pt idx="325">
                  <c:v>-19.0564325559121</c:v>
                </c:pt>
                <c:pt idx="326">
                  <c:v>-19.033677486741301</c:v>
                </c:pt>
                <c:pt idx="327">
                  <c:v>-19.012433880190098</c:v>
                </c:pt>
                <c:pt idx="328">
                  <c:v>-18.992596080859599</c:v>
                </c:pt>
                <c:pt idx="329">
                  <c:v>-18.974063095858298</c:v>
                </c:pt>
                <c:pt idx="330">
                  <c:v>-18.956738577893798</c:v>
                </c:pt>
                <c:pt idx="331">
                  <c:v>-18.9405308145469</c:v>
                </c:pt>
                <c:pt idx="332">
                  <c:v>-18.925352722721399</c:v>
                </c:pt>
                <c:pt idx="333">
                  <c:v>-18.9111218473561</c:v>
                </c:pt>
                <c:pt idx="334">
                  <c:v>-18.8977603635715</c:v>
                </c:pt>
                <c:pt idx="335">
                  <c:v>-18.885195081505699</c:v>
                </c:pt>
                <c:pt idx="336">
                  <c:v>-18.873357453168701</c:v>
                </c:pt>
                <c:pt idx="337">
                  <c:v>-18.862183580717598</c:v>
                </c:pt>
                <c:pt idx="338">
                  <c:v>-18.851614225619201</c:v>
                </c:pt>
                <c:pt idx="339">
                  <c:v>-18.8415948182293</c:v>
                </c:pt>
                <c:pt idx="340">
                  <c:v>-18.832075467373301</c:v>
                </c:pt>
                <c:pt idx="341">
                  <c:v>-18.823010969566599</c:v>
                </c:pt>
                <c:pt idx="342">
                  <c:v>-18.814360817556501</c:v>
                </c:pt>
                <c:pt idx="343">
                  <c:v>-18.8060892079158</c:v>
                </c:pt>
                <c:pt idx="344">
                  <c:v>-18.798165047448201</c:v>
                </c:pt>
                <c:pt idx="345">
                  <c:v>-18.790561958208698</c:v>
                </c:pt>
                <c:pt idx="346">
                  <c:v>-18.783258280962698</c:v>
                </c:pt>
                <c:pt idx="347">
                  <c:v>-18.776237076941399</c:v>
                </c:pt>
                <c:pt idx="348">
                  <c:v>-18.7694861277695</c:v>
                </c:pt>
                <c:pt idx="349">
                  <c:v>-18.762997933462099</c:v>
                </c:pt>
                <c:pt idx="350">
                  <c:v>-18.7567697084081</c:v>
                </c:pt>
                <c:pt idx="351">
                  <c:v>-18.7567697084081</c:v>
                </c:pt>
                <c:pt idx="352">
                  <c:v>-18.7567697084081</c:v>
                </c:pt>
                <c:pt idx="353">
                  <c:v>-18.7567697084081</c:v>
                </c:pt>
                <c:pt idx="354">
                  <c:v>-18.7567697084081</c:v>
                </c:pt>
                <c:pt idx="355">
                  <c:v>-18.7567697084081</c:v>
                </c:pt>
                <c:pt idx="356">
                  <c:v>-18.7567697084081</c:v>
                </c:pt>
                <c:pt idx="357">
                  <c:v>-18.7567697084081</c:v>
                </c:pt>
                <c:pt idx="358">
                  <c:v>-18.7567697084081</c:v>
                </c:pt>
                <c:pt idx="359">
                  <c:v>-18.7567697084081</c:v>
                </c:pt>
                <c:pt idx="360">
                  <c:v>-18.7567697084081</c:v>
                </c:pt>
              </c:numCache>
            </c:numRef>
          </c:yVal>
          <c:smooth val="0"/>
          <c:extLst>
            <c:ext xmlns:c16="http://schemas.microsoft.com/office/drawing/2014/chart" uri="{C3380CC4-5D6E-409C-BE32-E72D297353CC}">
              <c16:uniqueId val="{0000000A-15C4-2947-A3EA-FE3DB6AF5FBC}"/>
            </c:ext>
          </c:extLst>
        </c:ser>
        <c:ser>
          <c:idx val="11"/>
          <c:order val="11"/>
          <c:tx>
            <c:strRef>
              <c:f>'Normalized Envelope (2)'!$Q$2</c:f>
              <c:strCache>
                <c:ptCount val="1"/>
                <c:pt idx="0">
                  <c:v>F12 (MWR)</c:v>
                </c:pt>
              </c:strCache>
            </c:strRef>
          </c:tx>
          <c:spPr>
            <a:ln w="19050" cap="rnd">
              <a:solidFill>
                <a:schemeClr val="accent6">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(2)'!$Q$3:$Q$363</c:f>
              <c:numCache>
                <c:formatCode>0.0</c:formatCode>
                <c:ptCount val="361"/>
                <c:pt idx="0">
                  <c:v>-20.435818675964999</c:v>
                </c:pt>
                <c:pt idx="1">
                  <c:v>-20.435818675964999</c:v>
                </c:pt>
                <c:pt idx="2">
                  <c:v>-20.435818675964999</c:v>
                </c:pt>
                <c:pt idx="3">
                  <c:v>-20.435818675964999</c:v>
                </c:pt>
                <c:pt idx="4">
                  <c:v>-20.4364160069848</c:v>
                </c:pt>
                <c:pt idx="5">
                  <c:v>-20.438647367506</c:v>
                </c:pt>
                <c:pt idx="6">
                  <c:v>-20.4425259133743</c:v>
                </c:pt>
                <c:pt idx="7">
                  <c:v>-20.448067430417801</c:v>
                </c:pt>
                <c:pt idx="8">
                  <c:v>-20.455290337209298</c:v>
                </c:pt>
                <c:pt idx="9">
                  <c:v>-20.4642156896773</c:v>
                </c:pt>
                <c:pt idx="10">
                  <c:v>-20.474867187685099</c:v>
                </c:pt>
                <c:pt idx="11">
                  <c:v>-20.487271183718999</c:v>
                </c:pt>
                <c:pt idx="12">
                  <c:v>-20.501456693847601</c:v>
                </c:pt>
                <c:pt idx="13">
                  <c:v>-20.5174554111397</c:v>
                </c:pt>
                <c:pt idx="14">
                  <c:v>-20.5353017217492</c:v>
                </c:pt>
                <c:pt idx="15">
                  <c:v>-20.555032723904301</c:v>
                </c:pt>
                <c:pt idx="16">
                  <c:v>-20.576688250061999</c:v>
                </c:pt>
                <c:pt idx="17">
                  <c:v>-20.600310892520302</c:v>
                </c:pt>
                <c:pt idx="18">
                  <c:v>-20.625946032808599</c:v>
                </c:pt>
                <c:pt idx="19">
                  <c:v>-20.6536418752132</c:v>
                </c:pt>
                <c:pt idx="20">
                  <c:v>-20.6834494848245</c:v>
                </c:pt>
                <c:pt idx="21">
                  <c:v>-20.715422830536699</c:v>
                </c:pt>
                <c:pt idx="22">
                  <c:v>-20.749618833467199</c:v>
                </c:pt>
                <c:pt idx="23">
                  <c:v>-20.786097421309698</c:v>
                </c:pt>
                <c:pt idx="24">
                  <c:v>-20.8249215891835</c:v>
                </c:pt>
                <c:pt idx="25">
                  <c:v>-20.8661574675926</c:v>
                </c:pt>
                <c:pt idx="26">
                  <c:v>-20.909874398170601</c:v>
                </c:pt>
                <c:pt idx="27">
                  <c:v>-20.956145017944401</c:v>
                </c:pt>
                <c:pt idx="28">
                  <c:v>-21.005045352926899</c:v>
                </c:pt>
                <c:pt idx="29">
                  <c:v>-21.056654921921201</c:v>
                </c:pt>
                <c:pt idx="30">
                  <c:v>-21.111056851504898</c:v>
                </c:pt>
                <c:pt idx="31">
                  <c:v>-21.168338003261301</c:v>
                </c:pt>
                <c:pt idx="32">
                  <c:v>-21.228589114423698</c:v>
                </c:pt>
                <c:pt idx="33">
                  <c:v>-21.291904953220701</c:v>
                </c:pt>
                <c:pt idx="34">
                  <c:v>-21.358384490337599</c:v>
                </c:pt>
                <c:pt idx="35">
                  <c:v>-21.428131088055601</c:v>
                </c:pt>
                <c:pt idx="36">
                  <c:v>-21.501252708792599</c:v>
                </c:pt>
                <c:pt idx="37">
                  <c:v>-21.577862144951698</c:v>
                </c:pt>
                <c:pt idx="38">
                  <c:v>-21.658077272186699</c:v>
                </c:pt>
                <c:pt idx="39">
                  <c:v>-21.7420213284223</c:v>
                </c:pt>
                <c:pt idx="40">
                  <c:v>-21.829823221227901</c:v>
                </c:pt>
                <c:pt idx="41">
                  <c:v>-21.921617866426601</c:v>
                </c:pt>
                <c:pt idx="42">
                  <c:v>-22.0175465611545</c:v>
                </c:pt>
                <c:pt idx="43">
                  <c:v>-22.117757394945698</c:v>
                </c:pt>
                <c:pt idx="44">
                  <c:v>-22.222405702838799</c:v>
                </c:pt>
                <c:pt idx="45">
                  <c:v>-22.331654564960299</c:v>
                </c:pt>
                <c:pt idx="46">
                  <c:v>-22.4456753575733</c:v>
                </c:pt>
                <c:pt idx="47">
                  <c:v>-22.5646483611661</c:v>
                </c:pt>
                <c:pt idx="48">
                  <c:v>-22.688763431827201</c:v>
                </c:pt>
                <c:pt idx="49">
                  <c:v>-22.818220742898699</c:v>
                </c:pt>
                <c:pt idx="50">
                  <c:v>-22.953231604743198</c:v>
                </c:pt>
                <c:pt idx="51">
                  <c:v>-23.0940193713989</c:v>
                </c:pt>
                <c:pt idx="52">
                  <c:v>-23.240820443942901</c:v>
                </c:pt>
                <c:pt idx="53">
                  <c:v>-23.3938853815424</c:v>
                </c:pt>
                <c:pt idx="54">
                  <c:v>-23.5534801324421</c:v>
                </c:pt>
                <c:pt idx="55">
                  <c:v>-23.719887398519301</c:v>
                </c:pt>
                <c:pt idx="56">
                  <c:v>-23.893408148507099</c:v>
                </c:pt>
                <c:pt idx="57">
                  <c:v>-24.074363296524901</c:v>
                </c:pt>
                <c:pt idx="58">
                  <c:v>-24.263095564093799</c:v>
                </c:pt>
                <c:pt idx="59">
                  <c:v>-24.4599715452743</c:v>
                </c:pt>
                <c:pt idx="60">
                  <c:v>-24.665383995779301</c:v>
                </c:pt>
                <c:pt idx="61">
                  <c:v>-24.879754367666202</c:v>
                </c:pt>
                <c:pt idx="62">
                  <c:v>-25.103535611118602</c:v>
                </c:pt>
                <c:pt idx="63">
                  <c:v>-25.337215263343101</c:v>
                </c:pt>
                <c:pt idx="64">
                  <c:v>-25.5813188408667</c:v>
                </c:pt>
                <c:pt idx="65">
                  <c:v>-25.8364135442425</c:v>
                </c:pt>
                <c:pt idx="66">
                  <c:v>-26.103112271373302</c:v>
                </c:pt>
                <c:pt idx="67">
                  <c:v>-26.382077914388901</c:v>
                </c:pt>
                <c:pt idx="68">
                  <c:v>-26.6740278807066</c:v>
                </c:pt>
                <c:pt idx="69">
                  <c:v>-26.9797387246802</c:v>
                </c:pt>
                <c:pt idx="70">
                  <c:v>-27.3000506915293</c:v>
                </c:pt>
                <c:pt idx="71">
                  <c:v>-27.6358718438407</c:v>
                </c:pt>
                <c:pt idx="72">
                  <c:v>-27.988181237873</c:v>
                </c:pt>
                <c:pt idx="73">
                  <c:v>-28.3580303035795</c:v>
                </c:pt>
                <c:pt idx="74">
                  <c:v>-28.746541098850702</c:v>
                </c:pt>
                <c:pt idx="75">
                  <c:v>-29.154899362059602</c:v>
                </c:pt>
                <c:pt idx="76">
                  <c:v>-29.584339133548802</c:v>
                </c:pt>
                <c:pt idx="77">
                  <c:v>-30.0361139341172</c:v>
                </c:pt>
                <c:pt idx="78">
                  <c:v>-30.511446738671602</c:v>
                </c:pt>
                <c:pt idx="79">
                  <c:v>-31.011446763868001</c:v>
                </c:pt>
                <c:pt idx="80">
                  <c:v>-31.536974689992899</c:v>
                </c:pt>
                <c:pt idx="81">
                  <c:v>-32.088428454173297</c:v>
                </c:pt>
                <c:pt idx="82">
                  <c:v>-32.665408301945497</c:v>
                </c:pt>
                <c:pt idx="83">
                  <c:v>-33.266202321110896</c:v>
                </c:pt>
                <c:pt idx="84">
                  <c:v>-33.887015296748196</c:v>
                </c:pt>
                <c:pt idx="85">
                  <c:v>-34.520856190034202</c:v>
                </c:pt>
                <c:pt idx="86">
                  <c:v>-35.156034500103999</c:v>
                </c:pt>
                <c:pt idx="87">
                  <c:v>-35.389034599182601</c:v>
                </c:pt>
                <c:pt idx="88">
                  <c:v>-34.755768991250896</c:v>
                </c:pt>
                <c:pt idx="89">
                  <c:v>-34.117637609934398</c:v>
                </c:pt>
                <c:pt idx="90">
                  <c:v>-33.4886415660418</c:v>
                </c:pt>
                <c:pt idx="91">
                  <c:v>-32.877402898240902</c:v>
                </c:pt>
                <c:pt idx="92">
                  <c:v>-32.288808555460498</c:v>
                </c:pt>
                <c:pt idx="93">
                  <c:v>-31.725273859560701</c:v>
                </c:pt>
                <c:pt idx="94">
                  <c:v>-31.187636977818602</c:v>
                </c:pt>
                <c:pt idx="95">
                  <c:v>-30.675763298405499</c:v>
                </c:pt>
                <c:pt idx="96">
                  <c:v>-30.188942235782701</c:v>
                </c:pt>
                <c:pt idx="97">
                  <c:v>-29.726142659653799</c:v>
                </c:pt>
                <c:pt idx="98">
                  <c:v>-29.286174645222502</c:v>
                </c:pt>
                <c:pt idx="99">
                  <c:v>-28.867790137568299</c:v>
                </c:pt>
                <c:pt idx="100">
                  <c:v>-28.469744182106901</c:v>
                </c:pt>
                <c:pt idx="101">
                  <c:v>-28.090830888380502</c:v>
                </c:pt>
                <c:pt idx="102">
                  <c:v>-27.729903323102899</c:v>
                </c:pt>
                <c:pt idx="103">
                  <c:v>-27.385883276689302</c:v>
                </c:pt>
                <c:pt idx="104">
                  <c:v>-27.0577647363741</c:v>
                </c:pt>
                <c:pt idx="105">
                  <c:v>-26.7446135324228</c:v>
                </c:pt>
                <c:pt idx="106">
                  <c:v>-26.445564739755</c:v>
                </c:pt>
                <c:pt idx="107">
                  <c:v>-26.159818844851699</c:v>
                </c:pt>
                <c:pt idx="108">
                  <c:v>-25.886637316884499</c:v>
                </c:pt>
                <c:pt idx="109">
                  <c:v>-25.625337981569302</c:v>
                </c:pt>
                <c:pt idx="110">
                  <c:v>-25.375290440529501</c:v>
                </c:pt>
                <c:pt idx="111">
                  <c:v>-25.135911678387</c:v>
                </c:pt>
                <c:pt idx="112">
                  <c:v>-24.906661935214302</c:v>
                </c:pt>
                <c:pt idx="113">
                  <c:v>-24.687040880911102</c:v>
                </c:pt>
                <c:pt idx="114">
                  <c:v>-24.476584102363102</c:v>
                </c:pt>
                <c:pt idx="115">
                  <c:v>-24.2748598985693</c:v>
                </c:pt>
                <c:pt idx="116">
                  <c:v>-24.081466369780699</c:v>
                </c:pt>
                <c:pt idx="117">
                  <c:v>-23.896028781755501</c:v>
                </c:pt>
                <c:pt idx="118">
                  <c:v>-23.7181971839982</c:v>
                </c:pt>
                <c:pt idx="119">
                  <c:v>-23.547644260294298</c:v>
                </c:pt>
                <c:pt idx="120">
                  <c:v>-23.384063390325899</c:v>
                </c:pt>
                <c:pt idx="121">
                  <c:v>-23.227166902225399</c:v>
                </c:pt>
                <c:pt idx="122">
                  <c:v>-23.0766844973062</c:v>
                </c:pt>
                <c:pt idx="123">
                  <c:v>-22.9323618297372</c:v>
                </c:pt>
                <c:pt idx="124">
                  <c:v>-22.793959225468299</c:v>
                </c:pt>
                <c:pt idx="125">
                  <c:v>-22.661250526222499</c:v>
                </c:pt>
                <c:pt idx="126">
                  <c:v>-22.534022045781899</c:v>
                </c:pt>
                <c:pt idx="127">
                  <c:v>-22.412071627116799</c:v>
                </c:pt>
                <c:pt idx="128">
                  <c:v>-22.295207790102801</c:v>
                </c:pt>
                <c:pt idx="129">
                  <c:v>-22.183248960665001</c:v>
                </c:pt>
                <c:pt idx="130">
                  <c:v>-22.0760227731684</c:v>
                </c:pt>
                <c:pt idx="131">
                  <c:v>-21.973365438749198</c:v>
                </c:pt>
                <c:pt idx="132">
                  <c:v>-21.875121173071101</c:v>
                </c:pt>
                <c:pt idx="133">
                  <c:v>-21.7811416776843</c:v>
                </c:pt>
                <c:pt idx="134">
                  <c:v>-21.691285669788599</c:v>
                </c:pt>
                <c:pt idx="135">
                  <c:v>-21.605418455752201</c:v>
                </c:pt>
                <c:pt idx="136">
                  <c:v>-21.523411544227301</c:v>
                </c:pt>
                <c:pt idx="137">
                  <c:v>-21.445142295136201</c:v>
                </c:pt>
                <c:pt idx="138">
                  <c:v>-21.370493601189601</c:v>
                </c:pt>
                <c:pt idx="139">
                  <c:v>-21.299353598937</c:v>
                </c:pt>
                <c:pt idx="140">
                  <c:v>-21.2316154066555</c:v>
                </c:pt>
                <c:pt idx="141">
                  <c:v>-21.167176886650601</c:v>
                </c:pt>
                <c:pt idx="142">
                  <c:v>-21.1059404297852</c:v>
                </c:pt>
                <c:pt idx="143">
                  <c:v>-21.047812760262598</c:v>
                </c:pt>
                <c:pt idx="144">
                  <c:v>-20.992704758884599</c:v>
                </c:pt>
                <c:pt idx="145">
                  <c:v>-20.940531303171099</c:v>
                </c:pt>
                <c:pt idx="146">
                  <c:v>-20.891211122881998</c:v>
                </c:pt>
                <c:pt idx="147">
                  <c:v>-20.844666669617599</c:v>
                </c:pt>
                <c:pt idx="148">
                  <c:v>-20.800823999294799</c:v>
                </c:pt>
                <c:pt idx="149">
                  <c:v>-20.759612666406301</c:v>
                </c:pt>
                <c:pt idx="150">
                  <c:v>-20.720965629068001</c:v>
                </c:pt>
                <c:pt idx="151">
                  <c:v>-20.684819163948198</c:v>
                </c:pt>
                <c:pt idx="152">
                  <c:v>-20.651112790252999</c:v>
                </c:pt>
                <c:pt idx="153">
                  <c:v>-20.619789202012601</c:v>
                </c:pt>
                <c:pt idx="154">
                  <c:v>-20.590794207981499</c:v>
                </c:pt>
                <c:pt idx="155">
                  <c:v>-20.564076678521999</c:v>
                </c:pt>
                <c:pt idx="156">
                  <c:v>-20.539588498898301</c:v>
                </c:pt>
                <c:pt idx="157">
                  <c:v>-20.517284528453299</c:v>
                </c:pt>
                <c:pt idx="158">
                  <c:v>-20.497122565190999</c:v>
                </c:pt>
                <c:pt idx="159">
                  <c:v>-20.479063315324598</c:v>
                </c:pt>
                <c:pt idx="160">
                  <c:v>-20.463070367391399</c:v>
                </c:pt>
                <c:pt idx="161">
                  <c:v>-20.4491101705711</c:v>
                </c:pt>
                <c:pt idx="162">
                  <c:v>-20.437152016875899</c:v>
                </c:pt>
                <c:pt idx="163">
                  <c:v>-20.427168026914</c:v>
                </c:pt>
                <c:pt idx="164">
                  <c:v>-20.419133138955999</c:v>
                </c:pt>
                <c:pt idx="165">
                  <c:v>-20.413025101061798</c:v>
                </c:pt>
                <c:pt idx="166">
                  <c:v>-20.408824466051701</c:v>
                </c:pt>
                <c:pt idx="167">
                  <c:v>-20.4065145891322</c:v>
                </c:pt>
                <c:pt idx="168">
                  <c:v>-20.4060816280093</c:v>
                </c:pt>
                <c:pt idx="169">
                  <c:v>-20.4060816280093</c:v>
                </c:pt>
                <c:pt idx="170">
                  <c:v>-20.4060816280093</c:v>
                </c:pt>
                <c:pt idx="171">
                  <c:v>-20.4060816280093</c:v>
                </c:pt>
                <c:pt idx="172">
                  <c:v>-20.4060816280093</c:v>
                </c:pt>
                <c:pt idx="173">
                  <c:v>-20.4060816280093</c:v>
                </c:pt>
                <c:pt idx="174">
                  <c:v>-20.4060816280093</c:v>
                </c:pt>
                <c:pt idx="175">
                  <c:v>-20.4060816280093</c:v>
                </c:pt>
                <c:pt idx="176">
                  <c:v>-20.4060816280093</c:v>
                </c:pt>
                <c:pt idx="177">
                  <c:v>-20.4060816280093</c:v>
                </c:pt>
                <c:pt idx="178">
                  <c:v>-20.4060816280093</c:v>
                </c:pt>
                <c:pt idx="179">
                  <c:v>-20.407514545348299</c:v>
                </c:pt>
                <c:pt idx="180">
                  <c:v>-20.4108051134608</c:v>
                </c:pt>
                <c:pt idx="181">
                  <c:v>-20.415947921124399</c:v>
                </c:pt>
                <c:pt idx="182">
                  <c:v>-20.422940382462301</c:v>
                </c:pt>
                <c:pt idx="183">
                  <c:v>-20.431782747834898</c:v>
                </c:pt>
                <c:pt idx="184">
                  <c:v>-20.4424781167187</c:v>
                </c:pt>
                <c:pt idx="185">
                  <c:v>-20.455032452570499</c:v>
                </c:pt>
                <c:pt idx="186">
                  <c:v>-20.4694545997022</c:v>
                </c:pt>
                <c:pt idx="187">
                  <c:v>-20.485756302216299</c:v>
                </c:pt>
                <c:pt idx="188">
                  <c:v>-20.5039522250765</c:v>
                </c:pt>
                <c:pt idx="189">
                  <c:v>-20.524059977420499</c:v>
                </c:pt>
                <c:pt idx="190">
                  <c:v>-20.546100138245201</c:v>
                </c:pt>
                <c:pt idx="191">
                  <c:v>-20.5700962846316</c:v>
                </c:pt>
                <c:pt idx="192">
                  <c:v>-20.596075022703602</c:v>
                </c:pt>
                <c:pt idx="193">
                  <c:v>-20.624066021552999</c:v>
                </c:pt>
                <c:pt idx="194">
                  <c:v>-20.654102050398098</c:v>
                </c:pt>
                <c:pt idx="195">
                  <c:v>-20.6862190192832</c:v>
                </c:pt>
                <c:pt idx="196">
                  <c:v>-20.7204560236672</c:v>
                </c:pt>
                <c:pt idx="197">
                  <c:v>-20.756855393296501</c:v>
                </c:pt>
                <c:pt idx="198">
                  <c:v>-20.795462745803601</c:v>
                </c:pt>
                <c:pt idx="199">
                  <c:v>-20.8363270455276</c:v>
                </c:pt>
                <c:pt idx="200">
                  <c:v>-20.8795006681082</c:v>
                </c:pt>
                <c:pt idx="201">
                  <c:v>-20.925039471466899</c:v>
                </c:pt>
                <c:pt idx="202">
                  <c:v>-20.9730028738587</c:v>
                </c:pt>
                <c:pt idx="203">
                  <c:v>-21.0234539397478</c:v>
                </c:pt>
                <c:pt idx="204">
                  <c:v>-21.0764594743457</c:v>
                </c:pt>
                <c:pt idx="205">
                  <c:v>-21.132090127737399</c:v>
                </c:pt>
                <c:pt idx="206">
                  <c:v>-21.190420509620999</c:v>
                </c:pt>
                <c:pt idx="207">
                  <c:v>-21.251529315795501</c:v>
                </c:pt>
                <c:pt idx="208">
                  <c:v>-21.315499467652501</c:v>
                </c:pt>
                <c:pt idx="209">
                  <c:v>-21.3824182660654</c:v>
                </c:pt>
                <c:pt idx="210">
                  <c:v>-21.452377561219098</c:v>
                </c:pt>
                <c:pt idx="211">
                  <c:v>-21.525473940096401</c:v>
                </c:pt>
                <c:pt idx="212">
                  <c:v>-21.601808933525898</c:v>
                </c:pt>
                <c:pt idx="213">
                  <c:v>-21.6814892449169</c:v>
                </c:pt>
                <c:pt idx="214">
                  <c:v>-21.764627003047799</c:v>
                </c:pt>
                <c:pt idx="215">
                  <c:v>-21.851340041555201</c:v>
                </c:pt>
                <c:pt idx="216">
                  <c:v>-21.9417522080856</c:v>
                </c:pt>
                <c:pt idx="217">
                  <c:v>-22.035993706434301</c:v>
                </c:pt>
                <c:pt idx="218">
                  <c:v>-22.134201475405401</c:v>
                </c:pt>
                <c:pt idx="219">
                  <c:v>-22.236519608603199</c:v>
                </c:pt>
                <c:pt idx="220">
                  <c:v>-22.343099819904701</c:v>
                </c:pt>
                <c:pt idx="221">
                  <c:v>-22.454101959993199</c:v>
                </c:pt>
                <c:pt idx="222">
                  <c:v>-22.5696945900497</c:v>
                </c:pt>
                <c:pt idx="223">
                  <c:v>-22.690055619540999</c:v>
                </c:pt>
                <c:pt idx="224">
                  <c:v>-22.815373016008301</c:v>
                </c:pt>
                <c:pt idx="225">
                  <c:v>-22.9458455958926</c:v>
                </c:pt>
                <c:pt idx="226">
                  <c:v>-23.081683906746601</c:v>
                </c:pt>
                <c:pt idx="227">
                  <c:v>-23.223111212720099</c:v>
                </c:pt>
                <c:pt idx="228">
                  <c:v>-23.370364597011399</c:v>
                </c:pt>
                <c:pt idx="229">
                  <c:v>-23.523696197089201</c:v>
                </c:pt>
                <c:pt idx="230">
                  <c:v>-23.6833745909858</c:v>
                </c:pt>
                <c:pt idx="231">
                  <c:v>-23.849686355903501</c:v>
                </c:pt>
                <c:pt idx="232">
                  <c:v>-24.022937823859102</c:v>
                </c:pt>
                <c:pt idx="233">
                  <c:v>-24.203457063224402</c:v>
                </c:pt>
                <c:pt idx="234">
                  <c:v>-24.391596119930501</c:v>
                </c:pt>
                <c:pt idx="235">
                  <c:v>-24.587733557962501</c:v>
                </c:pt>
                <c:pt idx="236">
                  <c:v>-24.792277345759601</c:v>
                </c:pt>
                <c:pt idx="237">
                  <c:v>-25.0056681435005</c:v>
                </c:pt>
                <c:pt idx="238">
                  <c:v>-25.228383056270999</c:v>
                </c:pt>
                <c:pt idx="239">
                  <c:v>-25.4609399301211</c:v>
                </c:pt>
                <c:pt idx="240">
                  <c:v>-25.703902282417399</c:v>
                </c:pt>
                <c:pt idx="241">
                  <c:v>-25.9578849751442</c:v>
                </c:pt>
                <c:pt idx="242">
                  <c:v>-26.2235607604118</c:v>
                </c:pt>
                <c:pt idx="243">
                  <c:v>-26.5016678519384</c:v>
                </c:pt>
                <c:pt idx="244">
                  <c:v>-26.7930187051819</c:v>
                </c:pt>
                <c:pt idx="245">
                  <c:v>-27.098510222460401</c:v>
                </c:pt>
                <c:pt idx="246">
                  <c:v>-27.419135637754202</c:v>
                </c:pt>
                <c:pt idx="247">
                  <c:v>-27.755998377999699</c:v>
                </c:pt>
                <c:pt idx="248">
                  <c:v>-28.110328240901801</c:v>
                </c:pt>
                <c:pt idx="249">
                  <c:v>-28.4835002676313</c:v>
                </c:pt>
                <c:pt idx="250">
                  <c:v>-28.877056709975299</c:v>
                </c:pt>
                <c:pt idx="251">
                  <c:v>-29.292732471669201</c:v>
                </c:pt>
                <c:pt idx="252">
                  <c:v>-29.732484297032801</c:v>
                </c:pt>
                <c:pt idx="253">
                  <c:v>-30.198523700257301</c:v>
                </c:pt>
                <c:pt idx="254">
                  <c:v>-30.693353012703902</c:v>
                </c:pt>
                <c:pt idx="255">
                  <c:v>-31.219802664930501</c:v>
                </c:pt>
                <c:pt idx="256">
                  <c:v>-31.781065327624599</c:v>
                </c:pt>
                <c:pt idx="257">
                  <c:v>-32.380717684247799</c:v>
                </c:pt>
                <c:pt idx="258">
                  <c:v>-33.022711217720797</c:v>
                </c:pt>
                <c:pt idx="259">
                  <c:v>-33.711295221751399</c:v>
                </c:pt>
                <c:pt idx="260">
                  <c:v>-34.4508000479468</c:v>
                </c:pt>
                <c:pt idx="261">
                  <c:v>-35.245140592271198</c:v>
                </c:pt>
                <c:pt idx="262">
                  <c:v>-36.096770469170401</c:v>
                </c:pt>
                <c:pt idx="263">
                  <c:v>-37.0045806872741</c:v>
                </c:pt>
                <c:pt idx="264">
                  <c:v>-37.926976680134601</c:v>
                </c:pt>
                <c:pt idx="265">
                  <c:v>-36.975634153913298</c:v>
                </c:pt>
                <c:pt idx="266">
                  <c:v>-36.072388485000396</c:v>
                </c:pt>
                <c:pt idx="267">
                  <c:v>-35.225489259294399</c:v>
                </c:pt>
                <c:pt idx="268">
                  <c:v>-34.435816042467202</c:v>
                </c:pt>
                <c:pt idx="269">
                  <c:v>-33.700813772262897</c:v>
                </c:pt>
                <c:pt idx="270">
                  <c:v>-33.016530874465296</c:v>
                </c:pt>
                <c:pt idx="271">
                  <c:v>-32.378631779594201</c:v>
                </c:pt>
                <c:pt idx="272">
                  <c:v>-31.782876340089899</c:v>
                </c:pt>
                <c:pt idx="273">
                  <c:v>-31.2253279663705</c:v>
                </c:pt>
                <c:pt idx="274">
                  <c:v>-30.7024263719236</c:v>
                </c:pt>
                <c:pt idx="275">
                  <c:v>-30.210994783988699</c:v>
                </c:pt>
                <c:pt idx="276">
                  <c:v>-29.748217308344699</c:v>
                </c:pt>
                <c:pt idx="277">
                  <c:v>-29.311604497275301</c:v>
                </c:pt>
                <c:pt idx="278">
                  <c:v>-28.898956053949401</c:v>
                </c:pt>
                <c:pt idx="279">
                  <c:v>-28.5083248974687</c:v>
                </c:pt>
                <c:pt idx="280">
                  <c:v>-28.137984394520799</c:v>
                </c:pt>
                <c:pt idx="281">
                  <c:v>-27.786399341763701</c:v>
                </c:pt>
                <c:pt idx="282">
                  <c:v>-27.452200687393901</c:v>
                </c:pt>
                <c:pt idx="283">
                  <c:v>-27.134163711104101</c:v>
                </c:pt>
                <c:pt idx="284">
                  <c:v>-26.8311892803912</c:v>
                </c:pt>
                <c:pt idx="285">
                  <c:v>-26.542287783946701</c:v>
                </c:pt>
                <c:pt idx="286">
                  <c:v>-26.266565365236801</c:v>
                </c:pt>
                <c:pt idx="287">
                  <c:v>-26.003212118135302</c:v>
                </c:pt>
                <c:pt idx="288">
                  <c:v>-25.751491949739801</c:v>
                </c:pt>
                <c:pt idx="289">
                  <c:v>-25.510733857485302</c:v>
                </c:pt>
                <c:pt idx="290">
                  <c:v>-25.2803244058281</c:v>
                </c:pt>
                <c:pt idx="291">
                  <c:v>-25.059701221214102</c:v>
                </c:pt>
                <c:pt idx="292">
                  <c:v>-24.848347352754502</c:v>
                </c:pt>
                <c:pt idx="293">
                  <c:v>-24.645786370346499</c:v>
                </c:pt>
                <c:pt idx="294">
                  <c:v>-24.4515780924269</c:v>
                </c:pt>
                <c:pt idx="295">
                  <c:v>-24.26531485265</c:v>
                </c:pt>
                <c:pt idx="296">
                  <c:v>-24.0866182290683</c:v>
                </c:pt>
                <c:pt idx="297">
                  <c:v>-23.915136171306301</c:v>
                </c:pt>
                <c:pt idx="298">
                  <c:v>-23.7505404711547</c:v>
                </c:pt>
                <c:pt idx="299">
                  <c:v>-23.592524530310602</c:v>
                </c:pt>
                <c:pt idx="300">
                  <c:v>-23.440801385927301</c:v>
                </c:pt>
                <c:pt idx="301">
                  <c:v>-23.295101960443798</c:v>
                </c:pt>
                <c:pt idx="302">
                  <c:v>-23.155173507045699</c:v>
                </c:pt>
                <c:pt idx="303">
                  <c:v>-23.020778226206701</c:v>
                </c:pt>
                <c:pt idx="304">
                  <c:v>-22.891692032218899</c:v>
                </c:pt>
                <c:pt idx="305">
                  <c:v>-22.7677034515443</c:v>
                </c:pt>
                <c:pt idx="306">
                  <c:v>-22.648612637294999</c:v>
                </c:pt>
                <c:pt idx="307">
                  <c:v>-22.5342304862519</c:v>
                </c:pt>
                <c:pt idx="308">
                  <c:v>-22.424377846624601</c:v>
                </c:pt>
                <c:pt idx="309">
                  <c:v>-22.318884806283901</c:v>
                </c:pt>
                <c:pt idx="310">
                  <c:v>-22.2175900525042</c:v>
                </c:pt>
                <c:pt idx="311">
                  <c:v>-22.120340295379901</c:v>
                </c:pt>
                <c:pt idx="312">
                  <c:v>-22.026989748040101</c:v>
                </c:pt>
                <c:pt idx="313">
                  <c:v>-21.937399657624098</c:v>
                </c:pt>
                <c:pt idx="314">
                  <c:v>-21.851437881692799</c:v>
                </c:pt>
                <c:pt idx="315">
                  <c:v>-21.768978505380002</c:v>
                </c:pt>
                <c:pt idx="316">
                  <c:v>-21.689901495123401</c:v>
                </c:pt>
                <c:pt idx="317">
                  <c:v>-21.614092385290398</c:v>
                </c:pt>
                <c:pt idx="318">
                  <c:v>-21.541441994419301</c:v>
                </c:pt>
                <c:pt idx="319">
                  <c:v>-21.471846168159601</c:v>
                </c:pt>
                <c:pt idx="320">
                  <c:v>-21.4052055463073</c:v>
                </c:pt>
                <c:pt idx="321">
                  <c:v>-21.3414253516071</c:v>
                </c:pt>
                <c:pt idx="322">
                  <c:v>-21.280415198237201</c:v>
                </c:pt>
                <c:pt idx="323">
                  <c:v>-21.222088918106401</c:v>
                </c:pt>
                <c:pt idx="324">
                  <c:v>-21.1663644032826</c:v>
                </c:pt>
                <c:pt idx="325">
                  <c:v>-21.113163463039299</c:v>
                </c:pt>
                <c:pt idx="326">
                  <c:v>-21.062411694157699</c:v>
                </c:pt>
                <c:pt idx="327">
                  <c:v>-21.014038363251601</c:v>
                </c:pt>
                <c:pt idx="328">
                  <c:v>-20.967976300004199</c:v>
                </c:pt>
                <c:pt idx="329">
                  <c:v>-20.924161800309101</c:v>
                </c:pt>
                <c:pt idx="330">
                  <c:v>-20.882534538405601</c:v>
                </c:pt>
                <c:pt idx="331">
                  <c:v>-20.843037487180499</c:v>
                </c:pt>
                <c:pt idx="332">
                  <c:v>-20.805616845889499</c:v>
                </c:pt>
                <c:pt idx="333">
                  <c:v>-20.770221974617399</c:v>
                </c:pt>
                <c:pt idx="334">
                  <c:v>-20.736805334861501</c:v>
                </c:pt>
                <c:pt idx="335">
                  <c:v>-20.705322435679602</c:v>
                </c:pt>
                <c:pt idx="336">
                  <c:v>-20.6757317848949</c:v>
                </c:pt>
                <c:pt idx="337">
                  <c:v>-20.647994844900001</c:v>
                </c:pt>
                <c:pt idx="338">
                  <c:v>-20.622075992643701</c:v>
                </c:pt>
                <c:pt idx="339">
                  <c:v>-20.597942483425602</c:v>
                </c:pt>
                <c:pt idx="340">
                  <c:v>-20.575564418161001</c:v>
                </c:pt>
                <c:pt idx="341">
                  <c:v>-20.554914713811701</c:v>
                </c:pt>
                <c:pt idx="342">
                  <c:v>-20.535969076710501</c:v>
                </c:pt>
                <c:pt idx="343">
                  <c:v>-20.518705978538001</c:v>
                </c:pt>
                <c:pt idx="344">
                  <c:v>-20.503106634736401</c:v>
                </c:pt>
                <c:pt idx="345">
                  <c:v>-20.489154985172402</c:v>
                </c:pt>
                <c:pt idx="346">
                  <c:v>-20.476837676884799</c:v>
                </c:pt>
                <c:pt idx="347">
                  <c:v>-20.4661440487784</c:v>
                </c:pt>
                <c:pt idx="348">
                  <c:v>-20.457066118143199</c:v>
                </c:pt>
                <c:pt idx="349">
                  <c:v>-20.449598568905799</c:v>
                </c:pt>
                <c:pt idx="350">
                  <c:v>-20.443738741534801</c:v>
                </c:pt>
                <c:pt idx="351">
                  <c:v>-20.443738741534801</c:v>
                </c:pt>
                <c:pt idx="352">
                  <c:v>-20.443738741534801</c:v>
                </c:pt>
                <c:pt idx="353">
                  <c:v>-20.443738741534801</c:v>
                </c:pt>
                <c:pt idx="354">
                  <c:v>-20.443738741534801</c:v>
                </c:pt>
                <c:pt idx="355">
                  <c:v>-20.443738741534801</c:v>
                </c:pt>
                <c:pt idx="356">
                  <c:v>-20.443738741534801</c:v>
                </c:pt>
                <c:pt idx="357">
                  <c:v>-20.443738741534801</c:v>
                </c:pt>
                <c:pt idx="358">
                  <c:v>-20.443738741534801</c:v>
                </c:pt>
                <c:pt idx="359">
                  <c:v>-20.443738741534801</c:v>
                </c:pt>
                <c:pt idx="360">
                  <c:v>-20.443738741534801</c:v>
                </c:pt>
              </c:numCache>
            </c:numRef>
          </c:yVal>
          <c:smooth val="0"/>
          <c:extLst>
            <c:ext xmlns:c16="http://schemas.microsoft.com/office/drawing/2014/chart" uri="{C3380CC4-5D6E-409C-BE32-E72D297353CC}">
              <c16:uniqueId val="{0000000B-15C4-2947-A3EA-FE3DB6AF5FBC}"/>
            </c:ext>
          </c:extLst>
        </c:ser>
        <c:ser>
          <c:idx val="12"/>
          <c:order val="12"/>
          <c:tx>
            <c:strRef>
              <c:f>'Normalized Envelope (2)'!$R$2</c:f>
              <c:strCache>
                <c:ptCount val="1"/>
                <c:pt idx="0">
                  <c:v>F13</c:v>
                </c:pt>
              </c:strCache>
            </c:strRef>
          </c:tx>
          <c:spPr>
            <a:ln w="19050" cap="rnd">
              <a:solidFill>
                <a:schemeClr val="accent2">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(2)'!$R$3:$R$363</c:f>
              <c:numCache>
                <c:formatCode>0.0</c:formatCode>
                <c:ptCount val="361"/>
                <c:pt idx="0">
                  <c:v>-7.080741130177862</c:v>
                </c:pt>
                <c:pt idx="1">
                  <c:v>-7.080741130177862</c:v>
                </c:pt>
                <c:pt idx="2">
                  <c:v>-7.080741130177862</c:v>
                </c:pt>
                <c:pt idx="3">
                  <c:v>-7.080741130177862</c:v>
                </c:pt>
                <c:pt idx="4">
                  <c:v>-7.0840924001127332</c:v>
                </c:pt>
                <c:pt idx="5">
                  <c:v>-7.1135436927979709</c:v>
                </c:pt>
                <c:pt idx="6">
                  <c:v>-7.1770043202214309</c:v>
                </c:pt>
                <c:pt idx="7">
                  <c:v>-7.2847949304825734</c:v>
                </c:pt>
                <c:pt idx="8">
                  <c:v>-7.449051850607316</c:v>
                </c:pt>
                <c:pt idx="9">
                  <c:v>-7.6821604776340582</c:v>
                </c:pt>
                <c:pt idx="10">
                  <c:v>-7.9932428034235672</c:v>
                </c:pt>
                <c:pt idx="11">
                  <c:v>-8.3823698162023526</c:v>
                </c:pt>
                <c:pt idx="12">
                  <c:v>-8.8338989929787104</c:v>
                </c:pt>
                <c:pt idx="13">
                  <c:v>-8.4621597037957006</c:v>
                </c:pt>
                <c:pt idx="14">
                  <c:v>-8.0778153290690309</c:v>
                </c:pt>
                <c:pt idx="15">
                  <c:v>-7.753325088793293</c:v>
                </c:pt>
                <c:pt idx="16">
                  <c:v>-7.4924820658911564</c:v>
                </c:pt>
                <c:pt idx="17">
                  <c:v>-7.3137700766732632</c:v>
                </c:pt>
                <c:pt idx="18">
                  <c:v>-7.2466246938437884</c:v>
                </c:pt>
                <c:pt idx="19">
                  <c:v>-7.2466246938437884</c:v>
                </c:pt>
                <c:pt idx="20">
                  <c:v>-7.2466246938437884</c:v>
                </c:pt>
                <c:pt idx="21">
                  <c:v>-7.2466246938437884</c:v>
                </c:pt>
                <c:pt idx="22">
                  <c:v>-7.2466246938437884</c:v>
                </c:pt>
                <c:pt idx="23">
                  <c:v>-7.2466246938437884</c:v>
                </c:pt>
                <c:pt idx="24">
                  <c:v>-7.2466246938437884</c:v>
                </c:pt>
                <c:pt idx="25">
                  <c:v>-7.2466246938437884</c:v>
                </c:pt>
                <c:pt idx="26">
                  <c:v>-7.2466246938437884</c:v>
                </c:pt>
                <c:pt idx="27">
                  <c:v>-7.2466246938437884</c:v>
                </c:pt>
                <c:pt idx="28">
                  <c:v>-7.2466246938437884</c:v>
                </c:pt>
                <c:pt idx="29">
                  <c:v>-7.318136791324533</c:v>
                </c:pt>
                <c:pt idx="30">
                  <c:v>-7.5406365031039018</c:v>
                </c:pt>
                <c:pt idx="31">
                  <c:v>-7.9040761097167307</c:v>
                </c:pt>
                <c:pt idx="32">
                  <c:v>-8.3703546867266923</c:v>
                </c:pt>
                <c:pt idx="33">
                  <c:v>-8.7408364455154199</c:v>
                </c:pt>
                <c:pt idx="34">
                  <c:v>-8.7408364455154199</c:v>
                </c:pt>
                <c:pt idx="35">
                  <c:v>-8.7408364455154199</c:v>
                </c:pt>
                <c:pt idx="36">
                  <c:v>-8.7408364455154199</c:v>
                </c:pt>
                <c:pt idx="37">
                  <c:v>-8.7408364455154199</c:v>
                </c:pt>
                <c:pt idx="38">
                  <c:v>-8.7408364455154199</c:v>
                </c:pt>
                <c:pt idx="39">
                  <c:v>-8.7408364455154199</c:v>
                </c:pt>
                <c:pt idx="40">
                  <c:v>-8.7408364455154199</c:v>
                </c:pt>
                <c:pt idx="41">
                  <c:v>-8.7408364455154199</c:v>
                </c:pt>
                <c:pt idx="42">
                  <c:v>-8.8561272304488092</c:v>
                </c:pt>
                <c:pt idx="43">
                  <c:v>-9.0926874805287898</c:v>
                </c:pt>
                <c:pt idx="44">
                  <c:v>-9.4240612491218094</c:v>
                </c:pt>
                <c:pt idx="45">
                  <c:v>-9.8116394869275201</c:v>
                </c:pt>
                <c:pt idx="46">
                  <c:v>-10.21517977429512</c:v>
                </c:pt>
                <c:pt idx="47">
                  <c:v>-10.60218911347479</c:v>
                </c:pt>
                <c:pt idx="48">
                  <c:v>-10.94515494042018</c:v>
                </c:pt>
                <c:pt idx="49">
                  <c:v>-11.211001565386891</c:v>
                </c:pt>
                <c:pt idx="50">
                  <c:v>-11.321516289332081</c:v>
                </c:pt>
                <c:pt idx="51">
                  <c:v>-11.321516289332081</c:v>
                </c:pt>
                <c:pt idx="52">
                  <c:v>-11.321516289332081</c:v>
                </c:pt>
                <c:pt idx="53">
                  <c:v>-11.321516289332081</c:v>
                </c:pt>
                <c:pt idx="54">
                  <c:v>-11.360815278260739</c:v>
                </c:pt>
                <c:pt idx="55">
                  <c:v>-11.524271294661309</c:v>
                </c:pt>
                <c:pt idx="56">
                  <c:v>-11.827844300957839</c:v>
                </c:pt>
                <c:pt idx="57">
                  <c:v>-12.264151738087429</c:v>
                </c:pt>
                <c:pt idx="58">
                  <c:v>-12.80321380656312</c:v>
                </c:pt>
                <c:pt idx="59">
                  <c:v>-13.382818625898999</c:v>
                </c:pt>
                <c:pt idx="60">
                  <c:v>-13.904934390461069</c:v>
                </c:pt>
                <c:pt idx="61">
                  <c:v>-14.269541553943069</c:v>
                </c:pt>
                <c:pt idx="62">
                  <c:v>-14.445207980468041</c:v>
                </c:pt>
                <c:pt idx="63">
                  <c:v>-14.50281009174495</c:v>
                </c:pt>
                <c:pt idx="64">
                  <c:v>-14.562946476765839</c:v>
                </c:pt>
                <c:pt idx="65">
                  <c:v>-14.72026478321709</c:v>
                </c:pt>
                <c:pt idx="66">
                  <c:v>-15.01149500841013</c:v>
                </c:pt>
                <c:pt idx="67">
                  <c:v>-15.42486508535605</c:v>
                </c:pt>
                <c:pt idx="68">
                  <c:v>-15.925396029236609</c:v>
                </c:pt>
                <c:pt idx="69">
                  <c:v>-16.47667279682241</c:v>
                </c:pt>
                <c:pt idx="70">
                  <c:v>-17.045741485288652</c:v>
                </c:pt>
                <c:pt idx="71">
                  <c:v>-17.5904743400496</c:v>
                </c:pt>
                <c:pt idx="72">
                  <c:v>-18.048484083966201</c:v>
                </c:pt>
                <c:pt idx="73">
                  <c:v>-18.353661892406599</c:v>
                </c:pt>
                <c:pt idx="74">
                  <c:v>-18.389260794273302</c:v>
                </c:pt>
                <c:pt idx="75">
                  <c:v>-18.389260794273302</c:v>
                </c:pt>
                <c:pt idx="76">
                  <c:v>-18.389260794273302</c:v>
                </c:pt>
                <c:pt idx="77">
                  <c:v>-18.389260794273302</c:v>
                </c:pt>
                <c:pt idx="78">
                  <c:v>-18.468499446958202</c:v>
                </c:pt>
                <c:pt idx="79">
                  <c:v>-18.678833427906302</c:v>
                </c:pt>
                <c:pt idx="80">
                  <c:v>-19.0234916293421</c:v>
                </c:pt>
                <c:pt idx="81">
                  <c:v>-19.475902962088501</c:v>
                </c:pt>
                <c:pt idx="82">
                  <c:v>-19.962754523782301</c:v>
                </c:pt>
                <c:pt idx="83">
                  <c:v>-19.6269416442641</c:v>
                </c:pt>
                <c:pt idx="84">
                  <c:v>-19.315605538362401</c:v>
                </c:pt>
                <c:pt idx="85">
                  <c:v>-19.111288897104298</c:v>
                </c:pt>
                <c:pt idx="86">
                  <c:v>-19.062329633505801</c:v>
                </c:pt>
                <c:pt idx="87">
                  <c:v>-19.062329633505801</c:v>
                </c:pt>
                <c:pt idx="88">
                  <c:v>-19.062329633505801</c:v>
                </c:pt>
                <c:pt idx="89">
                  <c:v>-19.062329633505801</c:v>
                </c:pt>
                <c:pt idx="90">
                  <c:v>-19.062329633505801</c:v>
                </c:pt>
                <c:pt idx="91">
                  <c:v>-19.062329633505801</c:v>
                </c:pt>
                <c:pt idx="92">
                  <c:v>-19.062329633505801</c:v>
                </c:pt>
                <c:pt idx="93">
                  <c:v>-19.062329633505801</c:v>
                </c:pt>
                <c:pt idx="94">
                  <c:v>-19.062329633505801</c:v>
                </c:pt>
                <c:pt idx="95">
                  <c:v>-19.062329633505801</c:v>
                </c:pt>
                <c:pt idx="96">
                  <c:v>-18.539818558787701</c:v>
                </c:pt>
                <c:pt idx="97">
                  <c:v>-17.834956823271799</c:v>
                </c:pt>
                <c:pt idx="98">
                  <c:v>-17.107812275971611</c:v>
                </c:pt>
                <c:pt idx="99">
                  <c:v>-16.43048119681421</c:v>
                </c:pt>
                <c:pt idx="100">
                  <c:v>-15.856704478877919</c:v>
                </c:pt>
                <c:pt idx="101">
                  <c:v>-15.413421201395369</c:v>
                </c:pt>
                <c:pt idx="102">
                  <c:v>-15.098543503853129</c:v>
                </c:pt>
                <c:pt idx="103">
                  <c:v>-14.882260107528481</c:v>
                </c:pt>
                <c:pt idx="104">
                  <c:v>-14.714393643966901</c:v>
                </c:pt>
                <c:pt idx="105">
                  <c:v>-14.5415454972585</c:v>
                </c:pt>
                <c:pt idx="106">
                  <c:v>-14.32948867493354</c:v>
                </c:pt>
                <c:pt idx="107">
                  <c:v>-14.074798973508781</c:v>
                </c:pt>
                <c:pt idx="108">
                  <c:v>-13.794707731625079</c:v>
                </c:pt>
                <c:pt idx="109">
                  <c:v>-13.50594429948984</c:v>
                </c:pt>
                <c:pt idx="110">
                  <c:v>-13.21295599207135</c:v>
                </c:pt>
                <c:pt idx="111">
                  <c:v>-12.91243682510683</c:v>
                </c:pt>
                <c:pt idx="112">
                  <c:v>-12.603738849076969</c:v>
                </c:pt>
                <c:pt idx="113">
                  <c:v>-12.291513072234769</c:v>
                </c:pt>
                <c:pt idx="114">
                  <c:v>-11.979248154271609</c:v>
                </c:pt>
                <c:pt idx="115">
                  <c:v>-11.664790050749279</c:v>
                </c:pt>
                <c:pt idx="116">
                  <c:v>-11.346116008249929</c:v>
                </c:pt>
                <c:pt idx="117">
                  <c:v>-11.03159771516772</c:v>
                </c:pt>
                <c:pt idx="118">
                  <c:v>-10.74165123312148</c:v>
                </c:pt>
                <c:pt idx="119">
                  <c:v>-10.498030369636169</c:v>
                </c:pt>
                <c:pt idx="120">
                  <c:v>-10.310794607126489</c:v>
                </c:pt>
                <c:pt idx="121">
                  <c:v>-10.17406662305185</c:v>
                </c:pt>
                <c:pt idx="122">
                  <c:v>-10.07146135941106</c:v>
                </c:pt>
                <c:pt idx="123">
                  <c:v>-9.9828879285354191</c:v>
                </c:pt>
                <c:pt idx="124">
                  <c:v>-9.8853178348875801</c:v>
                </c:pt>
                <c:pt idx="125">
                  <c:v>-9.7508507572031302</c:v>
                </c:pt>
                <c:pt idx="126">
                  <c:v>-9.5533188003671405</c:v>
                </c:pt>
                <c:pt idx="127">
                  <c:v>-9.2858995121508805</c:v>
                </c:pt>
                <c:pt idx="128">
                  <c:v>-8.9740675859118006</c:v>
                </c:pt>
                <c:pt idx="129">
                  <c:v>-8.6682889286090496</c:v>
                </c:pt>
                <c:pt idx="130">
                  <c:v>-8.4231398679493097</c:v>
                </c:pt>
                <c:pt idx="131">
                  <c:v>-8.2810219934370508</c:v>
                </c:pt>
                <c:pt idx="132">
                  <c:v>-8.2670649718959908</c:v>
                </c:pt>
                <c:pt idx="133">
                  <c:v>-8.2670649718959908</c:v>
                </c:pt>
                <c:pt idx="134">
                  <c:v>-8.2670649718959908</c:v>
                </c:pt>
                <c:pt idx="135">
                  <c:v>-8.2670649718959908</c:v>
                </c:pt>
                <c:pt idx="136">
                  <c:v>-8.2670649718959908</c:v>
                </c:pt>
                <c:pt idx="137">
                  <c:v>-8.2670649718959908</c:v>
                </c:pt>
                <c:pt idx="138">
                  <c:v>-8.2670649718959908</c:v>
                </c:pt>
                <c:pt idx="139">
                  <c:v>-8.2670649718959908</c:v>
                </c:pt>
                <c:pt idx="140">
                  <c:v>-8.2670649718959908</c:v>
                </c:pt>
                <c:pt idx="141">
                  <c:v>-8.2670649718959908</c:v>
                </c:pt>
                <c:pt idx="142">
                  <c:v>-8.2670649718959908</c:v>
                </c:pt>
                <c:pt idx="143">
                  <c:v>-8.0965118344909595</c:v>
                </c:pt>
                <c:pt idx="144">
                  <c:v>-7.9440778774762277</c:v>
                </c:pt>
                <c:pt idx="145">
                  <c:v>-7.9066500843323979</c:v>
                </c:pt>
                <c:pt idx="146">
                  <c:v>-7.9066500843323979</c:v>
                </c:pt>
                <c:pt idx="147">
                  <c:v>-7.9066500843323979</c:v>
                </c:pt>
                <c:pt idx="148">
                  <c:v>-7.9066500843323979</c:v>
                </c:pt>
                <c:pt idx="149">
                  <c:v>-7.9066500843323979</c:v>
                </c:pt>
                <c:pt idx="150">
                  <c:v>-7.9066500843323979</c:v>
                </c:pt>
                <c:pt idx="151">
                  <c:v>-7.9066500843323979</c:v>
                </c:pt>
                <c:pt idx="152">
                  <c:v>-7.9066500843323979</c:v>
                </c:pt>
                <c:pt idx="153">
                  <c:v>-7.9066500843323979</c:v>
                </c:pt>
                <c:pt idx="154">
                  <c:v>-7.9066500843323979</c:v>
                </c:pt>
                <c:pt idx="155">
                  <c:v>-7.9066500843323979</c:v>
                </c:pt>
                <c:pt idx="156">
                  <c:v>-7.9885912229963472</c:v>
                </c:pt>
                <c:pt idx="157">
                  <c:v>-8.185946609965475</c:v>
                </c:pt>
                <c:pt idx="158">
                  <c:v>-8.4877228960710625</c:v>
                </c:pt>
                <c:pt idx="159">
                  <c:v>-8.8733091985087</c:v>
                </c:pt>
                <c:pt idx="160">
                  <c:v>-8.8364720992289794</c:v>
                </c:pt>
                <c:pt idx="161">
                  <c:v>-8.61446049829879</c:v>
                </c:pt>
                <c:pt idx="162">
                  <c:v>-8.4245813172304285</c:v>
                </c:pt>
                <c:pt idx="163">
                  <c:v>-8.2480823459000625</c:v>
                </c:pt>
                <c:pt idx="164">
                  <c:v>-8.0728764057629352</c:v>
                </c:pt>
                <c:pt idx="165">
                  <c:v>-7.9022471305339987</c:v>
                </c:pt>
                <c:pt idx="166">
                  <c:v>-7.7519977274161285</c:v>
                </c:pt>
                <c:pt idx="167">
                  <c:v>-7.639824915028246</c:v>
                </c:pt>
                <c:pt idx="168">
                  <c:v>-7.5759007444592079</c:v>
                </c:pt>
                <c:pt idx="169">
                  <c:v>-7.5602226857270729</c:v>
                </c:pt>
                <c:pt idx="170">
                  <c:v>-7.5602226857270729</c:v>
                </c:pt>
                <c:pt idx="171">
                  <c:v>-7.5602226857270729</c:v>
                </c:pt>
                <c:pt idx="172">
                  <c:v>-7.5602226857270729</c:v>
                </c:pt>
                <c:pt idx="173">
                  <c:v>-7.5602226857270729</c:v>
                </c:pt>
                <c:pt idx="174">
                  <c:v>-7.5602226857270729</c:v>
                </c:pt>
                <c:pt idx="175">
                  <c:v>-7.5602226857270729</c:v>
                </c:pt>
                <c:pt idx="176">
                  <c:v>-7.5602226857270729</c:v>
                </c:pt>
                <c:pt idx="177">
                  <c:v>-7.5602226857270729</c:v>
                </c:pt>
                <c:pt idx="178">
                  <c:v>-7.5602226857270729</c:v>
                </c:pt>
                <c:pt idx="179">
                  <c:v>-7.5602226857270729</c:v>
                </c:pt>
                <c:pt idx="180">
                  <c:v>-7.5860275738912462</c:v>
                </c:pt>
                <c:pt idx="181">
                  <c:v>-7.6449540349807208</c:v>
                </c:pt>
                <c:pt idx="182">
                  <c:v>-7.7299127095924121</c:v>
                </c:pt>
                <c:pt idx="183">
                  <c:v>-7.8348041279335385</c:v>
                </c:pt>
                <c:pt idx="184">
                  <c:v>-7.9536435787301309</c:v>
                </c:pt>
                <c:pt idx="185">
                  <c:v>-8.0820853186449604</c:v>
                </c:pt>
                <c:pt idx="186">
                  <c:v>-8.2210890820610736</c:v>
                </c:pt>
                <c:pt idx="187">
                  <c:v>-8.3787530614367451</c:v>
                </c:pt>
                <c:pt idx="188">
                  <c:v>-8.5665425676222196</c:v>
                </c:pt>
                <c:pt idx="189">
                  <c:v>-8.7907352995331394</c:v>
                </c:pt>
                <c:pt idx="190">
                  <c:v>-9.0444184782772101</c:v>
                </c:pt>
                <c:pt idx="191">
                  <c:v>-9.0703700716239393</c:v>
                </c:pt>
                <c:pt idx="192">
                  <c:v>-8.7344953843551991</c:v>
                </c:pt>
                <c:pt idx="193">
                  <c:v>-8.4011522856763428</c:v>
                </c:pt>
                <c:pt idx="194">
                  <c:v>-8.1212739381753423</c:v>
                </c:pt>
                <c:pt idx="195">
                  <c:v>-7.9481958910716894</c:v>
                </c:pt>
                <c:pt idx="196">
                  <c:v>-7.9316465650254466</c:v>
                </c:pt>
                <c:pt idx="197">
                  <c:v>-7.9316465650254466</c:v>
                </c:pt>
                <c:pt idx="198">
                  <c:v>-7.9316465650254466</c:v>
                </c:pt>
                <c:pt idx="199">
                  <c:v>-7.9316465650254466</c:v>
                </c:pt>
                <c:pt idx="200">
                  <c:v>-7.9316465650254466</c:v>
                </c:pt>
                <c:pt idx="201">
                  <c:v>-7.9316465650254466</c:v>
                </c:pt>
                <c:pt idx="202">
                  <c:v>-7.9316465650254466</c:v>
                </c:pt>
                <c:pt idx="203">
                  <c:v>-7.9316465650254466</c:v>
                </c:pt>
                <c:pt idx="204">
                  <c:v>-7.9316465650254466</c:v>
                </c:pt>
                <c:pt idx="205">
                  <c:v>-7.9316465650254466</c:v>
                </c:pt>
                <c:pt idx="206">
                  <c:v>-7.9316465650254466</c:v>
                </c:pt>
                <c:pt idx="207">
                  <c:v>-8.1148486584713861</c:v>
                </c:pt>
                <c:pt idx="208">
                  <c:v>-8.5306800338872524</c:v>
                </c:pt>
                <c:pt idx="209">
                  <c:v>-9.1919991543634101</c:v>
                </c:pt>
                <c:pt idx="210">
                  <c:v>-10.0712038924658</c:v>
                </c:pt>
                <c:pt idx="211">
                  <c:v>-10.0712038924658</c:v>
                </c:pt>
                <c:pt idx="212">
                  <c:v>-10.0712038924658</c:v>
                </c:pt>
                <c:pt idx="213">
                  <c:v>-10.0712038924658</c:v>
                </c:pt>
                <c:pt idx="214">
                  <c:v>-10.0712038924658</c:v>
                </c:pt>
                <c:pt idx="215">
                  <c:v>-10.0712038924658</c:v>
                </c:pt>
                <c:pt idx="216">
                  <c:v>-10.0712038924658</c:v>
                </c:pt>
                <c:pt idx="217">
                  <c:v>-10.0712038924658</c:v>
                </c:pt>
                <c:pt idx="218">
                  <c:v>-10.0712038924658</c:v>
                </c:pt>
                <c:pt idx="219">
                  <c:v>-10.0712038924658</c:v>
                </c:pt>
                <c:pt idx="220">
                  <c:v>-10.223174809801879</c:v>
                </c:pt>
                <c:pt idx="221">
                  <c:v>-10.71959299707418</c:v>
                </c:pt>
                <c:pt idx="222">
                  <c:v>-11.47788819613365</c:v>
                </c:pt>
                <c:pt idx="223">
                  <c:v>-11.69769035869469</c:v>
                </c:pt>
                <c:pt idx="224">
                  <c:v>-11.69769035869469</c:v>
                </c:pt>
                <c:pt idx="225">
                  <c:v>-11.69769035869469</c:v>
                </c:pt>
                <c:pt idx="226">
                  <c:v>-11.69769035869469</c:v>
                </c:pt>
                <c:pt idx="227">
                  <c:v>-11.69769035869469</c:v>
                </c:pt>
                <c:pt idx="228">
                  <c:v>-11.69769035869469</c:v>
                </c:pt>
                <c:pt idx="229">
                  <c:v>-11.69769035869469</c:v>
                </c:pt>
                <c:pt idx="230">
                  <c:v>-11.69769035869469</c:v>
                </c:pt>
                <c:pt idx="231">
                  <c:v>-11.84061854944769</c:v>
                </c:pt>
                <c:pt idx="232">
                  <c:v>-12.10684527866292</c:v>
                </c:pt>
                <c:pt idx="233">
                  <c:v>-12.390899061126451</c:v>
                </c:pt>
                <c:pt idx="234">
                  <c:v>-12.52315531294008</c:v>
                </c:pt>
                <c:pt idx="235">
                  <c:v>-12.52315531294008</c:v>
                </c:pt>
                <c:pt idx="236">
                  <c:v>-12.52315531294008</c:v>
                </c:pt>
                <c:pt idx="237">
                  <c:v>-12.52315531294008</c:v>
                </c:pt>
                <c:pt idx="238">
                  <c:v>-12.573760214458961</c:v>
                </c:pt>
                <c:pt idx="239">
                  <c:v>-12.81223730474337</c:v>
                </c:pt>
                <c:pt idx="240">
                  <c:v>-13.26641618840643</c:v>
                </c:pt>
                <c:pt idx="241">
                  <c:v>-13.90108711521934</c:v>
                </c:pt>
                <c:pt idx="242">
                  <c:v>-14.611894658982639</c:v>
                </c:pt>
                <c:pt idx="243">
                  <c:v>-15.247955734605171</c:v>
                </c:pt>
                <c:pt idx="244">
                  <c:v>-15.688705240153681</c:v>
                </c:pt>
                <c:pt idx="245">
                  <c:v>-15.926143772405769</c:v>
                </c:pt>
                <c:pt idx="246">
                  <c:v>-16.052131507601231</c:v>
                </c:pt>
                <c:pt idx="247">
                  <c:v>-16.171129247321609</c:v>
                </c:pt>
                <c:pt idx="248">
                  <c:v>-16.343934480892308</c:v>
                </c:pt>
                <c:pt idx="249">
                  <c:v>-16.58709789805992</c:v>
                </c:pt>
                <c:pt idx="250">
                  <c:v>-16.889066938070428</c:v>
                </c:pt>
                <c:pt idx="251">
                  <c:v>-17.214498926002289</c:v>
                </c:pt>
                <c:pt idx="252">
                  <c:v>-17.460814042386851</c:v>
                </c:pt>
                <c:pt idx="253">
                  <c:v>-17.460814042386851</c:v>
                </c:pt>
                <c:pt idx="254">
                  <c:v>-17.460814042386851</c:v>
                </c:pt>
                <c:pt idx="255">
                  <c:v>-17.460814042386851</c:v>
                </c:pt>
                <c:pt idx="256">
                  <c:v>-17.460814042386851</c:v>
                </c:pt>
                <c:pt idx="257">
                  <c:v>-17.476944958258219</c:v>
                </c:pt>
                <c:pt idx="258">
                  <c:v>-17.7066913260917</c:v>
                </c:pt>
                <c:pt idx="259">
                  <c:v>-18.190931267581998</c:v>
                </c:pt>
                <c:pt idx="260">
                  <c:v>-18.926941339482699</c:v>
                </c:pt>
                <c:pt idx="261">
                  <c:v>-19.711166330886499</c:v>
                </c:pt>
                <c:pt idx="262">
                  <c:v>-19.340824332167301</c:v>
                </c:pt>
                <c:pt idx="263">
                  <c:v>-19.340824332167301</c:v>
                </c:pt>
                <c:pt idx="264">
                  <c:v>-19.340824332167301</c:v>
                </c:pt>
                <c:pt idx="265">
                  <c:v>-19.340824332167301</c:v>
                </c:pt>
                <c:pt idx="266">
                  <c:v>-19.340824332167301</c:v>
                </c:pt>
                <c:pt idx="267">
                  <c:v>-19.340824332167301</c:v>
                </c:pt>
                <c:pt idx="268">
                  <c:v>-19.340824332167301</c:v>
                </c:pt>
                <c:pt idx="269">
                  <c:v>-19.340824332167301</c:v>
                </c:pt>
                <c:pt idx="270">
                  <c:v>-19.340824332167301</c:v>
                </c:pt>
                <c:pt idx="271">
                  <c:v>-19.340824332167301</c:v>
                </c:pt>
                <c:pt idx="272">
                  <c:v>-19.340824332167301</c:v>
                </c:pt>
                <c:pt idx="273">
                  <c:v>-18.5138993690062</c:v>
                </c:pt>
                <c:pt idx="274">
                  <c:v>-17.6400036399992</c:v>
                </c:pt>
                <c:pt idx="275">
                  <c:v>-17.002413289591161</c:v>
                </c:pt>
                <c:pt idx="276">
                  <c:v>-16.63172792733176</c:v>
                </c:pt>
                <c:pt idx="277">
                  <c:v>-16.511495753396151</c:v>
                </c:pt>
                <c:pt idx="278">
                  <c:v>-16.511495753396151</c:v>
                </c:pt>
                <c:pt idx="279">
                  <c:v>-16.511495753396151</c:v>
                </c:pt>
                <c:pt idx="280">
                  <c:v>-16.511495753396151</c:v>
                </c:pt>
                <c:pt idx="281">
                  <c:v>-16.511495753396151</c:v>
                </c:pt>
                <c:pt idx="282">
                  <c:v>-16.511495753396151</c:v>
                </c:pt>
                <c:pt idx="283">
                  <c:v>-16.511495753396151</c:v>
                </c:pt>
                <c:pt idx="284">
                  <c:v>-16.31824680620355</c:v>
                </c:pt>
                <c:pt idx="285">
                  <c:v>-15.93826290538026</c:v>
                </c:pt>
                <c:pt idx="286">
                  <c:v>-15.556123093450982</c:v>
                </c:pt>
                <c:pt idx="287">
                  <c:v>-15.2637108263883</c:v>
                </c:pt>
                <c:pt idx="288">
                  <c:v>-15.10684407138346</c:v>
                </c:pt>
                <c:pt idx="289">
                  <c:v>-15.028301526952731</c:v>
                </c:pt>
                <c:pt idx="290">
                  <c:v>-14.85679018908677</c:v>
                </c:pt>
                <c:pt idx="291">
                  <c:v>-14.40547845917529</c:v>
                </c:pt>
                <c:pt idx="292">
                  <c:v>-13.65230394103965</c:v>
                </c:pt>
                <c:pt idx="293">
                  <c:v>-12.772981240256939</c:v>
                </c:pt>
                <c:pt idx="294">
                  <c:v>-11.984830259224939</c:v>
                </c:pt>
                <c:pt idx="295">
                  <c:v>-11.43341312971133</c:v>
                </c:pt>
                <c:pt idx="296">
                  <c:v>-11.189089767807261</c:v>
                </c:pt>
                <c:pt idx="297">
                  <c:v>-11.189089767807261</c:v>
                </c:pt>
                <c:pt idx="298">
                  <c:v>-11.189089767807261</c:v>
                </c:pt>
                <c:pt idx="299">
                  <c:v>-11.189089767807261</c:v>
                </c:pt>
                <c:pt idx="300">
                  <c:v>-11.189089767807261</c:v>
                </c:pt>
                <c:pt idx="301">
                  <c:v>-11.189089767807261</c:v>
                </c:pt>
                <c:pt idx="302">
                  <c:v>-11.189089767807261</c:v>
                </c:pt>
                <c:pt idx="303">
                  <c:v>-11.189089767807261</c:v>
                </c:pt>
                <c:pt idx="304">
                  <c:v>-11.189089767807261</c:v>
                </c:pt>
                <c:pt idx="305">
                  <c:v>-10.919504263133689</c:v>
                </c:pt>
                <c:pt idx="306">
                  <c:v>-9.920844848733779</c:v>
                </c:pt>
                <c:pt idx="307">
                  <c:v>-9.2871221480477288</c:v>
                </c:pt>
                <c:pt idx="308">
                  <c:v>-9.07411815734865</c:v>
                </c:pt>
                <c:pt idx="309">
                  <c:v>-9.07411815734865</c:v>
                </c:pt>
                <c:pt idx="310">
                  <c:v>-9.07411815734865</c:v>
                </c:pt>
                <c:pt idx="311">
                  <c:v>-9.07411815734865</c:v>
                </c:pt>
                <c:pt idx="312">
                  <c:v>-9.07411815734865</c:v>
                </c:pt>
                <c:pt idx="313">
                  <c:v>-9.07411815734865</c:v>
                </c:pt>
                <c:pt idx="314">
                  <c:v>-9.07411815734865</c:v>
                </c:pt>
                <c:pt idx="315">
                  <c:v>-9.07411815734865</c:v>
                </c:pt>
                <c:pt idx="316">
                  <c:v>-9.07411815734865</c:v>
                </c:pt>
                <c:pt idx="317">
                  <c:v>-9.07411815734865</c:v>
                </c:pt>
                <c:pt idx="318">
                  <c:v>-9.07411815734865</c:v>
                </c:pt>
                <c:pt idx="319">
                  <c:v>-9.2987882322697999</c:v>
                </c:pt>
                <c:pt idx="320">
                  <c:v>-8.7721015184638897</c:v>
                </c:pt>
                <c:pt idx="321">
                  <c:v>-8.3986118516421406</c:v>
                </c:pt>
                <c:pt idx="322">
                  <c:v>-8.263082177472695</c:v>
                </c:pt>
                <c:pt idx="323">
                  <c:v>-8.263082177472695</c:v>
                </c:pt>
                <c:pt idx="324">
                  <c:v>-8.263082177472695</c:v>
                </c:pt>
                <c:pt idx="325">
                  <c:v>-8.263082177472695</c:v>
                </c:pt>
                <c:pt idx="326">
                  <c:v>-8.263082177472695</c:v>
                </c:pt>
                <c:pt idx="327">
                  <c:v>-8.263082177472695</c:v>
                </c:pt>
                <c:pt idx="328">
                  <c:v>-8.263082177472695</c:v>
                </c:pt>
                <c:pt idx="329">
                  <c:v>-8.263082177472695</c:v>
                </c:pt>
                <c:pt idx="330">
                  <c:v>-8.263082177472695</c:v>
                </c:pt>
                <c:pt idx="331">
                  <c:v>-8.263082177472695</c:v>
                </c:pt>
                <c:pt idx="332">
                  <c:v>-8.263082177472695</c:v>
                </c:pt>
                <c:pt idx="333">
                  <c:v>-8.3309292630976586</c:v>
                </c:pt>
                <c:pt idx="334">
                  <c:v>-8.5560634096334596</c:v>
                </c:pt>
                <c:pt idx="335">
                  <c:v>-8.8829611574428888</c:v>
                </c:pt>
                <c:pt idx="336">
                  <c:v>-9.0622475706757601</c:v>
                </c:pt>
                <c:pt idx="337">
                  <c:v>-8.8067017952911293</c:v>
                </c:pt>
                <c:pt idx="338">
                  <c:v>-8.5718687395419604</c:v>
                </c:pt>
                <c:pt idx="339">
                  <c:v>-8.3658866204781326</c:v>
                </c:pt>
                <c:pt idx="340">
                  <c:v>-8.1964060016622522</c:v>
                </c:pt>
                <c:pt idx="341">
                  <c:v>-8.0649236888686175</c:v>
                </c:pt>
                <c:pt idx="342">
                  <c:v>-7.9632050957097196</c:v>
                </c:pt>
                <c:pt idx="343">
                  <c:v>-7.8755438045671324</c:v>
                </c:pt>
                <c:pt idx="344">
                  <c:v>-7.785851188882849</c:v>
                </c:pt>
                <c:pt idx="345">
                  <c:v>-7.6849883984931617</c:v>
                </c:pt>
                <c:pt idx="346">
                  <c:v>-7.5736719883708696</c:v>
                </c:pt>
                <c:pt idx="347">
                  <c:v>-7.4598490169499208</c:v>
                </c:pt>
                <c:pt idx="348">
                  <c:v>-7.3533881816327664</c:v>
                </c:pt>
                <c:pt idx="349">
                  <c:v>-7.2617814696050091</c:v>
                </c:pt>
                <c:pt idx="350">
                  <c:v>-7.1885992543956201</c:v>
                </c:pt>
                <c:pt idx="351">
                  <c:v>-7.1885992543956201</c:v>
                </c:pt>
                <c:pt idx="352">
                  <c:v>-7.1885992543956201</c:v>
                </c:pt>
                <c:pt idx="353">
                  <c:v>-7.1885992543956201</c:v>
                </c:pt>
                <c:pt idx="354">
                  <c:v>-7.1885992543956201</c:v>
                </c:pt>
                <c:pt idx="355">
                  <c:v>-7.1885992543956201</c:v>
                </c:pt>
                <c:pt idx="356">
                  <c:v>-7.1885992543956201</c:v>
                </c:pt>
                <c:pt idx="357">
                  <c:v>-7.1885992543956201</c:v>
                </c:pt>
                <c:pt idx="358">
                  <c:v>-7.1885992543956201</c:v>
                </c:pt>
                <c:pt idx="359">
                  <c:v>-7.1885992543956201</c:v>
                </c:pt>
                <c:pt idx="360">
                  <c:v>-7.1885992543956201</c:v>
                </c:pt>
              </c:numCache>
            </c:numRef>
          </c:yVal>
          <c:smooth val="0"/>
          <c:extLst>
            <c:ext xmlns:c16="http://schemas.microsoft.com/office/drawing/2014/chart" uri="{C3380CC4-5D6E-409C-BE32-E72D297353CC}">
              <c16:uniqueId val="{0000000C-15C4-2947-A3EA-FE3DB6AF5FBC}"/>
            </c:ext>
          </c:extLst>
        </c:ser>
        <c:ser>
          <c:idx val="13"/>
          <c:order val="13"/>
          <c:tx>
            <c:strRef>
              <c:f>'Normalized Envelope (2)'!$S$2</c:f>
              <c:strCache>
                <c:ptCount val="1"/>
                <c:pt idx="0">
                  <c:v>F14</c:v>
                </c:pt>
              </c:strCache>
            </c:strRef>
          </c:tx>
          <c:spPr>
            <a:ln w="19050" cap="rnd">
              <a:solidFill>
                <a:schemeClr val="accent4">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(2)'!$S$3:$S$363</c:f>
              <c:numCache>
                <c:formatCode>0.0</c:formatCode>
                <c:ptCount val="361"/>
                <c:pt idx="0">
                  <c:v>-9.9432421490108602</c:v>
                </c:pt>
                <c:pt idx="1">
                  <c:v>-9.9432421490108602</c:v>
                </c:pt>
                <c:pt idx="2">
                  <c:v>-9.9432421490108602</c:v>
                </c:pt>
                <c:pt idx="3">
                  <c:v>-9.9432421490108602</c:v>
                </c:pt>
                <c:pt idx="4">
                  <c:v>-9.9432421490108602</c:v>
                </c:pt>
                <c:pt idx="5">
                  <c:v>-9.9432421490108602</c:v>
                </c:pt>
                <c:pt idx="6">
                  <c:v>-9.9432421490108602</c:v>
                </c:pt>
                <c:pt idx="7">
                  <c:v>-9.9432421490108602</c:v>
                </c:pt>
                <c:pt idx="8">
                  <c:v>-9.94727075700178</c:v>
                </c:pt>
                <c:pt idx="9">
                  <c:v>-9.9798349206389894</c:v>
                </c:pt>
                <c:pt idx="10">
                  <c:v>-10.036895941766399</c:v>
                </c:pt>
                <c:pt idx="11">
                  <c:v>-10.115847642095741</c:v>
                </c:pt>
                <c:pt idx="12">
                  <c:v>-10.21780713382689</c:v>
                </c:pt>
                <c:pt idx="13">
                  <c:v>-10.347557197996441</c:v>
                </c:pt>
                <c:pt idx="14">
                  <c:v>-10.510234086965649</c:v>
                </c:pt>
                <c:pt idx="15">
                  <c:v>-10.70653100385827</c:v>
                </c:pt>
                <c:pt idx="16">
                  <c:v>-10.9306243237983</c:v>
                </c:pt>
                <c:pt idx="17">
                  <c:v>-11.174771352741329</c:v>
                </c:pt>
                <c:pt idx="18">
                  <c:v>-11.44013674765197</c:v>
                </c:pt>
                <c:pt idx="19">
                  <c:v>-11.74673354097296</c:v>
                </c:pt>
                <c:pt idx="20">
                  <c:v>-12.13313793182494</c:v>
                </c:pt>
                <c:pt idx="21">
                  <c:v>-12.64310025676274</c:v>
                </c:pt>
                <c:pt idx="22">
                  <c:v>-12.70932243548946</c:v>
                </c:pt>
                <c:pt idx="23">
                  <c:v>-12.192333707841319</c:v>
                </c:pt>
                <c:pt idx="24">
                  <c:v>-11.91697741850103</c:v>
                </c:pt>
                <c:pt idx="25">
                  <c:v>-11.89662375559004</c:v>
                </c:pt>
                <c:pt idx="26">
                  <c:v>-11.89662375559004</c:v>
                </c:pt>
                <c:pt idx="27">
                  <c:v>-11.89662375559004</c:v>
                </c:pt>
                <c:pt idx="28">
                  <c:v>-11.89662375559004</c:v>
                </c:pt>
                <c:pt idx="29">
                  <c:v>-11.89662375559004</c:v>
                </c:pt>
                <c:pt idx="30">
                  <c:v>-11.89662375559004</c:v>
                </c:pt>
                <c:pt idx="31">
                  <c:v>-11.89662375559004</c:v>
                </c:pt>
                <c:pt idx="32">
                  <c:v>-11.89662375559004</c:v>
                </c:pt>
                <c:pt idx="33">
                  <c:v>-11.89662375559004</c:v>
                </c:pt>
                <c:pt idx="34">
                  <c:v>-11.89662375559004</c:v>
                </c:pt>
                <c:pt idx="35">
                  <c:v>-11.89662375559004</c:v>
                </c:pt>
                <c:pt idx="36">
                  <c:v>-12.129246922325649</c:v>
                </c:pt>
                <c:pt idx="37">
                  <c:v>-12.60267915471041</c:v>
                </c:pt>
                <c:pt idx="38">
                  <c:v>-13.293370229264401</c:v>
                </c:pt>
                <c:pt idx="39">
                  <c:v>-14.154438492209291</c:v>
                </c:pt>
                <c:pt idx="40">
                  <c:v>-14.553826818056191</c:v>
                </c:pt>
                <c:pt idx="41">
                  <c:v>-14.553826818056191</c:v>
                </c:pt>
                <c:pt idx="42">
                  <c:v>-14.553826818056191</c:v>
                </c:pt>
                <c:pt idx="43">
                  <c:v>-14.553826818056191</c:v>
                </c:pt>
                <c:pt idx="44">
                  <c:v>-14.553826818056191</c:v>
                </c:pt>
                <c:pt idx="45">
                  <c:v>-14.553826818056191</c:v>
                </c:pt>
                <c:pt idx="46">
                  <c:v>-14.553826818056191</c:v>
                </c:pt>
                <c:pt idx="47">
                  <c:v>-14.553826818056191</c:v>
                </c:pt>
                <c:pt idx="48">
                  <c:v>-14.553826818056191</c:v>
                </c:pt>
                <c:pt idx="49">
                  <c:v>-14.553826818056191</c:v>
                </c:pt>
                <c:pt idx="50">
                  <c:v>-14.662731286585711</c:v>
                </c:pt>
                <c:pt idx="51">
                  <c:v>-14.893020053494279</c:v>
                </c:pt>
                <c:pt idx="52">
                  <c:v>-15.243629225383739</c:v>
                </c:pt>
                <c:pt idx="53">
                  <c:v>-15.717993131117229</c:v>
                </c:pt>
                <c:pt idx="54">
                  <c:v>-16.298774991062771</c:v>
                </c:pt>
                <c:pt idx="55">
                  <c:v>-16.914653919500999</c:v>
                </c:pt>
                <c:pt idx="56">
                  <c:v>-17.142096457855878</c:v>
                </c:pt>
                <c:pt idx="57">
                  <c:v>-17.142096457855878</c:v>
                </c:pt>
                <c:pt idx="58">
                  <c:v>-17.142096457855878</c:v>
                </c:pt>
                <c:pt idx="59">
                  <c:v>-17.142096457855878</c:v>
                </c:pt>
                <c:pt idx="60">
                  <c:v>-17.142096457855878</c:v>
                </c:pt>
                <c:pt idx="61">
                  <c:v>-17.142096457855878</c:v>
                </c:pt>
                <c:pt idx="62">
                  <c:v>-17.151828575223551</c:v>
                </c:pt>
                <c:pt idx="63">
                  <c:v>-17.241091310192289</c:v>
                </c:pt>
                <c:pt idx="64">
                  <c:v>-17.359985373693629</c:v>
                </c:pt>
                <c:pt idx="65">
                  <c:v>-17.490261964475209</c:v>
                </c:pt>
                <c:pt idx="66">
                  <c:v>-17.398864558673928</c:v>
                </c:pt>
                <c:pt idx="67">
                  <c:v>-17.27215915930811</c:v>
                </c:pt>
                <c:pt idx="68">
                  <c:v>-17.27215915930811</c:v>
                </c:pt>
                <c:pt idx="69">
                  <c:v>-17.27215915930811</c:v>
                </c:pt>
                <c:pt idx="70">
                  <c:v>-17.27215915930811</c:v>
                </c:pt>
                <c:pt idx="71">
                  <c:v>-17.27215915930811</c:v>
                </c:pt>
                <c:pt idx="72">
                  <c:v>-17.27215915930811</c:v>
                </c:pt>
                <c:pt idx="73">
                  <c:v>-17.27215915930811</c:v>
                </c:pt>
                <c:pt idx="74">
                  <c:v>-17.27215915930811</c:v>
                </c:pt>
                <c:pt idx="75">
                  <c:v>-17.27215915930811</c:v>
                </c:pt>
                <c:pt idx="76">
                  <c:v>-17.27215915930811</c:v>
                </c:pt>
                <c:pt idx="77">
                  <c:v>-17.27215915930811</c:v>
                </c:pt>
                <c:pt idx="78">
                  <c:v>-17.30029610098612</c:v>
                </c:pt>
                <c:pt idx="79">
                  <c:v>-17.497846661462141</c:v>
                </c:pt>
                <c:pt idx="80">
                  <c:v>-17.873091438599701</c:v>
                </c:pt>
                <c:pt idx="81">
                  <c:v>-18.422006271846701</c:v>
                </c:pt>
                <c:pt idx="82">
                  <c:v>-18.6247334341206</c:v>
                </c:pt>
                <c:pt idx="83">
                  <c:v>-17.8854130215284</c:v>
                </c:pt>
                <c:pt idx="84">
                  <c:v>-17.343040086879149</c:v>
                </c:pt>
                <c:pt idx="85">
                  <c:v>-17.03460811279944</c:v>
                </c:pt>
                <c:pt idx="86">
                  <c:v>-16.972461117506729</c:v>
                </c:pt>
                <c:pt idx="87">
                  <c:v>-16.972461117506729</c:v>
                </c:pt>
                <c:pt idx="88">
                  <c:v>-16.972461117506729</c:v>
                </c:pt>
                <c:pt idx="89">
                  <c:v>-16.972461117506729</c:v>
                </c:pt>
                <c:pt idx="90">
                  <c:v>-16.972461117506729</c:v>
                </c:pt>
                <c:pt idx="91">
                  <c:v>-16.972461117506729</c:v>
                </c:pt>
                <c:pt idx="92">
                  <c:v>-16.972461117506729</c:v>
                </c:pt>
                <c:pt idx="93">
                  <c:v>-16.972461117506729</c:v>
                </c:pt>
                <c:pt idx="94">
                  <c:v>-16.972461117506729</c:v>
                </c:pt>
                <c:pt idx="95">
                  <c:v>-16.972461117506729</c:v>
                </c:pt>
                <c:pt idx="96">
                  <c:v>-16.972461117506729</c:v>
                </c:pt>
                <c:pt idx="97">
                  <c:v>-17.14880835352448</c:v>
                </c:pt>
                <c:pt idx="98">
                  <c:v>-17.535688351444811</c:v>
                </c:pt>
                <c:pt idx="99">
                  <c:v>-18.0813358213416</c:v>
                </c:pt>
                <c:pt idx="100">
                  <c:v>-18.706512029902001</c:v>
                </c:pt>
                <c:pt idx="101">
                  <c:v>-18.7482838531729</c:v>
                </c:pt>
                <c:pt idx="102">
                  <c:v>-18.478801308482499</c:v>
                </c:pt>
                <c:pt idx="103">
                  <c:v>-18.165224934476999</c:v>
                </c:pt>
                <c:pt idx="104">
                  <c:v>-17.830352352531101</c:v>
                </c:pt>
                <c:pt idx="105">
                  <c:v>-17.50154204324129</c:v>
                </c:pt>
                <c:pt idx="106">
                  <c:v>-17.19051735699729</c:v>
                </c:pt>
                <c:pt idx="107">
                  <c:v>-16.887250799402178</c:v>
                </c:pt>
                <c:pt idx="108">
                  <c:v>-16.5725268146989</c:v>
                </c:pt>
                <c:pt idx="109">
                  <c:v>-16.239964004808488</c:v>
                </c:pt>
                <c:pt idx="110">
                  <c:v>-15.909270823964889</c:v>
                </c:pt>
                <c:pt idx="111">
                  <c:v>-15.619072428137621</c:v>
                </c:pt>
                <c:pt idx="112">
                  <c:v>-15.40628933641762</c:v>
                </c:pt>
                <c:pt idx="113">
                  <c:v>-15.287716023765629</c:v>
                </c:pt>
                <c:pt idx="114">
                  <c:v>-15.25226642900898</c:v>
                </c:pt>
                <c:pt idx="115">
                  <c:v>-15.25226642900898</c:v>
                </c:pt>
                <c:pt idx="116">
                  <c:v>-15.25226642900898</c:v>
                </c:pt>
                <c:pt idx="117">
                  <c:v>-15.210903261644241</c:v>
                </c:pt>
                <c:pt idx="118">
                  <c:v>-15.042026062187229</c:v>
                </c:pt>
                <c:pt idx="119">
                  <c:v>-14.73667907810793</c:v>
                </c:pt>
                <c:pt idx="120">
                  <c:v>-14.305565633644211</c:v>
                </c:pt>
                <c:pt idx="121">
                  <c:v>-13.798402213956461</c:v>
                </c:pt>
                <c:pt idx="122">
                  <c:v>-13.290102483557359</c:v>
                </c:pt>
                <c:pt idx="123">
                  <c:v>-12.858304884050611</c:v>
                </c:pt>
                <c:pt idx="124">
                  <c:v>-12.566268853686759</c:v>
                </c:pt>
                <c:pt idx="125">
                  <c:v>-12.456237090749159</c:v>
                </c:pt>
                <c:pt idx="126">
                  <c:v>-12.456237090749159</c:v>
                </c:pt>
                <c:pt idx="127">
                  <c:v>-12.456237090749159</c:v>
                </c:pt>
                <c:pt idx="128">
                  <c:v>-12.456237090749159</c:v>
                </c:pt>
                <c:pt idx="129">
                  <c:v>-12.456237090749159</c:v>
                </c:pt>
                <c:pt idx="130">
                  <c:v>-12.456237090749159</c:v>
                </c:pt>
                <c:pt idx="131">
                  <c:v>-12.456237090749159</c:v>
                </c:pt>
                <c:pt idx="132">
                  <c:v>-12.456237090749159</c:v>
                </c:pt>
                <c:pt idx="133">
                  <c:v>-12.456237090749159</c:v>
                </c:pt>
                <c:pt idx="134">
                  <c:v>-12.456237090749159</c:v>
                </c:pt>
                <c:pt idx="135">
                  <c:v>-12.15361904644994</c:v>
                </c:pt>
                <c:pt idx="136">
                  <c:v>-11.528623099770279</c:v>
                </c:pt>
                <c:pt idx="137">
                  <c:v>-11.08272335483379</c:v>
                </c:pt>
                <c:pt idx="138">
                  <c:v>-10.84073009458165</c:v>
                </c:pt>
                <c:pt idx="139">
                  <c:v>-10.81008769233957</c:v>
                </c:pt>
                <c:pt idx="140">
                  <c:v>-10.81008769233957</c:v>
                </c:pt>
                <c:pt idx="141">
                  <c:v>-10.81008769233957</c:v>
                </c:pt>
                <c:pt idx="142">
                  <c:v>-10.81008769233957</c:v>
                </c:pt>
                <c:pt idx="143">
                  <c:v>-10.81008769233957</c:v>
                </c:pt>
                <c:pt idx="144">
                  <c:v>-10.81008769233957</c:v>
                </c:pt>
                <c:pt idx="145">
                  <c:v>-10.81008769233957</c:v>
                </c:pt>
                <c:pt idx="146">
                  <c:v>-10.81008769233957</c:v>
                </c:pt>
                <c:pt idx="147">
                  <c:v>-10.81008769233957</c:v>
                </c:pt>
                <c:pt idx="148">
                  <c:v>-10.81008769233957</c:v>
                </c:pt>
                <c:pt idx="149">
                  <c:v>-10.81008769233957</c:v>
                </c:pt>
                <c:pt idx="150">
                  <c:v>-10.98570672901894</c:v>
                </c:pt>
                <c:pt idx="151">
                  <c:v>-11.348101373088021</c:v>
                </c:pt>
                <c:pt idx="152">
                  <c:v>-11.031603606204619</c:v>
                </c:pt>
                <c:pt idx="153">
                  <c:v>-10.61713334172285</c:v>
                </c:pt>
                <c:pt idx="154">
                  <c:v>-10.26205699251623</c:v>
                </c:pt>
                <c:pt idx="155">
                  <c:v>-9.9606744250236492</c:v>
                </c:pt>
                <c:pt idx="156">
                  <c:v>-9.7093228605006701</c:v>
                </c:pt>
                <c:pt idx="157">
                  <c:v>-9.5054415599346491</c:v>
                </c:pt>
                <c:pt idx="158">
                  <c:v>-9.3445993088066697</c:v>
                </c:pt>
                <c:pt idx="159">
                  <c:v>-9.2188679649100305</c:v>
                </c:pt>
                <c:pt idx="160">
                  <c:v>-9.1182787132830203</c:v>
                </c:pt>
                <c:pt idx="161">
                  <c:v>-9.0345503535436791</c:v>
                </c:pt>
                <c:pt idx="162">
                  <c:v>-8.9644677055607502</c:v>
                </c:pt>
                <c:pt idx="163">
                  <c:v>-8.9104583265302999</c:v>
                </c:pt>
                <c:pt idx="164">
                  <c:v>-8.8779771880817897</c:v>
                </c:pt>
                <c:pt idx="165">
                  <c:v>-8.8715143561487793</c:v>
                </c:pt>
                <c:pt idx="166">
                  <c:v>-8.8715143561487793</c:v>
                </c:pt>
                <c:pt idx="167">
                  <c:v>-8.8715143561487793</c:v>
                </c:pt>
                <c:pt idx="168">
                  <c:v>-8.8715143561487793</c:v>
                </c:pt>
                <c:pt idx="169">
                  <c:v>-8.8715143561487793</c:v>
                </c:pt>
                <c:pt idx="170">
                  <c:v>-8.8715143561487793</c:v>
                </c:pt>
                <c:pt idx="171">
                  <c:v>-8.8715143561487793</c:v>
                </c:pt>
                <c:pt idx="172">
                  <c:v>-8.8715143561487793</c:v>
                </c:pt>
                <c:pt idx="173">
                  <c:v>-8.8715143561487793</c:v>
                </c:pt>
                <c:pt idx="174">
                  <c:v>-8.8715143561487793</c:v>
                </c:pt>
                <c:pt idx="175">
                  <c:v>-8.8715143561487793</c:v>
                </c:pt>
                <c:pt idx="176">
                  <c:v>-8.8916341286240499</c:v>
                </c:pt>
                <c:pt idx="177">
                  <c:v>-8.9343872861498994</c:v>
                </c:pt>
                <c:pt idx="178">
                  <c:v>-8.9928636203874994</c:v>
                </c:pt>
                <c:pt idx="179">
                  <c:v>-8.9188660994294793</c:v>
                </c:pt>
                <c:pt idx="180">
                  <c:v>-8.8616764032736306</c:v>
                </c:pt>
                <c:pt idx="181">
                  <c:v>-8.8579492785337397</c:v>
                </c:pt>
                <c:pt idx="182">
                  <c:v>-8.8579492785337397</c:v>
                </c:pt>
                <c:pt idx="183">
                  <c:v>-8.8579492785337397</c:v>
                </c:pt>
                <c:pt idx="184">
                  <c:v>-8.8579492785337397</c:v>
                </c:pt>
                <c:pt idx="185">
                  <c:v>-8.8579492785337397</c:v>
                </c:pt>
                <c:pt idx="186">
                  <c:v>-8.8579492785337397</c:v>
                </c:pt>
                <c:pt idx="187">
                  <c:v>-8.8579492785337397</c:v>
                </c:pt>
                <c:pt idx="188">
                  <c:v>-8.8579492785337397</c:v>
                </c:pt>
                <c:pt idx="189">
                  <c:v>-8.8579492785337397</c:v>
                </c:pt>
                <c:pt idx="190">
                  <c:v>-8.8579492785337397</c:v>
                </c:pt>
                <c:pt idx="191">
                  <c:v>-8.8579492785337397</c:v>
                </c:pt>
                <c:pt idx="192">
                  <c:v>-8.9251367456967206</c:v>
                </c:pt>
                <c:pt idx="193">
                  <c:v>-9.07840575138753</c:v>
                </c:pt>
                <c:pt idx="194">
                  <c:v>-9.3306516779004802</c:v>
                </c:pt>
                <c:pt idx="195">
                  <c:v>-9.6904944711961605</c:v>
                </c:pt>
                <c:pt idx="196">
                  <c:v>-10.157873668997849</c:v>
                </c:pt>
                <c:pt idx="197">
                  <c:v>-10.718369435075399</c:v>
                </c:pt>
                <c:pt idx="198">
                  <c:v>-11.33911654199758</c:v>
                </c:pt>
                <c:pt idx="199">
                  <c:v>-11.97056082087115</c:v>
                </c:pt>
                <c:pt idx="200">
                  <c:v>-12.410689888914231</c:v>
                </c:pt>
                <c:pt idx="201">
                  <c:v>-12.24193260353894</c:v>
                </c:pt>
                <c:pt idx="202">
                  <c:v>-12.206688169604959</c:v>
                </c:pt>
                <c:pt idx="203">
                  <c:v>-12.206688169604959</c:v>
                </c:pt>
                <c:pt idx="204">
                  <c:v>-12.206688169604959</c:v>
                </c:pt>
                <c:pt idx="205">
                  <c:v>-12.206688169604959</c:v>
                </c:pt>
                <c:pt idx="206">
                  <c:v>-12.206688169604959</c:v>
                </c:pt>
                <c:pt idx="207">
                  <c:v>-12.206688169604959</c:v>
                </c:pt>
                <c:pt idx="208">
                  <c:v>-12.206688169604959</c:v>
                </c:pt>
                <c:pt idx="209">
                  <c:v>-12.206688169604959</c:v>
                </c:pt>
                <c:pt idx="210">
                  <c:v>-12.206688169604959</c:v>
                </c:pt>
                <c:pt idx="211">
                  <c:v>-12.206688169604959</c:v>
                </c:pt>
                <c:pt idx="212">
                  <c:v>-12.206688169604959</c:v>
                </c:pt>
                <c:pt idx="213">
                  <c:v>-12.370959835866799</c:v>
                </c:pt>
                <c:pt idx="214">
                  <c:v>-12.786930618661131</c:v>
                </c:pt>
                <c:pt idx="215">
                  <c:v>-13.46968745624333</c:v>
                </c:pt>
                <c:pt idx="216">
                  <c:v>-13.809014975204541</c:v>
                </c:pt>
                <c:pt idx="217">
                  <c:v>-13.809014975204541</c:v>
                </c:pt>
                <c:pt idx="218">
                  <c:v>-13.809014975204541</c:v>
                </c:pt>
                <c:pt idx="219">
                  <c:v>-13.809014975204541</c:v>
                </c:pt>
                <c:pt idx="220">
                  <c:v>-13.809014975204541</c:v>
                </c:pt>
                <c:pt idx="221">
                  <c:v>-13.809014975204541</c:v>
                </c:pt>
                <c:pt idx="222">
                  <c:v>-13.809014975204541</c:v>
                </c:pt>
                <c:pt idx="223">
                  <c:v>-13.809014975204541</c:v>
                </c:pt>
                <c:pt idx="224">
                  <c:v>-13.809014975204541</c:v>
                </c:pt>
                <c:pt idx="225">
                  <c:v>-13.809014975204541</c:v>
                </c:pt>
                <c:pt idx="226">
                  <c:v>-13.809014975204541</c:v>
                </c:pt>
                <c:pt idx="227">
                  <c:v>-14.047347786887979</c:v>
                </c:pt>
                <c:pt idx="228">
                  <c:v>-14.75749950278246</c:v>
                </c:pt>
                <c:pt idx="229">
                  <c:v>-15.23540866674659</c:v>
                </c:pt>
                <c:pt idx="230">
                  <c:v>-15.23540866674659</c:v>
                </c:pt>
                <c:pt idx="231">
                  <c:v>-15.23540866674659</c:v>
                </c:pt>
                <c:pt idx="232">
                  <c:v>-15.23540866674659</c:v>
                </c:pt>
                <c:pt idx="233">
                  <c:v>-15.23540866674659</c:v>
                </c:pt>
                <c:pt idx="234">
                  <c:v>-15.23540866674659</c:v>
                </c:pt>
                <c:pt idx="235">
                  <c:v>-15.23540866674659</c:v>
                </c:pt>
                <c:pt idx="236">
                  <c:v>-15.23540866674659</c:v>
                </c:pt>
                <c:pt idx="237">
                  <c:v>-15.492598106089</c:v>
                </c:pt>
                <c:pt idx="238">
                  <c:v>-16.043019985951229</c:v>
                </c:pt>
                <c:pt idx="239">
                  <c:v>-16.793973169719081</c:v>
                </c:pt>
                <c:pt idx="240">
                  <c:v>-17.642011767678</c:v>
                </c:pt>
                <c:pt idx="241">
                  <c:v>-18.475164362944298</c:v>
                </c:pt>
                <c:pt idx="242">
                  <c:v>-19.123307602195698</c:v>
                </c:pt>
                <c:pt idx="243">
                  <c:v>-19.123307602195698</c:v>
                </c:pt>
                <c:pt idx="244">
                  <c:v>-19.123307602195698</c:v>
                </c:pt>
                <c:pt idx="245">
                  <c:v>-19.123307602195698</c:v>
                </c:pt>
                <c:pt idx="246">
                  <c:v>-19.123307602195698</c:v>
                </c:pt>
                <c:pt idx="247">
                  <c:v>-19.123307602195698</c:v>
                </c:pt>
                <c:pt idx="248">
                  <c:v>-19.3211267440524</c:v>
                </c:pt>
                <c:pt idx="249">
                  <c:v>-19.901874397918998</c:v>
                </c:pt>
                <c:pt idx="250">
                  <c:v>-20.888821235125299</c:v>
                </c:pt>
                <c:pt idx="251">
                  <c:v>-19.676629803181701</c:v>
                </c:pt>
                <c:pt idx="252">
                  <c:v>-18.7054719435443</c:v>
                </c:pt>
                <c:pt idx="253">
                  <c:v>-18.1016588149126</c:v>
                </c:pt>
                <c:pt idx="254">
                  <c:v>-17.855049212012101</c:v>
                </c:pt>
                <c:pt idx="255">
                  <c:v>-17.855049212012101</c:v>
                </c:pt>
                <c:pt idx="256">
                  <c:v>-17.855049212012101</c:v>
                </c:pt>
                <c:pt idx="257">
                  <c:v>-17.855049212012101</c:v>
                </c:pt>
                <c:pt idx="258">
                  <c:v>-17.855049212012101</c:v>
                </c:pt>
                <c:pt idx="259">
                  <c:v>-17.855049212012101</c:v>
                </c:pt>
                <c:pt idx="260">
                  <c:v>-17.855049212012101</c:v>
                </c:pt>
                <c:pt idx="261">
                  <c:v>-17.855049212012101</c:v>
                </c:pt>
                <c:pt idx="262">
                  <c:v>-17.855049212012101</c:v>
                </c:pt>
                <c:pt idx="263">
                  <c:v>-17.855049212012101</c:v>
                </c:pt>
                <c:pt idx="264">
                  <c:v>-17.855049212012101</c:v>
                </c:pt>
                <c:pt idx="265">
                  <c:v>-17.936436519436398</c:v>
                </c:pt>
                <c:pt idx="266">
                  <c:v>-18.297044848263798</c:v>
                </c:pt>
                <c:pt idx="267">
                  <c:v>-18.8583325329773</c:v>
                </c:pt>
                <c:pt idx="268">
                  <c:v>-19.393394459959001</c:v>
                </c:pt>
                <c:pt idx="269">
                  <c:v>-18.7588162227857</c:v>
                </c:pt>
                <c:pt idx="270">
                  <c:v>-18.285890176001999</c:v>
                </c:pt>
                <c:pt idx="271">
                  <c:v>-18.089881308063301</c:v>
                </c:pt>
                <c:pt idx="272">
                  <c:v>-18.089881308063301</c:v>
                </c:pt>
                <c:pt idx="273">
                  <c:v>-18.089881308063301</c:v>
                </c:pt>
                <c:pt idx="274">
                  <c:v>-18.089881308063301</c:v>
                </c:pt>
                <c:pt idx="275">
                  <c:v>-18.089881308063301</c:v>
                </c:pt>
                <c:pt idx="276">
                  <c:v>-18.089881308063301</c:v>
                </c:pt>
                <c:pt idx="277">
                  <c:v>-18.089881308063301</c:v>
                </c:pt>
                <c:pt idx="278">
                  <c:v>-18.089881308063301</c:v>
                </c:pt>
                <c:pt idx="279">
                  <c:v>-18.089881308063301</c:v>
                </c:pt>
                <c:pt idx="280">
                  <c:v>-18.089881308063301</c:v>
                </c:pt>
                <c:pt idx="281">
                  <c:v>-18.089881308063301</c:v>
                </c:pt>
                <c:pt idx="282">
                  <c:v>-18.234014067330001</c:v>
                </c:pt>
                <c:pt idx="283">
                  <c:v>-18.737502050695699</c:v>
                </c:pt>
                <c:pt idx="284">
                  <c:v>-19.569539363229701</c:v>
                </c:pt>
                <c:pt idx="285">
                  <c:v>-20.623107483779499</c:v>
                </c:pt>
                <c:pt idx="286">
                  <c:v>-21.246197011340101</c:v>
                </c:pt>
                <c:pt idx="287">
                  <c:v>-21.246197011340101</c:v>
                </c:pt>
                <c:pt idx="288">
                  <c:v>-21.212377295018499</c:v>
                </c:pt>
                <c:pt idx="289">
                  <c:v>-20.671244604196598</c:v>
                </c:pt>
                <c:pt idx="290">
                  <c:v>-19.6905484807783</c:v>
                </c:pt>
                <c:pt idx="291">
                  <c:v>-18.6738109947254</c:v>
                </c:pt>
                <c:pt idx="292">
                  <c:v>-17.979351271242599</c:v>
                </c:pt>
                <c:pt idx="293">
                  <c:v>-17.7736736078453</c:v>
                </c:pt>
                <c:pt idx="294">
                  <c:v>-17.7736736078453</c:v>
                </c:pt>
                <c:pt idx="295">
                  <c:v>-17.7736736078453</c:v>
                </c:pt>
                <c:pt idx="296">
                  <c:v>-17.7736736078453</c:v>
                </c:pt>
                <c:pt idx="297">
                  <c:v>-17.7736736078453</c:v>
                </c:pt>
                <c:pt idx="298">
                  <c:v>-17.4610958805076</c:v>
                </c:pt>
                <c:pt idx="299">
                  <c:v>-16.363387931387031</c:v>
                </c:pt>
                <c:pt idx="300">
                  <c:v>-15.66652155805534</c:v>
                </c:pt>
                <c:pt idx="301">
                  <c:v>-15.510613565899451</c:v>
                </c:pt>
                <c:pt idx="302">
                  <c:v>-15.510613565899451</c:v>
                </c:pt>
                <c:pt idx="303">
                  <c:v>-15.510613565899451</c:v>
                </c:pt>
                <c:pt idx="304">
                  <c:v>-15.510613565899451</c:v>
                </c:pt>
                <c:pt idx="305">
                  <c:v>-15.510613565899451</c:v>
                </c:pt>
                <c:pt idx="306">
                  <c:v>-15.510613565899451</c:v>
                </c:pt>
                <c:pt idx="307">
                  <c:v>-15.510613565899451</c:v>
                </c:pt>
                <c:pt idx="308">
                  <c:v>-15.510613565899451</c:v>
                </c:pt>
                <c:pt idx="309">
                  <c:v>-15.510613565899451</c:v>
                </c:pt>
                <c:pt idx="310">
                  <c:v>-15.510613565899451</c:v>
                </c:pt>
                <c:pt idx="311">
                  <c:v>-15.510613565899451</c:v>
                </c:pt>
                <c:pt idx="312">
                  <c:v>-15.473337341084211</c:v>
                </c:pt>
                <c:pt idx="313">
                  <c:v>-15.028787930341609</c:v>
                </c:pt>
                <c:pt idx="314">
                  <c:v>-14.594620266517591</c:v>
                </c:pt>
                <c:pt idx="315">
                  <c:v>-14.32075878911029</c:v>
                </c:pt>
                <c:pt idx="316">
                  <c:v>-14.264102126265691</c:v>
                </c:pt>
                <c:pt idx="317">
                  <c:v>-14.264102126265691</c:v>
                </c:pt>
                <c:pt idx="318">
                  <c:v>-14.264102126265691</c:v>
                </c:pt>
                <c:pt idx="319">
                  <c:v>-14.264102126265691</c:v>
                </c:pt>
                <c:pt idx="320">
                  <c:v>-14.264102126265691</c:v>
                </c:pt>
                <c:pt idx="321">
                  <c:v>-14.264102126265691</c:v>
                </c:pt>
                <c:pt idx="322">
                  <c:v>-14.264102126265691</c:v>
                </c:pt>
                <c:pt idx="323">
                  <c:v>-14.264102126265691</c:v>
                </c:pt>
                <c:pt idx="324">
                  <c:v>-14.264102126265691</c:v>
                </c:pt>
                <c:pt idx="325">
                  <c:v>-14.264102126265691</c:v>
                </c:pt>
                <c:pt idx="326">
                  <c:v>-14.264102126265691</c:v>
                </c:pt>
                <c:pt idx="327">
                  <c:v>-14.410919355278939</c:v>
                </c:pt>
                <c:pt idx="328">
                  <c:v>-14.718481734592359</c:v>
                </c:pt>
                <c:pt idx="329">
                  <c:v>-14.236630559686439</c:v>
                </c:pt>
                <c:pt idx="330">
                  <c:v>-13.295740661453529</c:v>
                </c:pt>
                <c:pt idx="331">
                  <c:v>-12.4303511771014</c:v>
                </c:pt>
                <c:pt idx="332">
                  <c:v>-11.68915593323424</c:v>
                </c:pt>
                <c:pt idx="333">
                  <c:v>-11.09333060584698</c:v>
                </c:pt>
                <c:pt idx="334">
                  <c:v>-10.64104794009387</c:v>
                </c:pt>
                <c:pt idx="335">
                  <c:v>-10.31582053720763</c:v>
                </c:pt>
                <c:pt idx="336">
                  <c:v>-10.094579291304409</c:v>
                </c:pt>
                <c:pt idx="337">
                  <c:v>-9.9537408014018709</c:v>
                </c:pt>
                <c:pt idx="338">
                  <c:v>-9.8727807597901105</c:v>
                </c:pt>
                <c:pt idx="339">
                  <c:v>-9.8356032604151302</c:v>
                </c:pt>
                <c:pt idx="340">
                  <c:v>-9.8305073846082394</c:v>
                </c:pt>
                <c:pt idx="341">
                  <c:v>-9.8305073846082394</c:v>
                </c:pt>
                <c:pt idx="342">
                  <c:v>-9.8305073846082394</c:v>
                </c:pt>
                <c:pt idx="343">
                  <c:v>-9.8305073846082394</c:v>
                </c:pt>
                <c:pt idx="344">
                  <c:v>-9.8305073846082394</c:v>
                </c:pt>
                <c:pt idx="345">
                  <c:v>-9.8305073846082394</c:v>
                </c:pt>
                <c:pt idx="346">
                  <c:v>-9.8305073846082394</c:v>
                </c:pt>
                <c:pt idx="347">
                  <c:v>-9.8305073846082394</c:v>
                </c:pt>
                <c:pt idx="348">
                  <c:v>-9.8305073846082394</c:v>
                </c:pt>
                <c:pt idx="349">
                  <c:v>-9.8305073846082394</c:v>
                </c:pt>
                <c:pt idx="350">
                  <c:v>-9.8305073846082394</c:v>
                </c:pt>
                <c:pt idx="351">
                  <c:v>-9.8496015223468003</c:v>
                </c:pt>
                <c:pt idx="352">
                  <c:v>-9.8881111290752397</c:v>
                </c:pt>
                <c:pt idx="353">
                  <c:v>-9.9435346255592396</c:v>
                </c:pt>
                <c:pt idx="354">
                  <c:v>-10.014387639863209</c:v>
                </c:pt>
                <c:pt idx="355">
                  <c:v>-10.098422871320009</c:v>
                </c:pt>
                <c:pt idx="356">
                  <c:v>-10.19060789172706</c:v>
                </c:pt>
                <c:pt idx="357">
                  <c:v>-10.281632731059069</c:v>
                </c:pt>
                <c:pt idx="358">
                  <c:v>-10.35807140834233</c:v>
                </c:pt>
                <c:pt idx="359">
                  <c:v>-10.405096019331459</c:v>
                </c:pt>
                <c:pt idx="360">
                  <c:v>-10.4114028410209</c:v>
                </c:pt>
              </c:numCache>
            </c:numRef>
          </c:yVal>
          <c:smooth val="0"/>
          <c:extLst>
            <c:ext xmlns:c16="http://schemas.microsoft.com/office/drawing/2014/chart" uri="{C3380CC4-5D6E-409C-BE32-E72D297353CC}">
              <c16:uniqueId val="{0000000D-15C4-2947-A3EA-FE3DB6AF5FBC}"/>
            </c:ext>
          </c:extLst>
        </c:ser>
        <c:ser>
          <c:idx val="14"/>
          <c:order val="14"/>
          <c:tx>
            <c:strRef>
              <c:f>'Normalized Envelope (2)'!$T$2</c:f>
              <c:strCache>
                <c:ptCount val="1"/>
                <c:pt idx="0">
                  <c:v>F15</c:v>
                </c:pt>
              </c:strCache>
            </c:strRef>
          </c:tx>
          <c:spPr>
            <a:ln w="19050" cap="rnd">
              <a:solidFill>
                <a:schemeClr val="accent6">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(2)'!$T$3:$T$363</c:f>
              <c:numCache>
                <c:formatCode>0.0</c:formatCode>
                <c:ptCount val="361"/>
                <c:pt idx="0">
                  <c:v>-9.9814633469995897</c:v>
                </c:pt>
                <c:pt idx="1">
                  <c:v>-9.9814633469995897</c:v>
                </c:pt>
                <c:pt idx="2">
                  <c:v>-9.9814633469995897</c:v>
                </c:pt>
                <c:pt idx="3">
                  <c:v>-9.9814633469995897</c:v>
                </c:pt>
                <c:pt idx="4">
                  <c:v>-9.9814633469995897</c:v>
                </c:pt>
                <c:pt idx="5">
                  <c:v>-9.9814633469995897</c:v>
                </c:pt>
                <c:pt idx="6">
                  <c:v>-9.9814633469995897</c:v>
                </c:pt>
                <c:pt idx="7">
                  <c:v>-9.9814633469995897</c:v>
                </c:pt>
                <c:pt idx="8">
                  <c:v>-9.9903857051940204</c:v>
                </c:pt>
                <c:pt idx="9">
                  <c:v>-10.02881988154283</c:v>
                </c:pt>
                <c:pt idx="10">
                  <c:v>-10.09248019850844</c:v>
                </c:pt>
                <c:pt idx="11">
                  <c:v>-10.178621232739179</c:v>
                </c:pt>
                <c:pt idx="12">
                  <c:v>-10.28839906920815</c:v>
                </c:pt>
                <c:pt idx="13">
                  <c:v>-10.426710194003221</c:v>
                </c:pt>
                <c:pt idx="14">
                  <c:v>-10.59864913411981</c:v>
                </c:pt>
                <c:pt idx="15">
                  <c:v>-10.80450640041653</c:v>
                </c:pt>
                <c:pt idx="16">
                  <c:v>-11.037681181761521</c:v>
                </c:pt>
                <c:pt idx="17">
                  <c:v>-11.28955664925369</c:v>
                </c:pt>
                <c:pt idx="18">
                  <c:v>-11.560808644938671</c:v>
                </c:pt>
                <c:pt idx="19">
                  <c:v>-11.871682157785099</c:v>
                </c:pt>
                <c:pt idx="20">
                  <c:v>-12.261528249579879</c:v>
                </c:pt>
                <c:pt idx="21">
                  <c:v>-12.77475181310405</c:v>
                </c:pt>
                <c:pt idx="22">
                  <c:v>-12.746339208924031</c:v>
                </c:pt>
                <c:pt idx="23">
                  <c:v>-12.249914637966221</c:v>
                </c:pt>
                <c:pt idx="24">
                  <c:v>-11.99547231032096</c:v>
                </c:pt>
                <c:pt idx="25">
                  <c:v>-11.99547231032096</c:v>
                </c:pt>
                <c:pt idx="26">
                  <c:v>-11.99547231032096</c:v>
                </c:pt>
                <c:pt idx="27">
                  <c:v>-11.99547231032096</c:v>
                </c:pt>
                <c:pt idx="28">
                  <c:v>-11.99547231032096</c:v>
                </c:pt>
                <c:pt idx="29">
                  <c:v>-11.99547231032096</c:v>
                </c:pt>
                <c:pt idx="30">
                  <c:v>-11.99547231032096</c:v>
                </c:pt>
                <c:pt idx="31">
                  <c:v>-11.99547231032096</c:v>
                </c:pt>
                <c:pt idx="32">
                  <c:v>-11.99547231032096</c:v>
                </c:pt>
                <c:pt idx="33">
                  <c:v>-11.99547231032096</c:v>
                </c:pt>
                <c:pt idx="34">
                  <c:v>-11.99547231032096</c:v>
                </c:pt>
                <c:pt idx="35">
                  <c:v>-11.9965282054594</c:v>
                </c:pt>
                <c:pt idx="36">
                  <c:v>-12.251349573981789</c:v>
                </c:pt>
                <c:pt idx="37">
                  <c:v>-12.747722418644969</c:v>
                </c:pt>
                <c:pt idx="38">
                  <c:v>-13.461116908153791</c:v>
                </c:pt>
                <c:pt idx="39">
                  <c:v>-14.341617143935331</c:v>
                </c:pt>
                <c:pt idx="40">
                  <c:v>-14.6160338468917</c:v>
                </c:pt>
                <c:pt idx="41">
                  <c:v>-14.6160338468917</c:v>
                </c:pt>
                <c:pt idx="42">
                  <c:v>-14.6160338468917</c:v>
                </c:pt>
                <c:pt idx="43">
                  <c:v>-14.6160338468917</c:v>
                </c:pt>
                <c:pt idx="44">
                  <c:v>-14.6160338468917</c:v>
                </c:pt>
                <c:pt idx="45">
                  <c:v>-14.6160338468917</c:v>
                </c:pt>
                <c:pt idx="46">
                  <c:v>-14.6160338468917</c:v>
                </c:pt>
                <c:pt idx="47">
                  <c:v>-14.6160338468917</c:v>
                </c:pt>
                <c:pt idx="48">
                  <c:v>-14.6160338468917</c:v>
                </c:pt>
                <c:pt idx="49">
                  <c:v>-14.6160338468917</c:v>
                </c:pt>
                <c:pt idx="50">
                  <c:v>-14.73684302574506</c:v>
                </c:pt>
                <c:pt idx="51">
                  <c:v>-14.974360166510099</c:v>
                </c:pt>
                <c:pt idx="52">
                  <c:v>-15.32667248882133</c:v>
                </c:pt>
                <c:pt idx="53">
                  <c:v>-15.798009807371148</c:v>
                </c:pt>
                <c:pt idx="54">
                  <c:v>-16.373145301511279</c:v>
                </c:pt>
                <c:pt idx="55">
                  <c:v>-16.983664874583841</c:v>
                </c:pt>
                <c:pt idx="56">
                  <c:v>-17.20516944211391</c:v>
                </c:pt>
                <c:pt idx="57">
                  <c:v>-17.20516944211391</c:v>
                </c:pt>
                <c:pt idx="58">
                  <c:v>-17.20516944211391</c:v>
                </c:pt>
                <c:pt idx="59">
                  <c:v>-17.20516944211391</c:v>
                </c:pt>
                <c:pt idx="60">
                  <c:v>-17.20516944211391</c:v>
                </c:pt>
                <c:pt idx="61">
                  <c:v>-17.20516944211391</c:v>
                </c:pt>
                <c:pt idx="62">
                  <c:v>-17.205758605476039</c:v>
                </c:pt>
                <c:pt idx="63">
                  <c:v>-17.283204796106411</c:v>
                </c:pt>
                <c:pt idx="64">
                  <c:v>-17.388281380026228</c:v>
                </c:pt>
                <c:pt idx="65">
                  <c:v>-17.504072313428921</c:v>
                </c:pt>
                <c:pt idx="66">
                  <c:v>-17.395257651688819</c:v>
                </c:pt>
                <c:pt idx="67">
                  <c:v>-17.274443987702348</c:v>
                </c:pt>
                <c:pt idx="68">
                  <c:v>-17.274443987702348</c:v>
                </c:pt>
                <c:pt idx="69">
                  <c:v>-17.274443987702348</c:v>
                </c:pt>
                <c:pt idx="70">
                  <c:v>-17.274443987702348</c:v>
                </c:pt>
                <c:pt idx="71">
                  <c:v>-17.274443987702348</c:v>
                </c:pt>
                <c:pt idx="72">
                  <c:v>-17.274443987702348</c:v>
                </c:pt>
                <c:pt idx="73">
                  <c:v>-17.274443987702348</c:v>
                </c:pt>
                <c:pt idx="74">
                  <c:v>-17.274443987702348</c:v>
                </c:pt>
                <c:pt idx="75">
                  <c:v>-17.274443987702348</c:v>
                </c:pt>
                <c:pt idx="76">
                  <c:v>-17.274443987702348</c:v>
                </c:pt>
                <c:pt idx="77">
                  <c:v>-17.274443987702348</c:v>
                </c:pt>
                <c:pt idx="78">
                  <c:v>-17.30979226943743</c:v>
                </c:pt>
                <c:pt idx="79">
                  <c:v>-17.514216240847809</c:v>
                </c:pt>
                <c:pt idx="80">
                  <c:v>-17.894573820305201</c:v>
                </c:pt>
                <c:pt idx="81">
                  <c:v>-18.446006126694201</c:v>
                </c:pt>
                <c:pt idx="82">
                  <c:v>-18.6267808872892</c:v>
                </c:pt>
                <c:pt idx="83">
                  <c:v>-17.89309338804</c:v>
                </c:pt>
                <c:pt idx="84">
                  <c:v>-17.354992483783139</c:v>
                </c:pt>
                <c:pt idx="85">
                  <c:v>-17.04877033546882</c:v>
                </c:pt>
                <c:pt idx="86">
                  <c:v>-16.986459867479208</c:v>
                </c:pt>
                <c:pt idx="87">
                  <c:v>-16.986459867479208</c:v>
                </c:pt>
                <c:pt idx="88">
                  <c:v>-16.986459867479208</c:v>
                </c:pt>
                <c:pt idx="89">
                  <c:v>-16.986459867479208</c:v>
                </c:pt>
                <c:pt idx="90">
                  <c:v>-16.986459867479208</c:v>
                </c:pt>
                <c:pt idx="91">
                  <c:v>-16.986459867479208</c:v>
                </c:pt>
                <c:pt idx="92">
                  <c:v>-16.986459867479208</c:v>
                </c:pt>
                <c:pt idx="93">
                  <c:v>-16.986459867479208</c:v>
                </c:pt>
                <c:pt idx="94">
                  <c:v>-16.986459867479208</c:v>
                </c:pt>
                <c:pt idx="95">
                  <c:v>-16.986459867479208</c:v>
                </c:pt>
                <c:pt idx="96">
                  <c:v>-16.986459867479208</c:v>
                </c:pt>
                <c:pt idx="97">
                  <c:v>-17.16018759225209</c:v>
                </c:pt>
                <c:pt idx="98">
                  <c:v>-17.542140363456031</c:v>
                </c:pt>
                <c:pt idx="99">
                  <c:v>-18.081081662468701</c:v>
                </c:pt>
                <c:pt idx="100">
                  <c:v>-18.698880360749499</c:v>
                </c:pt>
                <c:pt idx="101">
                  <c:v>-18.797320099348198</c:v>
                </c:pt>
                <c:pt idx="102">
                  <c:v>-18.529010030811701</c:v>
                </c:pt>
                <c:pt idx="103">
                  <c:v>-18.215620931420901</c:v>
                </c:pt>
                <c:pt idx="104">
                  <c:v>-17.882965107228699</c:v>
                </c:pt>
                <c:pt idx="105">
                  <c:v>-17.560108046235101</c:v>
                </c:pt>
                <c:pt idx="106">
                  <c:v>-17.25846286144732</c:v>
                </c:pt>
                <c:pt idx="107">
                  <c:v>-16.965928839591811</c:v>
                </c:pt>
                <c:pt idx="108">
                  <c:v>-16.660332886013698</c:v>
                </c:pt>
                <c:pt idx="109">
                  <c:v>-16.33277347744944</c:v>
                </c:pt>
                <c:pt idx="110">
                  <c:v>-16.001989523781109</c:v>
                </c:pt>
                <c:pt idx="111">
                  <c:v>-15.707276454428779</c:v>
                </c:pt>
                <c:pt idx="112">
                  <c:v>-15.48714406712112</c:v>
                </c:pt>
                <c:pt idx="113">
                  <c:v>-15.36029733049406</c:v>
                </c:pt>
                <c:pt idx="114">
                  <c:v>-15.31778358126317</c:v>
                </c:pt>
                <c:pt idx="115">
                  <c:v>-15.31778358126317</c:v>
                </c:pt>
                <c:pt idx="116">
                  <c:v>-15.31778358126317</c:v>
                </c:pt>
                <c:pt idx="117">
                  <c:v>-15.283129058355009</c:v>
                </c:pt>
                <c:pt idx="118">
                  <c:v>-15.1262003010934</c:v>
                </c:pt>
                <c:pt idx="119">
                  <c:v>-14.831954142472821</c:v>
                </c:pt>
                <c:pt idx="120">
                  <c:v>-14.40636935139486</c:v>
                </c:pt>
                <c:pt idx="121">
                  <c:v>-13.89701012566346</c:v>
                </c:pt>
                <c:pt idx="122">
                  <c:v>-13.37974424810052</c:v>
                </c:pt>
                <c:pt idx="123">
                  <c:v>-12.93477343110666</c:v>
                </c:pt>
                <c:pt idx="124">
                  <c:v>-12.627960195882789</c:v>
                </c:pt>
                <c:pt idx="125">
                  <c:v>-12.503632923089061</c:v>
                </c:pt>
                <c:pt idx="126">
                  <c:v>-12.503632923089061</c:v>
                </c:pt>
                <c:pt idx="127">
                  <c:v>-12.503632923089061</c:v>
                </c:pt>
                <c:pt idx="128">
                  <c:v>-12.503632923089061</c:v>
                </c:pt>
                <c:pt idx="129">
                  <c:v>-12.503632923089061</c:v>
                </c:pt>
                <c:pt idx="130">
                  <c:v>-12.503632923089061</c:v>
                </c:pt>
                <c:pt idx="131">
                  <c:v>-12.503632923089061</c:v>
                </c:pt>
                <c:pt idx="132">
                  <c:v>-12.503632923089061</c:v>
                </c:pt>
                <c:pt idx="133">
                  <c:v>-12.503632923089061</c:v>
                </c:pt>
                <c:pt idx="134">
                  <c:v>-12.503632923089061</c:v>
                </c:pt>
                <c:pt idx="135">
                  <c:v>-12.267617264384238</c:v>
                </c:pt>
                <c:pt idx="136">
                  <c:v>-11.62290977396761</c:v>
                </c:pt>
                <c:pt idx="137">
                  <c:v>-11.15690858622852</c:v>
                </c:pt>
                <c:pt idx="138">
                  <c:v>-10.89585119168459</c:v>
                </c:pt>
                <c:pt idx="139">
                  <c:v>-10.847715414900719</c:v>
                </c:pt>
                <c:pt idx="140">
                  <c:v>-10.847715414900719</c:v>
                </c:pt>
                <c:pt idx="141">
                  <c:v>-10.847715414900719</c:v>
                </c:pt>
                <c:pt idx="142">
                  <c:v>-10.847715414900719</c:v>
                </c:pt>
                <c:pt idx="143">
                  <c:v>-10.847715414900719</c:v>
                </c:pt>
                <c:pt idx="144">
                  <c:v>-10.847715414900719</c:v>
                </c:pt>
                <c:pt idx="145">
                  <c:v>-10.847715414900719</c:v>
                </c:pt>
                <c:pt idx="146">
                  <c:v>-10.847715414900719</c:v>
                </c:pt>
                <c:pt idx="147">
                  <c:v>-10.847715414900719</c:v>
                </c:pt>
                <c:pt idx="148">
                  <c:v>-10.847715414900719</c:v>
                </c:pt>
                <c:pt idx="149">
                  <c:v>-10.847715414900719</c:v>
                </c:pt>
                <c:pt idx="150">
                  <c:v>-11.007698550098191</c:v>
                </c:pt>
                <c:pt idx="151">
                  <c:v>-11.35683624882231</c:v>
                </c:pt>
                <c:pt idx="152">
                  <c:v>-11.13624749867467</c:v>
                </c:pt>
                <c:pt idx="153">
                  <c:v>-10.71558274007276</c:v>
                </c:pt>
                <c:pt idx="154">
                  <c:v>-10.35372605120701</c:v>
                </c:pt>
                <c:pt idx="155">
                  <c:v>-10.04566772140409</c:v>
                </c:pt>
                <c:pt idx="156">
                  <c:v>-9.7881318429486495</c:v>
                </c:pt>
                <c:pt idx="157">
                  <c:v>-9.5787293140754599</c:v>
                </c:pt>
                <c:pt idx="158">
                  <c:v>-9.4130316078047294</c:v>
                </c:pt>
                <c:pt idx="159">
                  <c:v>-9.2829683665769895</c:v>
                </c:pt>
                <c:pt idx="160">
                  <c:v>-9.1783162679485599</c:v>
                </c:pt>
                <c:pt idx="161">
                  <c:v>-9.0904975590800703</c:v>
                </c:pt>
                <c:pt idx="162">
                  <c:v>-9.0160627390506605</c:v>
                </c:pt>
                <c:pt idx="163">
                  <c:v>-8.9573595508021295</c:v>
                </c:pt>
                <c:pt idx="164">
                  <c:v>-8.9199485189660592</c:v>
                </c:pt>
                <c:pt idx="165">
                  <c:v>-8.9085745124771396</c:v>
                </c:pt>
                <c:pt idx="166">
                  <c:v>-8.9085745124771396</c:v>
                </c:pt>
                <c:pt idx="167">
                  <c:v>-8.9085745124771396</c:v>
                </c:pt>
                <c:pt idx="168">
                  <c:v>-8.9085745124771396</c:v>
                </c:pt>
                <c:pt idx="169">
                  <c:v>-8.9085745124771396</c:v>
                </c:pt>
                <c:pt idx="170">
                  <c:v>-8.9085745124771396</c:v>
                </c:pt>
                <c:pt idx="171">
                  <c:v>-8.9085745124771396</c:v>
                </c:pt>
                <c:pt idx="172">
                  <c:v>-8.9085745124771396</c:v>
                </c:pt>
                <c:pt idx="173">
                  <c:v>-8.9085745124771396</c:v>
                </c:pt>
                <c:pt idx="174">
                  <c:v>-8.9085745124771396</c:v>
                </c:pt>
                <c:pt idx="175">
                  <c:v>-8.9085745124771396</c:v>
                </c:pt>
                <c:pt idx="176">
                  <c:v>-8.9241386789880703</c:v>
                </c:pt>
                <c:pt idx="177">
                  <c:v>-8.9630494005095294</c:v>
                </c:pt>
                <c:pt idx="178">
                  <c:v>-9.0187305767464494</c:v>
                </c:pt>
                <c:pt idx="179">
                  <c:v>-8.9773371938216293</c:v>
                </c:pt>
                <c:pt idx="180">
                  <c:v>-8.9248083639517102</c:v>
                </c:pt>
                <c:pt idx="181">
                  <c:v>-8.9248083639517102</c:v>
                </c:pt>
                <c:pt idx="182">
                  <c:v>-8.9248083639517102</c:v>
                </c:pt>
                <c:pt idx="183">
                  <c:v>-8.9248083639517102</c:v>
                </c:pt>
                <c:pt idx="184">
                  <c:v>-8.9248083639517102</c:v>
                </c:pt>
                <c:pt idx="185">
                  <c:v>-8.9248083639517102</c:v>
                </c:pt>
                <c:pt idx="186">
                  <c:v>-8.9248083639517102</c:v>
                </c:pt>
                <c:pt idx="187">
                  <c:v>-8.9248083639517102</c:v>
                </c:pt>
                <c:pt idx="188">
                  <c:v>-8.9248083639517102</c:v>
                </c:pt>
                <c:pt idx="189">
                  <c:v>-8.9248083639517102</c:v>
                </c:pt>
                <c:pt idx="190">
                  <c:v>-8.9248083639517102</c:v>
                </c:pt>
                <c:pt idx="191">
                  <c:v>-8.9258250795964091</c:v>
                </c:pt>
                <c:pt idx="192">
                  <c:v>-8.9976900384550191</c:v>
                </c:pt>
                <c:pt idx="193">
                  <c:v>-9.1554477706581299</c:v>
                </c:pt>
                <c:pt idx="194">
                  <c:v>-9.4118973819305705</c:v>
                </c:pt>
                <c:pt idx="195">
                  <c:v>-9.77550099016924</c:v>
                </c:pt>
                <c:pt idx="196">
                  <c:v>-10.245831906147981</c:v>
                </c:pt>
                <c:pt idx="197">
                  <c:v>-10.80776020377394</c:v>
                </c:pt>
                <c:pt idx="198">
                  <c:v>-11.427359160112289</c:v>
                </c:pt>
                <c:pt idx="199">
                  <c:v>-12.053921728309509</c:v>
                </c:pt>
                <c:pt idx="200">
                  <c:v>-12.409403371486</c:v>
                </c:pt>
                <c:pt idx="201">
                  <c:v>-12.256169149783879</c:v>
                </c:pt>
                <c:pt idx="202">
                  <c:v>-12.23833018976943</c:v>
                </c:pt>
                <c:pt idx="203">
                  <c:v>-12.23833018976943</c:v>
                </c:pt>
                <c:pt idx="204">
                  <c:v>-12.23833018976943</c:v>
                </c:pt>
                <c:pt idx="205">
                  <c:v>-12.23833018976943</c:v>
                </c:pt>
                <c:pt idx="206">
                  <c:v>-12.23833018976943</c:v>
                </c:pt>
                <c:pt idx="207">
                  <c:v>-12.23833018976943</c:v>
                </c:pt>
                <c:pt idx="208">
                  <c:v>-12.23833018976943</c:v>
                </c:pt>
                <c:pt idx="209">
                  <c:v>-12.23833018976943</c:v>
                </c:pt>
                <c:pt idx="210">
                  <c:v>-12.23833018976943</c:v>
                </c:pt>
                <c:pt idx="211">
                  <c:v>-12.23833018976943</c:v>
                </c:pt>
                <c:pt idx="212">
                  <c:v>-12.23833018976943</c:v>
                </c:pt>
                <c:pt idx="213">
                  <c:v>-12.42109338239429</c:v>
                </c:pt>
                <c:pt idx="214">
                  <c:v>-12.856558953042359</c:v>
                </c:pt>
                <c:pt idx="215">
                  <c:v>-13.559809222539421</c:v>
                </c:pt>
                <c:pt idx="216">
                  <c:v>-13.86136305480435</c:v>
                </c:pt>
                <c:pt idx="217">
                  <c:v>-13.86136305480435</c:v>
                </c:pt>
                <c:pt idx="218">
                  <c:v>-13.86136305480435</c:v>
                </c:pt>
                <c:pt idx="219">
                  <c:v>-13.86136305480435</c:v>
                </c:pt>
                <c:pt idx="220">
                  <c:v>-13.86136305480435</c:v>
                </c:pt>
                <c:pt idx="221">
                  <c:v>-13.86136305480435</c:v>
                </c:pt>
                <c:pt idx="222">
                  <c:v>-13.86136305480435</c:v>
                </c:pt>
                <c:pt idx="223">
                  <c:v>-13.86136305480435</c:v>
                </c:pt>
                <c:pt idx="224">
                  <c:v>-13.86136305480435</c:v>
                </c:pt>
                <c:pt idx="225">
                  <c:v>-13.86136305480435</c:v>
                </c:pt>
                <c:pt idx="226">
                  <c:v>-13.86136305480435</c:v>
                </c:pt>
                <c:pt idx="227">
                  <c:v>-14.10881001083855</c:v>
                </c:pt>
                <c:pt idx="228">
                  <c:v>-14.825914516294819</c:v>
                </c:pt>
                <c:pt idx="229">
                  <c:v>-15.221721189245081</c:v>
                </c:pt>
                <c:pt idx="230">
                  <c:v>-15.221721189245081</c:v>
                </c:pt>
                <c:pt idx="231">
                  <c:v>-15.221721189245081</c:v>
                </c:pt>
                <c:pt idx="232">
                  <c:v>-15.221721189245081</c:v>
                </c:pt>
                <c:pt idx="233">
                  <c:v>-15.221721189245081</c:v>
                </c:pt>
                <c:pt idx="234">
                  <c:v>-15.221721189245081</c:v>
                </c:pt>
                <c:pt idx="235">
                  <c:v>-15.221721189245081</c:v>
                </c:pt>
                <c:pt idx="236">
                  <c:v>-15.221721189245081</c:v>
                </c:pt>
                <c:pt idx="237">
                  <c:v>-15.491156770479311</c:v>
                </c:pt>
                <c:pt idx="238">
                  <c:v>-16.05350378345068</c:v>
                </c:pt>
                <c:pt idx="239">
                  <c:v>-16.813304148390909</c:v>
                </c:pt>
                <c:pt idx="240">
                  <c:v>-17.664350382124201</c:v>
                </c:pt>
                <c:pt idx="241">
                  <c:v>-18.494961342564</c:v>
                </c:pt>
                <c:pt idx="242">
                  <c:v>-19.184959751699498</c:v>
                </c:pt>
                <c:pt idx="243">
                  <c:v>-19.232086622432099</c:v>
                </c:pt>
                <c:pt idx="244">
                  <c:v>-19.232086622432099</c:v>
                </c:pt>
                <c:pt idx="245">
                  <c:v>-19.232086622432099</c:v>
                </c:pt>
                <c:pt idx="246">
                  <c:v>-19.232086622432099</c:v>
                </c:pt>
                <c:pt idx="247">
                  <c:v>-19.232086622432099</c:v>
                </c:pt>
                <c:pt idx="248">
                  <c:v>-19.429573970114401</c:v>
                </c:pt>
                <c:pt idx="249">
                  <c:v>-20.002624400528099</c:v>
                </c:pt>
                <c:pt idx="250">
                  <c:v>-20.9431748645741</c:v>
                </c:pt>
                <c:pt idx="251">
                  <c:v>-19.631805577475799</c:v>
                </c:pt>
                <c:pt idx="252">
                  <c:v>-18.663538458728098</c:v>
                </c:pt>
                <c:pt idx="253">
                  <c:v>-18.0630166460715</c:v>
                </c:pt>
                <c:pt idx="254">
                  <c:v>-17.8205216121248</c:v>
                </c:pt>
                <c:pt idx="255">
                  <c:v>-17.8205216121248</c:v>
                </c:pt>
                <c:pt idx="256">
                  <c:v>-17.8205216121248</c:v>
                </c:pt>
                <c:pt idx="257">
                  <c:v>-17.8205216121248</c:v>
                </c:pt>
                <c:pt idx="258">
                  <c:v>-17.8205216121248</c:v>
                </c:pt>
                <c:pt idx="259">
                  <c:v>-17.8205216121248</c:v>
                </c:pt>
                <c:pt idx="260">
                  <c:v>-17.8205216121248</c:v>
                </c:pt>
                <c:pt idx="261">
                  <c:v>-17.8205216121248</c:v>
                </c:pt>
                <c:pt idx="262">
                  <c:v>-17.8205216121248</c:v>
                </c:pt>
                <c:pt idx="263">
                  <c:v>-17.8205216121248</c:v>
                </c:pt>
                <c:pt idx="264">
                  <c:v>-17.8205216121248</c:v>
                </c:pt>
                <c:pt idx="265">
                  <c:v>-17.9072807908851</c:v>
                </c:pt>
                <c:pt idx="266">
                  <c:v>-18.274671154067399</c:v>
                </c:pt>
                <c:pt idx="267">
                  <c:v>-18.843630073180901</c:v>
                </c:pt>
                <c:pt idx="268">
                  <c:v>-19.3896431279009</c:v>
                </c:pt>
                <c:pt idx="269">
                  <c:v>-18.7494597327699</c:v>
                </c:pt>
                <c:pt idx="270">
                  <c:v>-18.272012789443401</c:v>
                </c:pt>
                <c:pt idx="271">
                  <c:v>-18.072304803772301</c:v>
                </c:pt>
                <c:pt idx="272">
                  <c:v>-18.072304803772301</c:v>
                </c:pt>
                <c:pt idx="273">
                  <c:v>-18.072304803772301</c:v>
                </c:pt>
                <c:pt idx="274">
                  <c:v>-18.072304803772301</c:v>
                </c:pt>
                <c:pt idx="275">
                  <c:v>-18.072304803772301</c:v>
                </c:pt>
                <c:pt idx="276">
                  <c:v>-18.072304803772301</c:v>
                </c:pt>
                <c:pt idx="277">
                  <c:v>-18.072304803772301</c:v>
                </c:pt>
                <c:pt idx="278">
                  <c:v>-18.072304803772301</c:v>
                </c:pt>
                <c:pt idx="279">
                  <c:v>-18.072304803772301</c:v>
                </c:pt>
                <c:pt idx="280">
                  <c:v>-18.072304803772301</c:v>
                </c:pt>
                <c:pt idx="281">
                  <c:v>-18.072304803772301</c:v>
                </c:pt>
                <c:pt idx="282">
                  <c:v>-18.212465620071601</c:v>
                </c:pt>
                <c:pt idx="283">
                  <c:v>-18.710443421520001</c:v>
                </c:pt>
                <c:pt idx="284">
                  <c:v>-19.534705868601002</c:v>
                </c:pt>
                <c:pt idx="285">
                  <c:v>-20.579583672097101</c:v>
                </c:pt>
                <c:pt idx="286">
                  <c:v>-21.31821226964</c:v>
                </c:pt>
                <c:pt idx="287">
                  <c:v>-21.31821226964</c:v>
                </c:pt>
                <c:pt idx="288">
                  <c:v>-21.260392384605499</c:v>
                </c:pt>
                <c:pt idx="289">
                  <c:v>-20.651771290494299</c:v>
                </c:pt>
                <c:pt idx="290">
                  <c:v>-19.6105053841071</c:v>
                </c:pt>
                <c:pt idx="291">
                  <c:v>-18.562462950987399</c:v>
                </c:pt>
                <c:pt idx="292">
                  <c:v>-17.858834629115901</c:v>
                </c:pt>
                <c:pt idx="293">
                  <c:v>-17.656807984467001</c:v>
                </c:pt>
                <c:pt idx="294">
                  <c:v>-17.656807984467001</c:v>
                </c:pt>
                <c:pt idx="295">
                  <c:v>-17.656807984467001</c:v>
                </c:pt>
                <c:pt idx="296">
                  <c:v>-17.656807984467001</c:v>
                </c:pt>
                <c:pt idx="297">
                  <c:v>-17.656807984467001</c:v>
                </c:pt>
                <c:pt idx="298">
                  <c:v>-17.568594553318299</c:v>
                </c:pt>
                <c:pt idx="299">
                  <c:v>-16.474156514392568</c:v>
                </c:pt>
                <c:pt idx="300">
                  <c:v>-15.769514936751321</c:v>
                </c:pt>
                <c:pt idx="301">
                  <c:v>-15.6021594052031</c:v>
                </c:pt>
                <c:pt idx="302">
                  <c:v>-15.6021594052031</c:v>
                </c:pt>
                <c:pt idx="303">
                  <c:v>-15.6021594052031</c:v>
                </c:pt>
                <c:pt idx="304">
                  <c:v>-15.6021594052031</c:v>
                </c:pt>
                <c:pt idx="305">
                  <c:v>-15.6021594052031</c:v>
                </c:pt>
                <c:pt idx="306">
                  <c:v>-15.6021594052031</c:v>
                </c:pt>
                <c:pt idx="307">
                  <c:v>-15.6021594052031</c:v>
                </c:pt>
                <c:pt idx="308">
                  <c:v>-15.6021594052031</c:v>
                </c:pt>
                <c:pt idx="309">
                  <c:v>-15.6021594052031</c:v>
                </c:pt>
                <c:pt idx="310">
                  <c:v>-15.6021594052031</c:v>
                </c:pt>
                <c:pt idx="311">
                  <c:v>-15.6021594052031</c:v>
                </c:pt>
                <c:pt idx="312">
                  <c:v>-15.61609265706792</c:v>
                </c:pt>
                <c:pt idx="313">
                  <c:v>-15.15820057497303</c:v>
                </c:pt>
                <c:pt idx="314">
                  <c:v>-14.703621409703619</c:v>
                </c:pt>
                <c:pt idx="315">
                  <c:v>-14.40869628703029</c:v>
                </c:pt>
                <c:pt idx="316">
                  <c:v>-14.332743494118699</c:v>
                </c:pt>
                <c:pt idx="317">
                  <c:v>-14.332743494118699</c:v>
                </c:pt>
                <c:pt idx="318">
                  <c:v>-14.332743494118699</c:v>
                </c:pt>
                <c:pt idx="319">
                  <c:v>-14.332743494118699</c:v>
                </c:pt>
                <c:pt idx="320">
                  <c:v>-14.332743494118699</c:v>
                </c:pt>
                <c:pt idx="321">
                  <c:v>-14.332743494118699</c:v>
                </c:pt>
                <c:pt idx="322">
                  <c:v>-14.332743494118699</c:v>
                </c:pt>
                <c:pt idx="323">
                  <c:v>-14.332743494118699</c:v>
                </c:pt>
                <c:pt idx="324">
                  <c:v>-14.332743494118699</c:v>
                </c:pt>
                <c:pt idx="325">
                  <c:v>-14.332743494118699</c:v>
                </c:pt>
                <c:pt idx="326">
                  <c:v>-14.332743494118699</c:v>
                </c:pt>
                <c:pt idx="327">
                  <c:v>-14.46293957419752</c:v>
                </c:pt>
                <c:pt idx="328">
                  <c:v>-14.75764071043932</c:v>
                </c:pt>
                <c:pt idx="329">
                  <c:v>-14.41419754459257</c:v>
                </c:pt>
                <c:pt idx="330">
                  <c:v>-13.45376533862545</c:v>
                </c:pt>
                <c:pt idx="331">
                  <c:v>-12.5684518435143</c:v>
                </c:pt>
                <c:pt idx="332">
                  <c:v>-11.80940080147926</c:v>
                </c:pt>
                <c:pt idx="333">
                  <c:v>-11.19861997214395</c:v>
                </c:pt>
                <c:pt idx="334">
                  <c:v>-10.734167131011899</c:v>
                </c:pt>
                <c:pt idx="335">
                  <c:v>-10.39905689082749</c:v>
                </c:pt>
                <c:pt idx="336">
                  <c:v>-10.169691934864961</c:v>
                </c:pt>
                <c:pt idx="337">
                  <c:v>-10.022114697268499</c:v>
                </c:pt>
                <c:pt idx="338">
                  <c:v>-9.9356247162903895</c:v>
                </c:pt>
                <c:pt idx="339">
                  <c:v>-9.8940740112391303</c:v>
                </c:pt>
                <c:pt idx="340">
                  <c:v>-9.8857003129129204</c:v>
                </c:pt>
                <c:pt idx="341">
                  <c:v>-9.8857003129129204</c:v>
                </c:pt>
                <c:pt idx="342">
                  <c:v>-9.8857003129129204</c:v>
                </c:pt>
                <c:pt idx="343">
                  <c:v>-9.8857003129129204</c:v>
                </c:pt>
                <c:pt idx="344">
                  <c:v>-9.8857003129129204</c:v>
                </c:pt>
                <c:pt idx="345">
                  <c:v>-9.8857003129129204</c:v>
                </c:pt>
                <c:pt idx="346">
                  <c:v>-9.8857003129129204</c:v>
                </c:pt>
                <c:pt idx="347">
                  <c:v>-9.8857003129129204</c:v>
                </c:pt>
                <c:pt idx="348">
                  <c:v>-9.8857003129129204</c:v>
                </c:pt>
                <c:pt idx="349">
                  <c:v>-9.8857003129129204</c:v>
                </c:pt>
                <c:pt idx="350">
                  <c:v>-9.8857003129129204</c:v>
                </c:pt>
                <c:pt idx="351">
                  <c:v>-9.9024348008092389</c:v>
                </c:pt>
                <c:pt idx="352">
                  <c:v>-9.9391911928293908</c:v>
                </c:pt>
                <c:pt idx="353">
                  <c:v>-9.9930876170688094</c:v>
                </c:pt>
                <c:pt idx="354">
                  <c:v>-10.062287888925539</c:v>
                </c:pt>
                <c:pt idx="355">
                  <c:v>-10.14429724192966</c:v>
                </c:pt>
                <c:pt idx="356">
                  <c:v>-10.23398122450871</c:v>
                </c:pt>
                <c:pt idx="357">
                  <c:v>-10.32209412502211</c:v>
                </c:pt>
                <c:pt idx="358">
                  <c:v>-10.395443419786929</c:v>
                </c:pt>
                <c:pt idx="359">
                  <c:v>-10.439559505082631</c:v>
                </c:pt>
                <c:pt idx="360">
                  <c:v>-10.44350574355585</c:v>
                </c:pt>
              </c:numCache>
            </c:numRef>
          </c:yVal>
          <c:smooth val="0"/>
          <c:extLst>
            <c:ext xmlns:c16="http://schemas.microsoft.com/office/drawing/2014/chart" uri="{C3380CC4-5D6E-409C-BE32-E72D297353CC}">
              <c16:uniqueId val="{0000000E-15C4-2947-A3EA-FE3DB6AF5FBC}"/>
            </c:ext>
          </c:extLst>
        </c:ser>
        <c:ser>
          <c:idx val="15"/>
          <c:order val="15"/>
          <c:tx>
            <c:strRef>
              <c:f>'Normalized Envelope (2)'!$U$2</c:f>
              <c:strCache>
                <c:ptCount val="1"/>
                <c:pt idx="0">
                  <c:v>F16</c:v>
                </c:pt>
              </c:strCache>
            </c:strRef>
          </c:tx>
          <c:spPr>
            <a:ln w="19050" cap="rnd">
              <a:solidFill>
                <a:schemeClr val="accent2">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(2)'!$U$3:$U$363</c:f>
              <c:numCache>
                <c:formatCode>0.0</c:formatCode>
                <c:ptCount val="361"/>
                <c:pt idx="0">
                  <c:v>-9.8371242042231302</c:v>
                </c:pt>
                <c:pt idx="1">
                  <c:v>-9.8371242042231302</c:v>
                </c:pt>
                <c:pt idx="2">
                  <c:v>-9.8371242042231302</c:v>
                </c:pt>
                <c:pt idx="3">
                  <c:v>-9.8371242042231302</c:v>
                </c:pt>
                <c:pt idx="4">
                  <c:v>-9.8371242042231302</c:v>
                </c:pt>
                <c:pt idx="5">
                  <c:v>-9.8371242042231302</c:v>
                </c:pt>
                <c:pt idx="6">
                  <c:v>-9.8371242042231302</c:v>
                </c:pt>
                <c:pt idx="7">
                  <c:v>-9.8371242042231302</c:v>
                </c:pt>
                <c:pt idx="8">
                  <c:v>-9.8371242042231302</c:v>
                </c:pt>
                <c:pt idx="9">
                  <c:v>-9.8519914353805405</c:v>
                </c:pt>
                <c:pt idx="10">
                  <c:v>-9.8889897280779895</c:v>
                </c:pt>
                <c:pt idx="11">
                  <c:v>-9.9460580943662205</c:v>
                </c:pt>
                <c:pt idx="12">
                  <c:v>-10.02435159190602</c:v>
                </c:pt>
                <c:pt idx="13">
                  <c:v>-10.128441832071809</c:v>
                </c:pt>
                <c:pt idx="14">
                  <c:v>-10.26363498488298</c:v>
                </c:pt>
                <c:pt idx="15">
                  <c:v>-10.43173758566415</c:v>
                </c:pt>
                <c:pt idx="16">
                  <c:v>-10.629003133190061</c:v>
                </c:pt>
                <c:pt idx="17">
                  <c:v>-10.84995866314862</c:v>
                </c:pt>
                <c:pt idx="18">
                  <c:v>-11.09693851588778</c:v>
                </c:pt>
                <c:pt idx="19">
                  <c:v>-11.389155638175939</c:v>
                </c:pt>
                <c:pt idx="20">
                  <c:v>-11.762913833914119</c:v>
                </c:pt>
                <c:pt idx="21">
                  <c:v>-12.26000003803053</c:v>
                </c:pt>
                <c:pt idx="22">
                  <c:v>-12.60809724691617</c:v>
                </c:pt>
                <c:pt idx="23">
                  <c:v>-12.032203726381049</c:v>
                </c:pt>
                <c:pt idx="24">
                  <c:v>-11.696830447414911</c:v>
                </c:pt>
                <c:pt idx="25">
                  <c:v>-11.615186893236729</c:v>
                </c:pt>
                <c:pt idx="26">
                  <c:v>-11.615186893236729</c:v>
                </c:pt>
                <c:pt idx="27">
                  <c:v>-11.615186893236729</c:v>
                </c:pt>
                <c:pt idx="28">
                  <c:v>-11.615186893236729</c:v>
                </c:pt>
                <c:pt idx="29">
                  <c:v>-11.615186893236729</c:v>
                </c:pt>
                <c:pt idx="30">
                  <c:v>-11.615186893236729</c:v>
                </c:pt>
                <c:pt idx="31">
                  <c:v>-11.615186893236729</c:v>
                </c:pt>
                <c:pt idx="32">
                  <c:v>-11.615186893236729</c:v>
                </c:pt>
                <c:pt idx="33">
                  <c:v>-11.615186893236729</c:v>
                </c:pt>
                <c:pt idx="34">
                  <c:v>-11.615186893236729</c:v>
                </c:pt>
                <c:pt idx="35">
                  <c:v>-11.615186893236729</c:v>
                </c:pt>
                <c:pt idx="36">
                  <c:v>-11.784523566103999</c:v>
                </c:pt>
                <c:pt idx="37">
                  <c:v>-12.19281778281348</c:v>
                </c:pt>
                <c:pt idx="38">
                  <c:v>-12.819098117652011</c:v>
                </c:pt>
                <c:pt idx="39">
                  <c:v>-13.62431798191051</c:v>
                </c:pt>
                <c:pt idx="40">
                  <c:v>-14.375825987845019</c:v>
                </c:pt>
                <c:pt idx="41">
                  <c:v>-14.375825987845019</c:v>
                </c:pt>
                <c:pt idx="42">
                  <c:v>-14.375825987845019</c:v>
                </c:pt>
                <c:pt idx="43">
                  <c:v>-14.375825987845019</c:v>
                </c:pt>
                <c:pt idx="44">
                  <c:v>-14.375825987845019</c:v>
                </c:pt>
                <c:pt idx="45">
                  <c:v>-14.375825987845019</c:v>
                </c:pt>
                <c:pt idx="46">
                  <c:v>-14.375825987845019</c:v>
                </c:pt>
                <c:pt idx="47">
                  <c:v>-14.375825987845019</c:v>
                </c:pt>
                <c:pt idx="48">
                  <c:v>-14.375825987845019</c:v>
                </c:pt>
                <c:pt idx="49">
                  <c:v>-14.375825987845019</c:v>
                </c:pt>
                <c:pt idx="50">
                  <c:v>-14.450362098050469</c:v>
                </c:pt>
                <c:pt idx="51">
                  <c:v>-14.659435138510389</c:v>
                </c:pt>
                <c:pt idx="52">
                  <c:v>-15.00411175627228</c:v>
                </c:pt>
                <c:pt idx="53">
                  <c:v>-15.48542442724899</c:v>
                </c:pt>
                <c:pt idx="54">
                  <c:v>-16.080065283513139</c:v>
                </c:pt>
                <c:pt idx="55">
                  <c:v>-16.70861942977043</c:v>
                </c:pt>
                <c:pt idx="56">
                  <c:v>-16.9537557928128</c:v>
                </c:pt>
                <c:pt idx="57">
                  <c:v>-16.9537557928128</c:v>
                </c:pt>
                <c:pt idx="58">
                  <c:v>-16.9537557928128</c:v>
                </c:pt>
                <c:pt idx="59">
                  <c:v>-16.9537557928128</c:v>
                </c:pt>
                <c:pt idx="60">
                  <c:v>-16.9537557928128</c:v>
                </c:pt>
                <c:pt idx="61">
                  <c:v>-16.9537557928128</c:v>
                </c:pt>
                <c:pt idx="62">
                  <c:v>-16.990949366451449</c:v>
                </c:pt>
                <c:pt idx="63">
                  <c:v>-17.115371966653061</c:v>
                </c:pt>
                <c:pt idx="64">
                  <c:v>-17.275398188911709</c:v>
                </c:pt>
                <c:pt idx="65">
                  <c:v>-17.448941328335088</c:v>
                </c:pt>
                <c:pt idx="66">
                  <c:v>-17.406477021927511</c:v>
                </c:pt>
                <c:pt idx="67">
                  <c:v>-17.26207165721139</c:v>
                </c:pt>
                <c:pt idx="68">
                  <c:v>-17.26207165721139</c:v>
                </c:pt>
                <c:pt idx="69">
                  <c:v>-17.26207165721139</c:v>
                </c:pt>
                <c:pt idx="70">
                  <c:v>-17.26207165721139</c:v>
                </c:pt>
                <c:pt idx="71">
                  <c:v>-17.26207165721139</c:v>
                </c:pt>
                <c:pt idx="72">
                  <c:v>-17.26207165721139</c:v>
                </c:pt>
                <c:pt idx="73">
                  <c:v>-17.26207165721139</c:v>
                </c:pt>
                <c:pt idx="74">
                  <c:v>-17.26207165721139</c:v>
                </c:pt>
                <c:pt idx="75">
                  <c:v>-17.26207165721139</c:v>
                </c:pt>
                <c:pt idx="76">
                  <c:v>-17.26207165721139</c:v>
                </c:pt>
                <c:pt idx="77">
                  <c:v>-17.26207165721139</c:v>
                </c:pt>
                <c:pt idx="78">
                  <c:v>-17.2691080937112</c:v>
                </c:pt>
                <c:pt idx="79">
                  <c:v>-17.447212932054988</c:v>
                </c:pt>
                <c:pt idx="80">
                  <c:v>-17.808736353070501</c:v>
                </c:pt>
                <c:pt idx="81">
                  <c:v>-18.3518223090852</c:v>
                </c:pt>
                <c:pt idx="82">
                  <c:v>-18.618958636028999</c:v>
                </c:pt>
                <c:pt idx="83">
                  <c:v>-17.8628833951642</c:v>
                </c:pt>
                <c:pt idx="84">
                  <c:v>-17.3080246626423</c:v>
                </c:pt>
                <c:pt idx="85">
                  <c:v>-16.993338563478609</c:v>
                </c:pt>
                <c:pt idx="86">
                  <c:v>-16.932022490214539</c:v>
                </c:pt>
                <c:pt idx="87">
                  <c:v>-16.932022490214539</c:v>
                </c:pt>
                <c:pt idx="88">
                  <c:v>-16.932022490214539</c:v>
                </c:pt>
                <c:pt idx="89">
                  <c:v>-16.932022490214539</c:v>
                </c:pt>
                <c:pt idx="90">
                  <c:v>-16.932022490214539</c:v>
                </c:pt>
                <c:pt idx="91">
                  <c:v>-16.932022490214539</c:v>
                </c:pt>
                <c:pt idx="92">
                  <c:v>-16.932022490214539</c:v>
                </c:pt>
                <c:pt idx="93">
                  <c:v>-16.932022490214539</c:v>
                </c:pt>
                <c:pt idx="94">
                  <c:v>-16.932022490214539</c:v>
                </c:pt>
                <c:pt idx="95">
                  <c:v>-16.932022490214539</c:v>
                </c:pt>
                <c:pt idx="96">
                  <c:v>-16.932022490214539</c:v>
                </c:pt>
                <c:pt idx="97">
                  <c:v>-17.11651576108671</c:v>
                </c:pt>
                <c:pt idx="98">
                  <c:v>-17.518415228283338</c:v>
                </c:pt>
                <c:pt idx="99">
                  <c:v>-18.084306808502898</c:v>
                </c:pt>
                <c:pt idx="100">
                  <c:v>-18.7313728799549</c:v>
                </c:pt>
                <c:pt idx="101">
                  <c:v>-18.599009489802999</c:v>
                </c:pt>
                <c:pt idx="102">
                  <c:v>-18.328853792913701</c:v>
                </c:pt>
                <c:pt idx="103">
                  <c:v>-18.017315105792299</c:v>
                </c:pt>
                <c:pt idx="104">
                  <c:v>-17.678081073483899</c:v>
                </c:pt>
                <c:pt idx="105">
                  <c:v>-17.333325465097481</c:v>
                </c:pt>
                <c:pt idx="106">
                  <c:v>-16.995728563972509</c:v>
                </c:pt>
                <c:pt idx="107">
                  <c:v>-16.66149369392777</c:v>
                </c:pt>
                <c:pt idx="108">
                  <c:v>-16.320106512411069</c:v>
                </c:pt>
                <c:pt idx="109">
                  <c:v>-15.972477101152659</c:v>
                </c:pt>
                <c:pt idx="110">
                  <c:v>-15.64115762894091</c:v>
                </c:pt>
                <c:pt idx="111">
                  <c:v>-15.363022435996939</c:v>
                </c:pt>
                <c:pt idx="112">
                  <c:v>-15.170636741604831</c:v>
                </c:pt>
                <c:pt idx="113">
                  <c:v>-15.075431006494089</c:v>
                </c:pt>
                <c:pt idx="114">
                  <c:v>-15.060171845005589</c:v>
                </c:pt>
                <c:pt idx="115">
                  <c:v>-15.060171845005589</c:v>
                </c:pt>
                <c:pt idx="116">
                  <c:v>-15.060171845005589</c:v>
                </c:pt>
                <c:pt idx="117">
                  <c:v>-15.00005936992677</c:v>
                </c:pt>
                <c:pt idx="118">
                  <c:v>-14.79780403213063</c:v>
                </c:pt>
                <c:pt idx="119">
                  <c:v>-14.462093870208399</c:v>
                </c:pt>
                <c:pt idx="120">
                  <c:v>-14.016560011961239</c:v>
                </c:pt>
                <c:pt idx="121">
                  <c:v>-13.51645194415079</c:v>
                </c:pt>
                <c:pt idx="122">
                  <c:v>-13.03387398857393</c:v>
                </c:pt>
                <c:pt idx="123">
                  <c:v>-12.639414940164279</c:v>
                </c:pt>
                <c:pt idx="124">
                  <c:v>-12.38907565242279</c:v>
                </c:pt>
                <c:pt idx="125">
                  <c:v>-12.319001946173021</c:v>
                </c:pt>
                <c:pt idx="126">
                  <c:v>-12.319001946173021</c:v>
                </c:pt>
                <c:pt idx="127">
                  <c:v>-12.319001946173021</c:v>
                </c:pt>
                <c:pt idx="128">
                  <c:v>-12.319001946173021</c:v>
                </c:pt>
                <c:pt idx="129">
                  <c:v>-12.319001946173021</c:v>
                </c:pt>
                <c:pt idx="130">
                  <c:v>-12.319001946173021</c:v>
                </c:pt>
                <c:pt idx="131">
                  <c:v>-12.319001946173021</c:v>
                </c:pt>
                <c:pt idx="132">
                  <c:v>-12.319001946173021</c:v>
                </c:pt>
                <c:pt idx="133">
                  <c:v>-12.319001946173021</c:v>
                </c:pt>
                <c:pt idx="134">
                  <c:v>-12.319001946173021</c:v>
                </c:pt>
                <c:pt idx="135">
                  <c:v>-11.8231239981115</c:v>
                </c:pt>
                <c:pt idx="136">
                  <c:v>-11.25794360144379</c:v>
                </c:pt>
                <c:pt idx="137">
                  <c:v>-10.87237821792319</c:v>
                </c:pt>
                <c:pt idx="138">
                  <c:v>-10.68739082672616</c:v>
                </c:pt>
                <c:pt idx="139">
                  <c:v>-10.68739082672616</c:v>
                </c:pt>
                <c:pt idx="140">
                  <c:v>-10.68739082672616</c:v>
                </c:pt>
                <c:pt idx="141">
                  <c:v>-10.68739082672616</c:v>
                </c:pt>
                <c:pt idx="142">
                  <c:v>-10.68739082672616</c:v>
                </c:pt>
                <c:pt idx="143">
                  <c:v>-10.68739082672616</c:v>
                </c:pt>
                <c:pt idx="144">
                  <c:v>-10.68739082672616</c:v>
                </c:pt>
                <c:pt idx="145">
                  <c:v>-10.68739082672616</c:v>
                </c:pt>
                <c:pt idx="146">
                  <c:v>-10.68739082672616</c:v>
                </c:pt>
                <c:pt idx="147">
                  <c:v>-10.68739082672616</c:v>
                </c:pt>
                <c:pt idx="148">
                  <c:v>-10.68739082672616</c:v>
                </c:pt>
                <c:pt idx="149">
                  <c:v>-10.708886666260689</c:v>
                </c:pt>
                <c:pt idx="150">
                  <c:v>-10.93075980757715</c:v>
                </c:pt>
                <c:pt idx="151">
                  <c:v>-11.18651137742472</c:v>
                </c:pt>
                <c:pt idx="152">
                  <c:v>-10.725018091214299</c:v>
                </c:pt>
                <c:pt idx="153">
                  <c:v>-10.331227588521759</c:v>
                </c:pt>
                <c:pt idx="154">
                  <c:v>-9.9982648901285902</c:v>
                </c:pt>
                <c:pt idx="155">
                  <c:v>-9.7184830759774492</c:v>
                </c:pt>
                <c:pt idx="156">
                  <c:v>-9.4870838604044696</c:v>
                </c:pt>
                <c:pt idx="157">
                  <c:v>-9.3009668836908492</c:v>
                </c:pt>
                <c:pt idx="158">
                  <c:v>-9.1556562345501398</c:v>
                </c:pt>
                <c:pt idx="159">
                  <c:v>-9.0436236100748388</c:v>
                </c:pt>
                <c:pt idx="160">
                  <c:v>-8.9556569222603706</c:v>
                </c:pt>
                <c:pt idx="161">
                  <c:v>-8.8843812373868403</c:v>
                </c:pt>
                <c:pt idx="162">
                  <c:v>-8.8273222974634091</c:v>
                </c:pt>
                <c:pt idx="163">
                  <c:v>-8.7871989242535395</c:v>
                </c:pt>
                <c:pt idx="164">
                  <c:v>-8.7692044453125302</c:v>
                </c:pt>
                <c:pt idx="165">
                  <c:v>-8.7692044453125302</c:v>
                </c:pt>
                <c:pt idx="166">
                  <c:v>-8.7692044453125302</c:v>
                </c:pt>
                <c:pt idx="167">
                  <c:v>-8.7692044453125302</c:v>
                </c:pt>
                <c:pt idx="168">
                  <c:v>-8.7692044453125302</c:v>
                </c:pt>
                <c:pt idx="169">
                  <c:v>-8.7692044453125302</c:v>
                </c:pt>
                <c:pt idx="170">
                  <c:v>-8.7692044453125302</c:v>
                </c:pt>
                <c:pt idx="171">
                  <c:v>-8.7692044453125302</c:v>
                </c:pt>
                <c:pt idx="172">
                  <c:v>-8.7692044453125302</c:v>
                </c:pt>
                <c:pt idx="173">
                  <c:v>-8.7692044453125302</c:v>
                </c:pt>
                <c:pt idx="174">
                  <c:v>-8.7692044453125302</c:v>
                </c:pt>
                <c:pt idx="175">
                  <c:v>-8.7771136665587992</c:v>
                </c:pt>
                <c:pt idx="176">
                  <c:v>-8.8105195276707491</c:v>
                </c:pt>
                <c:pt idx="177">
                  <c:v>-8.8644289485960091</c:v>
                </c:pt>
                <c:pt idx="178">
                  <c:v>-8.8640501747030793</c:v>
                </c:pt>
                <c:pt idx="179">
                  <c:v>-8.7608439698563902</c:v>
                </c:pt>
                <c:pt idx="180">
                  <c:v>-8.6900804082619505</c:v>
                </c:pt>
                <c:pt idx="181">
                  <c:v>-8.6723115114103706</c:v>
                </c:pt>
                <c:pt idx="182">
                  <c:v>-8.6723115114103706</c:v>
                </c:pt>
                <c:pt idx="183">
                  <c:v>-8.6723115114103706</c:v>
                </c:pt>
                <c:pt idx="184">
                  <c:v>-8.6723115114103706</c:v>
                </c:pt>
                <c:pt idx="185">
                  <c:v>-8.6723115114103706</c:v>
                </c:pt>
                <c:pt idx="186">
                  <c:v>-8.6723115114103706</c:v>
                </c:pt>
                <c:pt idx="187">
                  <c:v>-8.6723115114103706</c:v>
                </c:pt>
                <c:pt idx="188">
                  <c:v>-8.6723115114103706</c:v>
                </c:pt>
                <c:pt idx="189">
                  <c:v>-8.6723115114103706</c:v>
                </c:pt>
                <c:pt idx="190">
                  <c:v>-8.6723115114103706</c:v>
                </c:pt>
                <c:pt idx="191">
                  <c:v>-8.6723115114103706</c:v>
                </c:pt>
                <c:pt idx="192">
                  <c:v>-8.7253886814235493</c:v>
                </c:pt>
                <c:pt idx="193">
                  <c:v>-8.8648053210916</c:v>
                </c:pt>
                <c:pt idx="194">
                  <c:v>-9.1036882215436208</c:v>
                </c:pt>
                <c:pt idx="195">
                  <c:v>-9.4510220063356005</c:v>
                </c:pt>
                <c:pt idx="196">
                  <c:v>-9.9076507488905996</c:v>
                </c:pt>
                <c:pt idx="197">
                  <c:v>-10.46100025929732</c:v>
                </c:pt>
                <c:pt idx="198">
                  <c:v>-11.08108998556264</c:v>
                </c:pt>
                <c:pt idx="199">
                  <c:v>-11.721714344856359</c:v>
                </c:pt>
                <c:pt idx="200">
                  <c:v>-12.329522855242189</c:v>
                </c:pt>
                <c:pt idx="201">
                  <c:v>-12.20579508643668</c:v>
                </c:pt>
                <c:pt idx="202">
                  <c:v>-12.119103813922219</c:v>
                </c:pt>
                <c:pt idx="203">
                  <c:v>-12.119103813922219</c:v>
                </c:pt>
                <c:pt idx="204">
                  <c:v>-12.119103813922219</c:v>
                </c:pt>
                <c:pt idx="205">
                  <c:v>-12.119103813922219</c:v>
                </c:pt>
                <c:pt idx="206">
                  <c:v>-12.119103813922219</c:v>
                </c:pt>
                <c:pt idx="207">
                  <c:v>-12.119103813922219</c:v>
                </c:pt>
                <c:pt idx="208">
                  <c:v>-12.119103813922219</c:v>
                </c:pt>
                <c:pt idx="209">
                  <c:v>-12.119103813922219</c:v>
                </c:pt>
                <c:pt idx="210">
                  <c:v>-12.119103813922219</c:v>
                </c:pt>
                <c:pt idx="211">
                  <c:v>-12.119103813922219</c:v>
                </c:pt>
                <c:pt idx="212">
                  <c:v>-12.119103813922219</c:v>
                </c:pt>
                <c:pt idx="213">
                  <c:v>-12.228196027759211</c:v>
                </c:pt>
                <c:pt idx="214">
                  <c:v>-12.58563573165695</c:v>
                </c:pt>
                <c:pt idx="215">
                  <c:v>-13.206448079695249</c:v>
                </c:pt>
                <c:pt idx="216">
                  <c:v>-13.65217638856064</c:v>
                </c:pt>
                <c:pt idx="217">
                  <c:v>-13.65217638856064</c:v>
                </c:pt>
                <c:pt idx="218">
                  <c:v>-13.65217638856064</c:v>
                </c:pt>
                <c:pt idx="219">
                  <c:v>-13.65217638856064</c:v>
                </c:pt>
                <c:pt idx="220">
                  <c:v>-13.65217638856064</c:v>
                </c:pt>
                <c:pt idx="221">
                  <c:v>-13.65217638856064</c:v>
                </c:pt>
                <c:pt idx="222">
                  <c:v>-13.65217638856064</c:v>
                </c:pt>
                <c:pt idx="223">
                  <c:v>-13.65217638856064</c:v>
                </c:pt>
                <c:pt idx="224">
                  <c:v>-13.65217638856064</c:v>
                </c:pt>
                <c:pt idx="225">
                  <c:v>-13.65217638856064</c:v>
                </c:pt>
                <c:pt idx="226">
                  <c:v>-13.65217638856064</c:v>
                </c:pt>
                <c:pt idx="227">
                  <c:v>-13.862518955009769</c:v>
                </c:pt>
                <c:pt idx="228">
                  <c:v>-14.55005674804678</c:v>
                </c:pt>
                <c:pt idx="229">
                  <c:v>-15.287649059782989</c:v>
                </c:pt>
                <c:pt idx="230">
                  <c:v>-15.287649059782989</c:v>
                </c:pt>
                <c:pt idx="231">
                  <c:v>-15.287649059782989</c:v>
                </c:pt>
                <c:pt idx="232">
                  <c:v>-15.287649059782989</c:v>
                </c:pt>
                <c:pt idx="233">
                  <c:v>-15.287649059782989</c:v>
                </c:pt>
                <c:pt idx="234">
                  <c:v>-15.287649059782989</c:v>
                </c:pt>
                <c:pt idx="235">
                  <c:v>-15.287649059782989</c:v>
                </c:pt>
                <c:pt idx="236">
                  <c:v>-15.287649059782989</c:v>
                </c:pt>
                <c:pt idx="237">
                  <c:v>-15.506204514557631</c:v>
                </c:pt>
                <c:pt idx="238">
                  <c:v>-16.017994203056869</c:v>
                </c:pt>
                <c:pt idx="239">
                  <c:v>-16.738042172989431</c:v>
                </c:pt>
                <c:pt idx="240">
                  <c:v>-17.570403238380699</c:v>
                </c:pt>
                <c:pt idx="241">
                  <c:v>-18.402146110436998</c:v>
                </c:pt>
                <c:pt idx="242">
                  <c:v>-18.7938279380536</c:v>
                </c:pt>
                <c:pt idx="243">
                  <c:v>-18.7938279380536</c:v>
                </c:pt>
                <c:pt idx="244">
                  <c:v>-18.7938279380536</c:v>
                </c:pt>
                <c:pt idx="245">
                  <c:v>-18.7938279380536</c:v>
                </c:pt>
                <c:pt idx="246">
                  <c:v>-18.7938279380536</c:v>
                </c:pt>
                <c:pt idx="247">
                  <c:v>-18.7938279380536</c:v>
                </c:pt>
                <c:pt idx="248">
                  <c:v>-18.996065405757601</c:v>
                </c:pt>
                <c:pt idx="249">
                  <c:v>-19.599357950560901</c:v>
                </c:pt>
                <c:pt idx="250">
                  <c:v>-20.622342949306599</c:v>
                </c:pt>
                <c:pt idx="251">
                  <c:v>-19.816523829706099</c:v>
                </c:pt>
                <c:pt idx="252">
                  <c:v>-18.839057213882601</c:v>
                </c:pt>
                <c:pt idx="253">
                  <c:v>-18.226675454340299</c:v>
                </c:pt>
                <c:pt idx="254">
                  <c:v>-17.967986868675901</c:v>
                </c:pt>
                <c:pt idx="255">
                  <c:v>-17.967986868675901</c:v>
                </c:pt>
                <c:pt idx="256">
                  <c:v>-17.967986868675901</c:v>
                </c:pt>
                <c:pt idx="257">
                  <c:v>-17.967986868675901</c:v>
                </c:pt>
                <c:pt idx="258">
                  <c:v>-17.967986868675901</c:v>
                </c:pt>
                <c:pt idx="259">
                  <c:v>-17.967986868675901</c:v>
                </c:pt>
                <c:pt idx="260">
                  <c:v>-17.967986868675901</c:v>
                </c:pt>
                <c:pt idx="261">
                  <c:v>-17.967986868675901</c:v>
                </c:pt>
                <c:pt idx="262">
                  <c:v>-17.967986868675901</c:v>
                </c:pt>
                <c:pt idx="263">
                  <c:v>-17.967986868675901</c:v>
                </c:pt>
                <c:pt idx="264">
                  <c:v>-17.967986868675901</c:v>
                </c:pt>
                <c:pt idx="265">
                  <c:v>-18.032533682310401</c:v>
                </c:pt>
                <c:pt idx="266">
                  <c:v>-18.371196549324399</c:v>
                </c:pt>
                <c:pt idx="267">
                  <c:v>-18.907270716877701</c:v>
                </c:pt>
                <c:pt idx="268">
                  <c:v>-19.4077967032947</c:v>
                </c:pt>
                <c:pt idx="269">
                  <c:v>-18.791542660950501</c:v>
                </c:pt>
                <c:pt idx="270">
                  <c:v>-18.333385082728299</c:v>
                </c:pt>
                <c:pt idx="271">
                  <c:v>-18.148924001312299</c:v>
                </c:pt>
                <c:pt idx="272">
                  <c:v>-18.148924001312299</c:v>
                </c:pt>
                <c:pt idx="273">
                  <c:v>-18.148924001312299</c:v>
                </c:pt>
                <c:pt idx="274">
                  <c:v>-18.148924001312299</c:v>
                </c:pt>
                <c:pt idx="275">
                  <c:v>-18.148924001312299</c:v>
                </c:pt>
                <c:pt idx="276">
                  <c:v>-18.148924001312299</c:v>
                </c:pt>
                <c:pt idx="277">
                  <c:v>-18.148924001312299</c:v>
                </c:pt>
                <c:pt idx="278">
                  <c:v>-18.148924001312299</c:v>
                </c:pt>
                <c:pt idx="279">
                  <c:v>-18.148924001312299</c:v>
                </c:pt>
                <c:pt idx="280">
                  <c:v>-18.148924001312299</c:v>
                </c:pt>
                <c:pt idx="281">
                  <c:v>-18.148924001312299</c:v>
                </c:pt>
                <c:pt idx="282">
                  <c:v>-18.3045021786048</c:v>
                </c:pt>
                <c:pt idx="283">
                  <c:v>-18.8231100235109</c:v>
                </c:pt>
                <c:pt idx="284">
                  <c:v>-19.676199076609301</c:v>
                </c:pt>
                <c:pt idx="285">
                  <c:v>-20.7528594882398</c:v>
                </c:pt>
                <c:pt idx="286">
                  <c:v>-21.0022196912482</c:v>
                </c:pt>
                <c:pt idx="287">
                  <c:v>-21.0022196912482</c:v>
                </c:pt>
                <c:pt idx="288">
                  <c:v>-21.0022196912482</c:v>
                </c:pt>
                <c:pt idx="289">
                  <c:v>-20.695729527981499</c:v>
                </c:pt>
                <c:pt idx="290">
                  <c:v>-19.914761621042299</c:v>
                </c:pt>
                <c:pt idx="291">
                  <c:v>-19.009297410543201</c:v>
                </c:pt>
                <c:pt idx="292">
                  <c:v>-18.350288895197799</c:v>
                </c:pt>
                <c:pt idx="293">
                  <c:v>-18.133295278097698</c:v>
                </c:pt>
                <c:pt idx="294">
                  <c:v>-18.133295278097698</c:v>
                </c:pt>
                <c:pt idx="295">
                  <c:v>-18.133295278097698</c:v>
                </c:pt>
                <c:pt idx="296">
                  <c:v>-18.133295278097698</c:v>
                </c:pt>
                <c:pt idx="297">
                  <c:v>-18.133295278097698</c:v>
                </c:pt>
                <c:pt idx="298">
                  <c:v>-17.1400448597145</c:v>
                </c:pt>
                <c:pt idx="299">
                  <c:v>-16.038884172916809</c:v>
                </c:pt>
                <c:pt idx="300">
                  <c:v>-15.366775239597331</c:v>
                </c:pt>
                <c:pt idx="301">
                  <c:v>-15.244295616508051</c:v>
                </c:pt>
                <c:pt idx="302">
                  <c:v>-15.244295616508051</c:v>
                </c:pt>
                <c:pt idx="303">
                  <c:v>-15.244295616508051</c:v>
                </c:pt>
                <c:pt idx="304">
                  <c:v>-15.244295616508051</c:v>
                </c:pt>
                <c:pt idx="305">
                  <c:v>-15.244295616508051</c:v>
                </c:pt>
                <c:pt idx="306">
                  <c:v>-15.244295616508051</c:v>
                </c:pt>
                <c:pt idx="307">
                  <c:v>-15.244295616508051</c:v>
                </c:pt>
                <c:pt idx="308">
                  <c:v>-15.244295616508051</c:v>
                </c:pt>
                <c:pt idx="309">
                  <c:v>-15.244295616508051</c:v>
                </c:pt>
                <c:pt idx="310">
                  <c:v>-15.244295616508051</c:v>
                </c:pt>
                <c:pt idx="311">
                  <c:v>-15.244295616508051</c:v>
                </c:pt>
                <c:pt idx="312">
                  <c:v>-15.06780533401394</c:v>
                </c:pt>
                <c:pt idx="313">
                  <c:v>-14.664063169523789</c:v>
                </c:pt>
                <c:pt idx="314">
                  <c:v>-14.289131352168329</c:v>
                </c:pt>
                <c:pt idx="315">
                  <c:v>-14.075779849516469</c:v>
                </c:pt>
                <c:pt idx="316">
                  <c:v>-14.07406953702427</c:v>
                </c:pt>
                <c:pt idx="317">
                  <c:v>-14.07406953702427</c:v>
                </c:pt>
                <c:pt idx="318">
                  <c:v>-14.07406953702427</c:v>
                </c:pt>
                <c:pt idx="319">
                  <c:v>-14.07406953702427</c:v>
                </c:pt>
                <c:pt idx="320">
                  <c:v>-14.07406953702427</c:v>
                </c:pt>
                <c:pt idx="321">
                  <c:v>-14.07406953702427</c:v>
                </c:pt>
                <c:pt idx="322">
                  <c:v>-14.07406953702427</c:v>
                </c:pt>
                <c:pt idx="323">
                  <c:v>-14.07406953702427</c:v>
                </c:pt>
                <c:pt idx="324">
                  <c:v>-14.07406953702427</c:v>
                </c:pt>
                <c:pt idx="325">
                  <c:v>-14.07406953702427</c:v>
                </c:pt>
                <c:pt idx="326">
                  <c:v>-14.07406953702427</c:v>
                </c:pt>
                <c:pt idx="327">
                  <c:v>-14.26709576490688</c:v>
                </c:pt>
                <c:pt idx="328">
                  <c:v>-14.60811868486892</c:v>
                </c:pt>
                <c:pt idx="329">
                  <c:v>-13.718834981578309</c:v>
                </c:pt>
                <c:pt idx="330">
                  <c:v>-12.837882531485239</c:v>
                </c:pt>
                <c:pt idx="331">
                  <c:v>-12.03253413157239</c:v>
                </c:pt>
                <c:pt idx="332">
                  <c:v>-11.345117823443779</c:v>
                </c:pt>
                <c:pt idx="333">
                  <c:v>-10.7946327257972</c:v>
                </c:pt>
                <c:pt idx="334">
                  <c:v>-10.379583472941389</c:v>
                </c:pt>
                <c:pt idx="335">
                  <c:v>-10.084840388722309</c:v>
                </c:pt>
                <c:pt idx="336">
                  <c:v>-9.8887599632098695</c:v>
                </c:pt>
                <c:pt idx="337">
                  <c:v>-9.7687532690254599</c:v>
                </c:pt>
                <c:pt idx="338">
                  <c:v>-9.7047601821958605</c:v>
                </c:pt>
                <c:pt idx="339">
                  <c:v>-9.6808487121482791</c:v>
                </c:pt>
                <c:pt idx="340">
                  <c:v>-9.6808487121482791</c:v>
                </c:pt>
                <c:pt idx="341">
                  <c:v>-9.6808487121482791</c:v>
                </c:pt>
                <c:pt idx="342">
                  <c:v>-9.6808487121482791</c:v>
                </c:pt>
                <c:pt idx="343">
                  <c:v>-9.6808487121482791</c:v>
                </c:pt>
                <c:pt idx="344">
                  <c:v>-9.6808487121482791</c:v>
                </c:pt>
                <c:pt idx="345">
                  <c:v>-9.6808487121482791</c:v>
                </c:pt>
                <c:pt idx="346">
                  <c:v>-9.6808487121482791</c:v>
                </c:pt>
                <c:pt idx="347">
                  <c:v>-9.6808487121482791</c:v>
                </c:pt>
                <c:pt idx="348">
                  <c:v>-9.6808487121482791</c:v>
                </c:pt>
                <c:pt idx="349">
                  <c:v>-9.6808487121482791</c:v>
                </c:pt>
                <c:pt idx="350">
                  <c:v>-9.6855591479758907</c:v>
                </c:pt>
                <c:pt idx="351">
                  <c:v>-9.71159306165797</c:v>
                </c:pt>
                <c:pt idx="352">
                  <c:v>-9.7551343366361003</c:v>
                </c:pt>
                <c:pt idx="353">
                  <c:v>-9.8147954750934492</c:v>
                </c:pt>
                <c:pt idx="354">
                  <c:v>-9.8901007228267996</c:v>
                </c:pt>
                <c:pt idx="355">
                  <c:v>-9.9795308533705605</c:v>
                </c:pt>
                <c:pt idx="356">
                  <c:v>-10.07841649390047</c:v>
                </c:pt>
                <c:pt idx="357">
                  <c:v>-10.17738052748407</c:v>
                </c:pt>
                <c:pt idx="358">
                  <c:v>-10.26244475546863</c:v>
                </c:pt>
                <c:pt idx="359">
                  <c:v>-10.31781336043715</c:v>
                </c:pt>
                <c:pt idx="360">
                  <c:v>-10.33110751674422</c:v>
                </c:pt>
              </c:numCache>
            </c:numRef>
          </c:yVal>
          <c:smooth val="0"/>
          <c:extLst>
            <c:ext xmlns:c16="http://schemas.microsoft.com/office/drawing/2014/chart" uri="{C3380CC4-5D6E-409C-BE32-E72D297353CC}">
              <c16:uniqueId val="{0000000F-15C4-2947-A3EA-FE3DB6AF5FBC}"/>
            </c:ext>
          </c:extLst>
        </c:ser>
        <c:ser>
          <c:idx val="16"/>
          <c:order val="16"/>
          <c:tx>
            <c:strRef>
              <c:f>'Normalized Envelope (2)'!$V$2</c:f>
              <c:strCache>
                <c:ptCount val="1"/>
                <c:pt idx="0">
                  <c:v>F17</c:v>
                </c:pt>
              </c:strCache>
            </c:strRef>
          </c:tx>
          <c:spPr>
            <a:ln w="19050" cap="rnd">
              <a:solidFill>
                <a:schemeClr val="accent4">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(2)'!$V$3:$V$363</c:f>
              <c:numCache>
                <c:formatCode>0.0</c:formatCode>
                <c:ptCount val="361"/>
                <c:pt idx="0">
                  <c:v>-19.531374637952599</c:v>
                </c:pt>
                <c:pt idx="1">
                  <c:v>-19.531374637952599</c:v>
                </c:pt>
                <c:pt idx="2">
                  <c:v>-19.531374637952599</c:v>
                </c:pt>
                <c:pt idx="3">
                  <c:v>-19.531374637952599</c:v>
                </c:pt>
                <c:pt idx="4">
                  <c:v>-19.531374637952599</c:v>
                </c:pt>
                <c:pt idx="5">
                  <c:v>-19.531380032907499</c:v>
                </c:pt>
                <c:pt idx="6">
                  <c:v>-19.532642851074499</c:v>
                </c:pt>
                <c:pt idx="7">
                  <c:v>-19.535183080841101</c:v>
                </c:pt>
                <c:pt idx="8">
                  <c:v>-19.539023906282399</c:v>
                </c:pt>
                <c:pt idx="9">
                  <c:v>-19.544191704399601</c:v>
                </c:pt>
                <c:pt idx="10">
                  <c:v>-19.550716043453601</c:v>
                </c:pt>
                <c:pt idx="11">
                  <c:v>-19.558629682557399</c:v>
                </c:pt>
                <c:pt idx="12">
                  <c:v>-19.567968572722801</c:v>
                </c:pt>
                <c:pt idx="13">
                  <c:v>-19.578771859579899</c:v>
                </c:pt>
                <c:pt idx="14">
                  <c:v>-19.591081888019701</c:v>
                </c:pt>
                <c:pt idx="15">
                  <c:v>-19.604944209039701</c:v>
                </c:pt>
                <c:pt idx="16">
                  <c:v>-19.620407589104701</c:v>
                </c:pt>
                <c:pt idx="17">
                  <c:v>-19.637524022369401</c:v>
                </c:pt>
                <c:pt idx="18">
                  <c:v>-19.6563487461469</c:v>
                </c:pt>
                <c:pt idx="19">
                  <c:v>-19.676940260046401</c:v>
                </c:pt>
                <c:pt idx="20">
                  <c:v>-19.699360349244099</c:v>
                </c:pt>
                <c:pt idx="21">
                  <c:v>-19.723674112398701</c:v>
                </c:pt>
                <c:pt idx="22">
                  <c:v>-19.7499499947691</c:v>
                </c:pt>
                <c:pt idx="23">
                  <c:v>-19.778259827147998</c:v>
                </c:pt>
                <c:pt idx="24">
                  <c:v>-19.8086788712776</c:v>
                </c:pt>
                <c:pt idx="25">
                  <c:v>-19.841285872480398</c:v>
                </c:pt>
                <c:pt idx="26">
                  <c:v>-19.876163120301999</c:v>
                </c:pt>
                <c:pt idx="27">
                  <c:v>-19.913396518038798</c:v>
                </c:pt>
                <c:pt idx="28">
                  <c:v>-19.953075662104901</c:v>
                </c:pt>
                <c:pt idx="29">
                  <c:v>-19.995293932281299</c:v>
                </c:pt>
                <c:pt idx="30">
                  <c:v>-20.040148593990299</c:v>
                </c:pt>
                <c:pt idx="31">
                  <c:v>-20.087740913849</c:v>
                </c:pt>
                <c:pt idx="32">
                  <c:v>-20.138176289875901</c:v>
                </c:pt>
                <c:pt idx="33">
                  <c:v>-20.1915643978638</c:v>
                </c:pt>
                <c:pt idx="34">
                  <c:v>-20.2480193555859</c:v>
                </c:pt>
                <c:pt idx="35">
                  <c:v>-20.307659906670199</c:v>
                </c:pt>
                <c:pt idx="36">
                  <c:v>-20.370609626177199</c:v>
                </c:pt>
                <c:pt idx="37">
                  <c:v>-20.4369971501294</c:v>
                </c:pt>
                <c:pt idx="38">
                  <c:v>-20.5069564314914</c:v>
                </c:pt>
                <c:pt idx="39">
                  <c:v>-20.5806270253814</c:v>
                </c:pt>
                <c:pt idx="40">
                  <c:v>-20.658154406609601</c:v>
                </c:pt>
                <c:pt idx="41">
                  <c:v>-20.739690323009199</c:v>
                </c:pt>
                <c:pt idx="42">
                  <c:v>-20.8253931884345</c:v>
                </c:pt>
                <c:pt idx="43">
                  <c:v>-20.915428519777699</c:v>
                </c:pt>
                <c:pt idx="44">
                  <c:v>-21.0099694228998</c:v>
                </c:pt>
                <c:pt idx="45">
                  <c:v>-21.109197132991</c:v>
                </c:pt>
                <c:pt idx="46">
                  <c:v>-21.213301615594101</c:v>
                </c:pt>
                <c:pt idx="47">
                  <c:v>-21.322482235345898</c:v>
                </c:pt>
                <c:pt idx="48">
                  <c:v>-21.436948500441201</c:v>
                </c:pt>
                <c:pt idx="49">
                  <c:v>-21.556920891917201</c:v>
                </c:pt>
                <c:pt idx="50">
                  <c:v>-21.682631788121299</c:v>
                </c:pt>
                <c:pt idx="51">
                  <c:v>-21.814326496185799</c:v>
                </c:pt>
                <c:pt idx="52">
                  <c:v>-21.952264404025101</c:v>
                </c:pt>
                <c:pt idx="53">
                  <c:v>-22.096720268330401</c:v>
                </c:pt>
                <c:pt idx="54">
                  <c:v>-22.247985656305399</c:v>
                </c:pt>
                <c:pt idx="55">
                  <c:v>-22.406370561514201</c:v>
                </c:pt>
                <c:pt idx="56">
                  <c:v>-22.572205217255799</c:v>
                </c:pt>
                <c:pt idx="57">
                  <c:v>-22.7458421343926</c:v>
                </c:pt>
                <c:pt idx="58">
                  <c:v>-22.927658394613498</c:v>
                </c:pt>
                <c:pt idx="59">
                  <c:v>-23.118058234762401</c:v>
                </c:pt>
                <c:pt idx="60">
                  <c:v>-23.3174759631729</c:v>
                </c:pt>
                <c:pt idx="61">
                  <c:v>-23.526379254955501</c:v>
                </c:pt>
                <c:pt idx="62">
                  <c:v>-23.7452728798884</c:v>
                </c:pt>
                <c:pt idx="63">
                  <c:v>-23.9747029238981</c:v>
                </c:pt>
                <c:pt idx="64">
                  <c:v>-24.215261572895002</c:v>
                </c:pt>
                <c:pt idx="65">
                  <c:v>-24.467592535547002</c:v>
                </c:pt>
                <c:pt idx="66">
                  <c:v>-24.7323971886733</c:v>
                </c:pt>
                <c:pt idx="67">
                  <c:v>-25.010441533982402</c:v>
                </c:pt>
                <c:pt idx="68">
                  <c:v>-25.302564055530002</c:v>
                </c:pt>
                <c:pt idx="69">
                  <c:v>-25.6096845596051</c:v>
                </c:pt>
                <c:pt idx="70">
                  <c:v>-25.932814056164499</c:v>
                </c:pt>
                <c:pt idx="71">
                  <c:v>-26.273065692408402</c:v>
                </c:pt>
                <c:pt idx="72">
                  <c:v>-26.631666656250101</c:v>
                </c:pt>
                <c:pt idx="73">
                  <c:v>-27.009970799600502</c:v>
                </c:pt>
                <c:pt idx="74">
                  <c:v>-27.409471437107602</c:v>
                </c:pt>
                <c:pt idx="75">
                  <c:v>-27.831813268622</c:v>
                </c:pt>
                <c:pt idx="76">
                  <c:v>-28.278801506414002</c:v>
                </c:pt>
                <c:pt idx="77">
                  <c:v>-28.752404811064</c:v>
                </c:pt>
                <c:pt idx="78">
                  <c:v>-29.254746125372201</c:v>
                </c:pt>
                <c:pt idx="79">
                  <c:v>-29.788071210794399</c:v>
                </c:pt>
                <c:pt idx="80">
                  <c:v>-30.354677384132902</c:v>
                </c:pt>
                <c:pt idx="81">
                  <c:v>-30.956772512862301</c:v>
                </c:pt>
                <c:pt idx="82">
                  <c:v>-31.596213306760401</c:v>
                </c:pt>
                <c:pt idx="83">
                  <c:v>-32.274037096179399</c:v>
                </c:pt>
                <c:pt idx="84">
                  <c:v>-32.989645958465601</c:v>
                </c:pt>
                <c:pt idx="85">
                  <c:v>-33.7394223666983</c:v>
                </c:pt>
                <c:pt idx="86">
                  <c:v>-34.514467169876099</c:v>
                </c:pt>
                <c:pt idx="87">
                  <c:v>-34.844574828459599</c:v>
                </c:pt>
                <c:pt idx="88">
                  <c:v>-34.060973361577098</c:v>
                </c:pt>
                <c:pt idx="89">
                  <c:v>-33.2962565275608</c:v>
                </c:pt>
                <c:pt idx="90">
                  <c:v>-32.562641778734502</c:v>
                </c:pt>
                <c:pt idx="91">
                  <c:v>-31.8657133304898</c:v>
                </c:pt>
                <c:pt idx="92">
                  <c:v>-31.207175485266401</c:v>
                </c:pt>
                <c:pt idx="93">
                  <c:v>-30.5865784245592</c:v>
                </c:pt>
                <c:pt idx="94">
                  <c:v>-30.0023499963532</c:v>
                </c:pt>
                <c:pt idx="95">
                  <c:v>-29.4523944110563</c:v>
                </c:pt>
                <c:pt idx="96">
                  <c:v>-28.9344309651636</c:v>
                </c:pt>
                <c:pt idx="97">
                  <c:v>-28.4461798834812</c:v>
                </c:pt>
                <c:pt idx="98">
                  <c:v>-27.985459398829001</c:v>
                </c:pt>
                <c:pt idx="99">
                  <c:v>-27.550231880313902</c:v>
                </c:pt>
                <c:pt idx="100">
                  <c:v>-27.138621152804102</c:v>
                </c:pt>
                <c:pt idx="101">
                  <c:v>-26.7489139258251</c:v>
                </c:pt>
                <c:pt idx="102">
                  <c:v>-26.3795528392662</c:v>
                </c:pt>
                <c:pt idx="103">
                  <c:v>-26.029125459380801</c:v>
                </c:pt>
                <c:pt idx="104">
                  <c:v>-25.696351694778599</c:v>
                </c:pt>
                <c:pt idx="105">
                  <c:v>-25.380071007294202</c:v>
                </c:pt>
                <c:pt idx="106">
                  <c:v>-25.0792301507907</c:v>
                </c:pt>
                <c:pt idx="107">
                  <c:v>-24.792871796996799</c:v>
                </c:pt>
                <c:pt idx="108">
                  <c:v>-24.5201241923452</c:v>
                </c:pt>
                <c:pt idx="109">
                  <c:v>-24.2601918689071</c:v>
                </c:pt>
                <c:pt idx="110">
                  <c:v>-24.0123473674617</c:v>
                </c:pt>
                <c:pt idx="111">
                  <c:v>-23.775923898514201</c:v>
                </c:pt>
                <c:pt idx="112">
                  <c:v>-23.550308853909502</c:v>
                </c:pt>
                <c:pt idx="113">
                  <c:v>-23.334938079313201</c:v>
                </c:pt>
                <c:pt idx="114">
                  <c:v>-23.129290821319401</c:v>
                </c:pt>
                <c:pt idx="115">
                  <c:v>-22.932885269352401</c:v>
                </c:pt>
                <c:pt idx="116">
                  <c:v>-22.7452746201607</c:v>
                </c:pt>
                <c:pt idx="117">
                  <c:v>-22.566043600559201</c:v>
                </c:pt>
                <c:pt idx="118">
                  <c:v>-22.394805391638599</c:v>
                </c:pt>
                <c:pt idx="119">
                  <c:v>-22.231198904659099</c:v>
                </c:pt>
                <c:pt idx="120">
                  <c:v>-22.0748863651541</c:v>
                </c:pt>
                <c:pt idx="121">
                  <c:v>-21.925551167385599</c:v>
                </c:pt>
                <c:pt idx="122">
                  <c:v>-21.7828959662213</c:v>
                </c:pt>
                <c:pt idx="123">
                  <c:v>-21.6466409778123</c:v>
                </c:pt>
                <c:pt idx="124">
                  <c:v>-21.516522464188998</c:v>
                </c:pt>
                <c:pt idx="125">
                  <c:v>-21.3922913801382</c:v>
                </c:pt>
                <c:pt idx="126">
                  <c:v>-21.273712163520099</c:v>
                </c:pt>
                <c:pt idx="127">
                  <c:v>-21.160561652608401</c:v>
                </c:pt>
                <c:pt idx="128">
                  <c:v>-21.052628116122801</c:v>
                </c:pt>
                <c:pt idx="129">
                  <c:v>-20.949710383429199</c:v>
                </c:pt>
                <c:pt idx="130">
                  <c:v>-20.8516170639375</c:v>
                </c:pt>
                <c:pt idx="131">
                  <c:v>-20.758165846077599</c:v>
                </c:pt>
                <c:pt idx="132">
                  <c:v>-20.669182867397701</c:v>
                </c:pt>
                <c:pt idx="133">
                  <c:v>-20.584502148338199</c:v>
                </c:pt>
                <c:pt idx="134">
                  <c:v>-20.503965083114199</c:v>
                </c:pt>
                <c:pt idx="135">
                  <c:v>-20.427419981896499</c:v>
                </c:pt>
                <c:pt idx="136">
                  <c:v>-20.354721659146801</c:v>
                </c:pt>
                <c:pt idx="137">
                  <c:v>-20.285731063539</c:v>
                </c:pt>
                <c:pt idx="138">
                  <c:v>-20.220314945402901</c:v>
                </c:pt>
                <c:pt idx="139">
                  <c:v>-20.1583455580665</c:v>
                </c:pt>
                <c:pt idx="140">
                  <c:v>-20.099700389862299</c:v>
                </c:pt>
                <c:pt idx="141">
                  <c:v>-20.0442619238985</c:v>
                </c:pt>
                <c:pt idx="142">
                  <c:v>-19.991917422998299</c:v>
                </c:pt>
                <c:pt idx="143">
                  <c:v>-19.9425587374703</c:v>
                </c:pt>
                <c:pt idx="144">
                  <c:v>-19.896082133607599</c:v>
                </c:pt>
                <c:pt idx="145">
                  <c:v>-19.852388141017801</c:v>
                </c:pt>
                <c:pt idx="146">
                  <c:v>-19.811381417068599</c:v>
                </c:pt>
                <c:pt idx="147">
                  <c:v>-19.772970626896999</c:v>
                </c:pt>
                <c:pt idx="148">
                  <c:v>-19.737068337571799</c:v>
                </c:pt>
                <c:pt idx="149">
                  <c:v>-19.703590925132801</c:v>
                </c:pt>
                <c:pt idx="150">
                  <c:v>-19.6724584933398</c:v>
                </c:pt>
                <c:pt idx="151">
                  <c:v>-19.643594803073</c:v>
                </c:pt>
                <c:pt idx="152">
                  <c:v>-19.616927211415899</c:v>
                </c:pt>
                <c:pt idx="153">
                  <c:v>-19.5923866195382</c:v>
                </c:pt>
                <c:pt idx="154">
                  <c:v>-19.569907428568598</c:v>
                </c:pt>
                <c:pt idx="155">
                  <c:v>-19.549427502719499</c:v>
                </c:pt>
                <c:pt idx="156">
                  <c:v>-19.530888138983599</c:v>
                </c:pt>
                <c:pt idx="157">
                  <c:v>-19.514234042780298</c:v>
                </c:pt>
                <c:pt idx="158">
                  <c:v>-19.4994133089827</c:v>
                </c:pt>
                <c:pt idx="159">
                  <c:v>-19.4863774077971</c:v>
                </c:pt>
                <c:pt idx="160">
                  <c:v>-19.475081175016001</c:v>
                </c:pt>
                <c:pt idx="161">
                  <c:v>-19.465482806199699</c:v>
                </c:pt>
                <c:pt idx="162">
                  <c:v>-19.457543854379498</c:v>
                </c:pt>
                <c:pt idx="163">
                  <c:v>-19.451229230909</c:v>
                </c:pt>
                <c:pt idx="164">
                  <c:v>-19.446507209120401</c:v>
                </c:pt>
                <c:pt idx="165">
                  <c:v>-19.443349430471599</c:v>
                </c:pt>
                <c:pt idx="166">
                  <c:v>-19.441730912898699</c:v>
                </c:pt>
                <c:pt idx="167">
                  <c:v>-19.4416300611129</c:v>
                </c:pt>
                <c:pt idx="168">
                  <c:v>-19.4416300611129</c:v>
                </c:pt>
                <c:pt idx="169">
                  <c:v>-19.4416300611129</c:v>
                </c:pt>
                <c:pt idx="170">
                  <c:v>-19.4416300611129</c:v>
                </c:pt>
                <c:pt idx="171">
                  <c:v>-19.4416300611129</c:v>
                </c:pt>
                <c:pt idx="172">
                  <c:v>-19.4416300611129</c:v>
                </c:pt>
                <c:pt idx="173">
                  <c:v>-19.4416300611129</c:v>
                </c:pt>
                <c:pt idx="174">
                  <c:v>-19.4416300611129</c:v>
                </c:pt>
                <c:pt idx="175">
                  <c:v>-19.4416300611129</c:v>
                </c:pt>
                <c:pt idx="176">
                  <c:v>-19.4416300611129</c:v>
                </c:pt>
                <c:pt idx="177">
                  <c:v>-19.4416300611129</c:v>
                </c:pt>
                <c:pt idx="178">
                  <c:v>-19.443028678607799</c:v>
                </c:pt>
                <c:pt idx="179">
                  <c:v>-19.445911981167399</c:v>
                </c:pt>
                <c:pt idx="180">
                  <c:v>-19.4502686116893</c:v>
                </c:pt>
                <c:pt idx="181">
                  <c:v>-19.456090656162601</c:v>
                </c:pt>
                <c:pt idx="182">
                  <c:v>-19.463373660664502</c:v>
                </c:pt>
                <c:pt idx="183">
                  <c:v>-19.472116649265502</c:v>
                </c:pt>
                <c:pt idx="184">
                  <c:v>-19.482322142758701</c:v>
                </c:pt>
                <c:pt idx="185">
                  <c:v>-19.493996178157001</c:v>
                </c:pt>
                <c:pt idx="186">
                  <c:v>-19.5071483289294</c:v>
                </c:pt>
                <c:pt idx="187">
                  <c:v>-19.521791725978499</c:v>
                </c:pt>
                <c:pt idx="188">
                  <c:v>-19.5379430793948</c:v>
                </c:pt>
                <c:pt idx="189">
                  <c:v>-19.555622701053299</c:v>
                </c:pt>
                <c:pt idx="190">
                  <c:v>-19.574854528158401</c:v>
                </c:pt>
                <c:pt idx="191">
                  <c:v>-19.595666147879399</c:v>
                </c:pt>
                <c:pt idx="192">
                  <c:v>-19.618088823258201</c:v>
                </c:pt>
                <c:pt idx="193">
                  <c:v>-19.642157520618699</c:v>
                </c:pt>
                <c:pt idx="194">
                  <c:v>-19.667910938748999</c:v>
                </c:pt>
                <c:pt idx="195">
                  <c:v>-19.695391540180001</c:v>
                </c:pt>
                <c:pt idx="196">
                  <c:v>-19.724645584935899</c:v>
                </c:pt>
                <c:pt idx="197">
                  <c:v>-19.755723167187501</c:v>
                </c:pt>
                <c:pt idx="198">
                  <c:v>-19.788678255300599</c:v>
                </c:pt>
                <c:pt idx="199">
                  <c:v>-19.823568735834399</c:v>
                </c:pt>
                <c:pt idx="200">
                  <c:v>-19.8604564621143</c:v>
                </c:pt>
                <c:pt idx="201">
                  <c:v>-19.8994073080768</c:v>
                </c:pt>
                <c:pt idx="202">
                  <c:v>-19.940491228163101</c:v>
                </c:pt>
                <c:pt idx="203">
                  <c:v>-19.9837823241233</c:v>
                </c:pt>
                <c:pt idx="204">
                  <c:v>-20.029358919685901</c:v>
                </c:pt>
                <c:pt idx="205">
                  <c:v>-20.0773036441472</c:v>
                </c:pt>
                <c:pt idx="206">
                  <c:v>-20.127703526044002</c:v>
                </c:pt>
                <c:pt idx="207">
                  <c:v>-20.180650098195201</c:v>
                </c:pt>
                <c:pt idx="208">
                  <c:v>-20.236239515528101</c:v>
                </c:pt>
                <c:pt idx="209">
                  <c:v>-20.294572687250898</c:v>
                </c:pt>
                <c:pt idx="210">
                  <c:v>-20.3557554250999</c:v>
                </c:pt>
                <c:pt idx="211">
                  <c:v>-20.419898609563901</c:v>
                </c:pt>
                <c:pt idx="212">
                  <c:v>-20.487118376200399</c:v>
                </c:pt>
                <c:pt idx="213">
                  <c:v>-20.557536324380902</c:v>
                </c:pt>
                <c:pt idx="214">
                  <c:v>-20.631279751065101</c:v>
                </c:pt>
                <c:pt idx="215">
                  <c:v>-20.7084819124982</c:v>
                </c:pt>
                <c:pt idx="216">
                  <c:v>-20.789282317059701</c:v>
                </c:pt>
                <c:pt idx="217">
                  <c:v>-20.873827052876202</c:v>
                </c:pt>
                <c:pt idx="218">
                  <c:v>-20.962269154251501</c:v>
                </c:pt>
                <c:pt idx="219">
                  <c:v>-21.054769011469901</c:v>
                </c:pt>
                <c:pt idx="220">
                  <c:v>-21.151494829116899</c:v>
                </c:pt>
                <c:pt idx="221">
                  <c:v>-21.252623138732201</c:v>
                </c:pt>
                <c:pt idx="222">
                  <c:v>-21.3583393723952</c:v>
                </c:pt>
                <c:pt idx="223">
                  <c:v>-21.468838504755201</c:v>
                </c:pt>
                <c:pt idx="224">
                  <c:v>-21.584325772079101</c:v>
                </c:pt>
                <c:pt idx="225">
                  <c:v>-21.7050174781346</c:v>
                </c:pt>
                <c:pt idx="226">
                  <c:v>-21.831141898183798</c:v>
                </c:pt>
                <c:pt idx="227">
                  <c:v>-21.962940294077001</c:v>
                </c:pt>
                <c:pt idx="228">
                  <c:v>-22.1006680554597</c:v>
                </c:pt>
                <c:pt idx="229">
                  <c:v>-22.244595984498801</c:v>
                </c:pt>
                <c:pt idx="230">
                  <c:v>-22.395011744371299</c:v>
                </c:pt>
                <c:pt idx="231">
                  <c:v>-22.55222149514</c:v>
                </c:pt>
                <c:pt idx="232">
                  <c:v>-22.716551744672</c:v>
                </c:pt>
                <c:pt idx="233">
                  <c:v>-22.888351447090699</c:v>
                </c:pt>
                <c:pt idx="234">
                  <c:v>-23.0679943870546</c:v>
                </c:pt>
                <c:pt idx="235">
                  <c:v>-23.2558818951604</c:v>
                </c:pt>
                <c:pt idx="236">
                  <c:v>-23.452445948234399</c:v>
                </c:pt>
                <c:pt idx="237">
                  <c:v>-23.658152718561301</c:v>
                </c:pt>
                <c:pt idx="238">
                  <c:v>-23.8735066486189</c:v>
                </c:pt>
                <c:pt idx="239">
                  <c:v>-24.099055143193102</c:v>
                </c:pt>
                <c:pt idx="240">
                  <c:v>-24.335393989506901</c:v>
                </c:pt>
                <c:pt idx="241">
                  <c:v>-24.583173639061002</c:v>
                </c:pt>
                <c:pt idx="242">
                  <c:v>-24.843106513312602</c:v>
                </c:pt>
                <c:pt idx="243">
                  <c:v>-25.1159755304257</c:v>
                </c:pt>
                <c:pt idx="244">
                  <c:v>-25.402644093733102</c:v>
                </c:pt>
                <c:pt idx="245">
                  <c:v>-25.7040678362088</c:v>
                </c:pt>
                <c:pt idx="246">
                  <c:v>-26.021308481449402</c:v>
                </c:pt>
                <c:pt idx="247">
                  <c:v>-26.3555502629345</c:v>
                </c:pt>
                <c:pt idx="248">
                  <c:v>-26.708119442167501</c:v>
                </c:pt>
                <c:pt idx="249">
                  <c:v>-27.080507584441001</c:v>
                </c:pt>
                <c:pt idx="250">
                  <c:v>-27.474399387911102</c:v>
                </c:pt>
                <c:pt idx="251">
                  <c:v>-27.891706011410701</c:v>
                </c:pt>
                <c:pt idx="252">
                  <c:v>-28.334604990859102</c:v>
                </c:pt>
                <c:pt idx="253">
                  <c:v>-28.805587929388199</c:v>
                </c:pt>
                <c:pt idx="254">
                  <c:v>-29.307517094931402</c:v>
                </c:pt>
                <c:pt idx="255">
                  <c:v>-29.843691652226401</c:v>
                </c:pt>
                <c:pt idx="256">
                  <c:v>-30.417923053499599</c:v>
                </c:pt>
                <c:pt idx="257">
                  <c:v>-31.034616186173199</c:v>
                </c:pt>
                <c:pt idx="258">
                  <c:v>-31.698846263975401</c:v>
                </c:pt>
                <c:pt idx="259">
                  <c:v>-32.416406954794297</c:v>
                </c:pt>
                <c:pt idx="260">
                  <c:v>-33.193773800845996</c:v>
                </c:pt>
                <c:pt idx="261">
                  <c:v>-34.037858872508501</c:v>
                </c:pt>
                <c:pt idx="262">
                  <c:v>-34.955285011624902</c:v>
                </c:pt>
                <c:pt idx="263">
                  <c:v>-35.950591180126899</c:v>
                </c:pt>
                <c:pt idx="264">
                  <c:v>-36.881962703645002</c:v>
                </c:pt>
                <c:pt idx="265">
                  <c:v>-35.823048637305796</c:v>
                </c:pt>
                <c:pt idx="266">
                  <c:v>-34.841215092145397</c:v>
                </c:pt>
                <c:pt idx="267">
                  <c:v>-33.936864977022097</c:v>
                </c:pt>
                <c:pt idx="268">
                  <c:v>-33.104994534631899</c:v>
                </c:pt>
                <c:pt idx="269">
                  <c:v>-32.338865839456297</c:v>
                </c:pt>
                <c:pt idx="270">
                  <c:v>-31.6315983028441</c:v>
                </c:pt>
                <c:pt idx="271">
                  <c:v>-30.9768022429061</c:v>
                </c:pt>
                <c:pt idx="272">
                  <c:v>-30.368783553452502</c:v>
                </c:pt>
                <c:pt idx="273">
                  <c:v>-29.802563208976302</c:v>
                </c:pt>
                <c:pt idx="274">
                  <c:v>-29.2738227710887</c:v>
                </c:pt>
                <c:pt idx="275">
                  <c:v>-28.778825892299501</c:v>
                </c:pt>
                <c:pt idx="276">
                  <c:v>-28.314337577823302</c:v>
                </c:pt>
                <c:pt idx="277">
                  <c:v>-27.877549958647602</c:v>
                </c:pt>
                <c:pt idx="278">
                  <c:v>-27.4660174109579</c:v>
                </c:pt>
                <c:pt idx="279">
                  <c:v>-27.0776012559575</c:v>
                </c:pt>
                <c:pt idx="280">
                  <c:v>-26.710423222523101</c:v>
                </c:pt>
                <c:pt idx="281">
                  <c:v>-26.362826516979499</c:v>
                </c:pt>
                <c:pt idx="282">
                  <c:v>-26.033343322359499</c:v>
                </c:pt>
                <c:pt idx="283">
                  <c:v>-25.720667655800302</c:v>
                </c:pt>
                <c:pt idx="284">
                  <c:v>-25.423632659724102</c:v>
                </c:pt>
                <c:pt idx="285">
                  <c:v>-25.141191551121199</c:v>
                </c:pt>
                <c:pt idx="286">
                  <c:v>-24.872401587764802</c:v>
                </c:pt>
                <c:pt idx="287">
                  <c:v>-24.616410525601601</c:v>
                </c:pt>
                <c:pt idx="288">
                  <c:v>-24.372445137815902</c:v>
                </c:pt>
                <c:pt idx="289">
                  <c:v>-24.139801445087802</c:v>
                </c:pt>
                <c:pt idx="290">
                  <c:v>-23.917836370875502</c:v>
                </c:pt>
                <c:pt idx="291">
                  <c:v>-23.705960587652001</c:v>
                </c:pt>
                <c:pt idx="292">
                  <c:v>-23.503632362173398</c:v>
                </c:pt>
                <c:pt idx="293">
                  <c:v>-23.310352241943399</c:v>
                </c:pt>
                <c:pt idx="294">
                  <c:v>-23.125658452650999</c:v>
                </c:pt>
                <c:pt idx="295">
                  <c:v>-22.949122898766401</c:v>
                </c:pt>
                <c:pt idx="296">
                  <c:v>-22.7803476777135</c:v>
                </c:pt>
                <c:pt idx="297">
                  <c:v>-22.618962032922198</c:v>
                </c:pt>
                <c:pt idx="298">
                  <c:v>-22.464619683243498</c:v>
                </c:pt>
                <c:pt idx="299">
                  <c:v>-22.316996476222101</c:v>
                </c:pt>
                <c:pt idx="300">
                  <c:v>-22.175788320970401</c:v>
                </c:pt>
                <c:pt idx="301">
                  <c:v>-22.040709363208499</c:v>
                </c:pt>
                <c:pt idx="302">
                  <c:v>-21.9114903707009</c:v>
                </c:pt>
                <c:pt idx="303">
                  <c:v>-21.787877302031699</c:v>
                </c:pt>
                <c:pt idx="304">
                  <c:v>-21.669630035604399</c:v>
                </c:pt>
                <c:pt idx="305">
                  <c:v>-21.5565212390486</c:v>
                </c:pt>
                <c:pt idx="306">
                  <c:v>-21.448335361999401</c:v>
                </c:pt>
                <c:pt idx="307">
                  <c:v>-21.3448677375522</c:v>
                </c:pt>
                <c:pt idx="308">
                  <c:v>-21.245923779681299</c:v>
                </c:pt>
                <c:pt idx="309">
                  <c:v>-21.151318265591001</c:v>
                </c:pt>
                <c:pt idx="310">
                  <c:v>-21.060874693401001</c:v>
                </c:pt>
                <c:pt idx="311">
                  <c:v>-20.974424706788099</c:v>
                </c:pt>
                <c:pt idx="312">
                  <c:v>-20.8918075792545</c:v>
                </c:pt>
                <c:pt idx="313">
                  <c:v>-20.812869751588799</c:v>
                </c:pt>
                <c:pt idx="314">
                  <c:v>-20.737464416860998</c:v>
                </c:pt>
                <c:pt idx="315">
                  <c:v>-20.665451147955501</c:v>
                </c:pt>
                <c:pt idx="316">
                  <c:v>-20.596695563227598</c:v>
                </c:pt>
                <c:pt idx="317">
                  <c:v>-20.531069026366001</c:v>
                </c:pt>
                <c:pt idx="318">
                  <c:v>-20.468448376980501</c:v>
                </c:pt>
                <c:pt idx="319">
                  <c:v>-20.408715688811998</c:v>
                </c:pt>
                <c:pt idx="320">
                  <c:v>-20.351758052796299</c:v>
                </c:pt>
                <c:pt idx="321">
                  <c:v>-20.2974673825005</c:v>
                </c:pt>
                <c:pt idx="322">
                  <c:v>-20.2457402397099</c:v>
                </c:pt>
                <c:pt idx="323">
                  <c:v>-20.196477678164701</c:v>
                </c:pt>
                <c:pt idx="324">
                  <c:v>-20.149585103649301</c:v>
                </c:pt>
                <c:pt idx="325">
                  <c:v>-20.104972148808901</c:v>
                </c:pt>
                <c:pt idx="326">
                  <c:v>-20.062552561228799</c:v>
                </c:pt>
                <c:pt idx="327">
                  <c:v>-20.022244103448699</c:v>
                </c:pt>
                <c:pt idx="328">
                  <c:v>-19.983968463711999</c:v>
                </c:pt>
                <c:pt idx="329">
                  <c:v>-19.947651176359599</c:v>
                </c:pt>
                <c:pt idx="330">
                  <c:v>-19.913221550880099</c:v>
                </c:pt>
                <c:pt idx="331">
                  <c:v>-19.88061260872</c:v>
                </c:pt>
                <c:pt idx="332">
                  <c:v>-19.849761027037299</c:v>
                </c:pt>
                <c:pt idx="333">
                  <c:v>-19.820607088660299</c:v>
                </c:pt>
                <c:pt idx="334">
                  <c:v>-19.793094637577099</c:v>
                </c:pt>
                <c:pt idx="335">
                  <c:v>-19.767171039347101</c:v>
                </c:pt>
                <c:pt idx="336">
                  <c:v>-19.742787145881199</c:v>
                </c:pt>
                <c:pt idx="337">
                  <c:v>-19.719897264088601</c:v>
                </c:pt>
                <c:pt idx="338">
                  <c:v>-19.6984591279376</c:v>
                </c:pt>
                <c:pt idx="339">
                  <c:v>-19.678433873520699</c:v>
                </c:pt>
                <c:pt idx="340">
                  <c:v>-19.659786016756701</c:v>
                </c:pt>
                <c:pt idx="341">
                  <c:v>-19.642483433398699</c:v>
                </c:pt>
                <c:pt idx="342">
                  <c:v>-19.626497341052801</c:v>
                </c:pt>
                <c:pt idx="343">
                  <c:v>-19.611802282946599</c:v>
                </c:pt>
                <c:pt idx="344">
                  <c:v>-19.598376113214101</c:v>
                </c:pt>
                <c:pt idx="345">
                  <c:v>-19.5861999834956</c:v>
                </c:pt>
                <c:pt idx="346">
                  <c:v>-19.5752583306781</c:v>
                </c:pt>
                <c:pt idx="347">
                  <c:v>-19.5655388656238</c:v>
                </c:pt>
                <c:pt idx="348">
                  <c:v>-19.557032562764999</c:v>
                </c:pt>
                <c:pt idx="349">
                  <c:v>-19.549733650461999</c:v>
                </c:pt>
                <c:pt idx="350">
                  <c:v>-19.543639602045801</c:v>
                </c:pt>
                <c:pt idx="351">
                  <c:v>-19.543639602045801</c:v>
                </c:pt>
                <c:pt idx="352">
                  <c:v>-19.543639602045801</c:v>
                </c:pt>
                <c:pt idx="353">
                  <c:v>-19.543639602045801</c:v>
                </c:pt>
                <c:pt idx="354">
                  <c:v>-19.543639602045801</c:v>
                </c:pt>
                <c:pt idx="355">
                  <c:v>-19.543639602045801</c:v>
                </c:pt>
                <c:pt idx="356">
                  <c:v>-19.543639602045801</c:v>
                </c:pt>
                <c:pt idx="357">
                  <c:v>-19.543639602045801</c:v>
                </c:pt>
                <c:pt idx="358">
                  <c:v>-19.543639602045801</c:v>
                </c:pt>
                <c:pt idx="359">
                  <c:v>-19.543639602045801</c:v>
                </c:pt>
                <c:pt idx="360">
                  <c:v>-19.543639602045801</c:v>
                </c:pt>
              </c:numCache>
            </c:numRef>
          </c:yVal>
          <c:smooth val="0"/>
          <c:extLst>
            <c:ext xmlns:c16="http://schemas.microsoft.com/office/drawing/2014/chart" uri="{C3380CC4-5D6E-409C-BE32-E72D297353CC}">
              <c16:uniqueId val="{00000010-15C4-2947-A3EA-FE3DB6AF5FBC}"/>
            </c:ext>
          </c:extLst>
        </c:ser>
        <c:ser>
          <c:idx val="17"/>
          <c:order val="17"/>
          <c:tx>
            <c:strRef>
              <c:f>'Normalized Envelope (2)'!$W$2</c:f>
              <c:strCache>
                <c:ptCount val="1"/>
                <c:pt idx="0">
                  <c:v>F18</c:v>
                </c:pt>
              </c:strCache>
            </c:strRef>
          </c:tx>
          <c:spPr>
            <a:ln w="19050" cap="rnd">
              <a:solidFill>
                <a:schemeClr val="accent6">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(2)'!$W$3:$W$363</c:f>
              <c:numCache>
                <c:formatCode>0.0</c:formatCode>
                <c:ptCount val="361"/>
                <c:pt idx="0">
                  <c:v>-9.5154920489785493</c:v>
                </c:pt>
                <c:pt idx="1">
                  <c:v>-9.4530234121345291</c:v>
                </c:pt>
                <c:pt idx="2">
                  <c:v>-9.4062060438408892</c:v>
                </c:pt>
                <c:pt idx="3">
                  <c:v>-9.3802939322281293</c:v>
                </c:pt>
                <c:pt idx="4">
                  <c:v>-9.3802939322281293</c:v>
                </c:pt>
                <c:pt idx="5">
                  <c:v>-9.3802939322281293</c:v>
                </c:pt>
                <c:pt idx="6">
                  <c:v>-9.3802939322281293</c:v>
                </c:pt>
                <c:pt idx="7">
                  <c:v>-9.3802939322281293</c:v>
                </c:pt>
                <c:pt idx="8">
                  <c:v>-9.3802939322281293</c:v>
                </c:pt>
                <c:pt idx="9">
                  <c:v>-9.3802939322281293</c:v>
                </c:pt>
                <c:pt idx="10">
                  <c:v>-9.3802939322281293</c:v>
                </c:pt>
                <c:pt idx="11">
                  <c:v>-9.3802939322281293</c:v>
                </c:pt>
                <c:pt idx="12">
                  <c:v>-9.3802939322281293</c:v>
                </c:pt>
                <c:pt idx="13">
                  <c:v>-9.3802939322281293</c:v>
                </c:pt>
                <c:pt idx="14">
                  <c:v>-9.3812592819553799</c:v>
                </c:pt>
                <c:pt idx="15">
                  <c:v>-9.4140573752923498</c:v>
                </c:pt>
                <c:pt idx="16">
                  <c:v>-9.4807312727483293</c:v>
                </c:pt>
                <c:pt idx="17">
                  <c:v>-9.58142162915955</c:v>
                </c:pt>
                <c:pt idx="18">
                  <c:v>-9.7196404909388097</c:v>
                </c:pt>
                <c:pt idx="19">
                  <c:v>-9.9089127471772596</c:v>
                </c:pt>
                <c:pt idx="20">
                  <c:v>-10.175013102388359</c:v>
                </c:pt>
                <c:pt idx="21">
                  <c:v>-10.55024522507847</c:v>
                </c:pt>
                <c:pt idx="22">
                  <c:v>-11.061687562661259</c:v>
                </c:pt>
                <c:pt idx="23">
                  <c:v>-11.44737571185779</c:v>
                </c:pt>
                <c:pt idx="24">
                  <c:v>-10.866124646100719</c:v>
                </c:pt>
                <c:pt idx="25">
                  <c:v>-10.52661500741738</c:v>
                </c:pt>
                <c:pt idx="26">
                  <c:v>-10.42817127441219</c:v>
                </c:pt>
                <c:pt idx="27">
                  <c:v>-10.42817127441219</c:v>
                </c:pt>
                <c:pt idx="28">
                  <c:v>-10.42817127441219</c:v>
                </c:pt>
                <c:pt idx="29">
                  <c:v>-10.42817127441219</c:v>
                </c:pt>
                <c:pt idx="30">
                  <c:v>-10.42817127441219</c:v>
                </c:pt>
                <c:pt idx="31">
                  <c:v>-10.42817127441219</c:v>
                </c:pt>
                <c:pt idx="32">
                  <c:v>-10.42817127441219</c:v>
                </c:pt>
                <c:pt idx="33">
                  <c:v>-10.42817127441219</c:v>
                </c:pt>
                <c:pt idx="34">
                  <c:v>-10.42817127441219</c:v>
                </c:pt>
                <c:pt idx="35">
                  <c:v>-10.42817127441219</c:v>
                </c:pt>
                <c:pt idx="36">
                  <c:v>-10.42817127441219</c:v>
                </c:pt>
                <c:pt idx="37">
                  <c:v>-10.561510753593749</c:v>
                </c:pt>
                <c:pt idx="38">
                  <c:v>-10.914840505414301</c:v>
                </c:pt>
                <c:pt idx="39">
                  <c:v>-11.47236026779064</c:v>
                </c:pt>
                <c:pt idx="40">
                  <c:v>-12.20497627130592</c:v>
                </c:pt>
                <c:pt idx="41">
                  <c:v>-13.05262525539745</c:v>
                </c:pt>
                <c:pt idx="42">
                  <c:v>-13.48669750876539</c:v>
                </c:pt>
                <c:pt idx="43">
                  <c:v>-13.48669750876539</c:v>
                </c:pt>
                <c:pt idx="44">
                  <c:v>-13.48669750876539</c:v>
                </c:pt>
                <c:pt idx="45">
                  <c:v>-13.48669750876539</c:v>
                </c:pt>
                <c:pt idx="46">
                  <c:v>-13.48669750876539</c:v>
                </c:pt>
                <c:pt idx="47">
                  <c:v>-13.48669750876539</c:v>
                </c:pt>
                <c:pt idx="48">
                  <c:v>-13.48669750876539</c:v>
                </c:pt>
                <c:pt idx="49">
                  <c:v>-13.48669750876539</c:v>
                </c:pt>
                <c:pt idx="50">
                  <c:v>-13.48669750876539</c:v>
                </c:pt>
                <c:pt idx="51">
                  <c:v>-13.59810299513744</c:v>
                </c:pt>
                <c:pt idx="52">
                  <c:v>-13.89591654051538</c:v>
                </c:pt>
                <c:pt idx="53">
                  <c:v>-14.367632828755859</c:v>
                </c:pt>
                <c:pt idx="54">
                  <c:v>-14.965331222716729</c:v>
                </c:pt>
                <c:pt idx="55">
                  <c:v>-15.58266682821175</c:v>
                </c:pt>
                <c:pt idx="56">
                  <c:v>-15.95528269804133</c:v>
                </c:pt>
                <c:pt idx="57">
                  <c:v>-15.95528269804133</c:v>
                </c:pt>
                <c:pt idx="58">
                  <c:v>-15.95528269804133</c:v>
                </c:pt>
                <c:pt idx="59">
                  <c:v>-15.95528269804133</c:v>
                </c:pt>
                <c:pt idx="60">
                  <c:v>-15.95528269804133</c:v>
                </c:pt>
                <c:pt idx="61">
                  <c:v>-15.984646762842559</c:v>
                </c:pt>
                <c:pt idx="62">
                  <c:v>-16.166086869174251</c:v>
                </c:pt>
                <c:pt idx="63">
                  <c:v>-16.460062616958968</c:v>
                </c:pt>
                <c:pt idx="64">
                  <c:v>-16.811978439371341</c:v>
                </c:pt>
                <c:pt idx="65">
                  <c:v>-17.185048769820728</c:v>
                </c:pt>
                <c:pt idx="66">
                  <c:v>-17.394344931748471</c:v>
                </c:pt>
                <c:pt idx="67">
                  <c:v>-17.1698797727156</c:v>
                </c:pt>
                <c:pt idx="68">
                  <c:v>-17.08854852170095</c:v>
                </c:pt>
                <c:pt idx="69">
                  <c:v>-17.08854852170095</c:v>
                </c:pt>
                <c:pt idx="70">
                  <c:v>-17.08854852170095</c:v>
                </c:pt>
                <c:pt idx="71">
                  <c:v>-17.08854852170095</c:v>
                </c:pt>
                <c:pt idx="72">
                  <c:v>-17.08854852170095</c:v>
                </c:pt>
                <c:pt idx="73">
                  <c:v>-17.08854852170095</c:v>
                </c:pt>
                <c:pt idx="74">
                  <c:v>-17.08854852170095</c:v>
                </c:pt>
                <c:pt idx="75">
                  <c:v>-17.08854852170095</c:v>
                </c:pt>
                <c:pt idx="76">
                  <c:v>-17.08854852170095</c:v>
                </c:pt>
                <c:pt idx="77">
                  <c:v>-17.08854852170095</c:v>
                </c:pt>
                <c:pt idx="78">
                  <c:v>-17.08854852170095</c:v>
                </c:pt>
                <c:pt idx="79">
                  <c:v>-17.196197308956481</c:v>
                </c:pt>
                <c:pt idx="80">
                  <c:v>-17.52098173502824</c:v>
                </c:pt>
                <c:pt idx="81">
                  <c:v>-18.065647564190702</c:v>
                </c:pt>
                <c:pt idx="82">
                  <c:v>-18.608505108331101</c:v>
                </c:pt>
                <c:pt idx="83">
                  <c:v>-17.7839342654745</c:v>
                </c:pt>
                <c:pt idx="84">
                  <c:v>-17.183371191384278</c:v>
                </c:pt>
                <c:pt idx="85">
                  <c:v>-16.85206436666493</c:v>
                </c:pt>
                <c:pt idx="86">
                  <c:v>-16.80586622856702</c:v>
                </c:pt>
                <c:pt idx="87">
                  <c:v>-16.80586622856702</c:v>
                </c:pt>
                <c:pt idx="88">
                  <c:v>-16.80586622856702</c:v>
                </c:pt>
                <c:pt idx="89">
                  <c:v>-16.80586622856702</c:v>
                </c:pt>
                <c:pt idx="90">
                  <c:v>-16.80586622856702</c:v>
                </c:pt>
                <c:pt idx="91">
                  <c:v>-16.80586622856702</c:v>
                </c:pt>
                <c:pt idx="92">
                  <c:v>-16.80586622856702</c:v>
                </c:pt>
                <c:pt idx="93">
                  <c:v>-16.80586622856702</c:v>
                </c:pt>
                <c:pt idx="94">
                  <c:v>-16.80586622856702</c:v>
                </c:pt>
                <c:pt idx="95">
                  <c:v>-16.80586622856702</c:v>
                </c:pt>
                <c:pt idx="96">
                  <c:v>-16.80586622856702</c:v>
                </c:pt>
                <c:pt idx="97">
                  <c:v>-17.038144875415369</c:v>
                </c:pt>
                <c:pt idx="98">
                  <c:v>-17.51845304321893</c:v>
                </c:pt>
                <c:pt idx="99">
                  <c:v>-18.1838192889713</c:v>
                </c:pt>
                <c:pt idx="100">
                  <c:v>-18.0124200601986</c:v>
                </c:pt>
                <c:pt idx="101">
                  <c:v>-17.771666348593001</c:v>
                </c:pt>
                <c:pt idx="102">
                  <c:v>-17.550825365225201</c:v>
                </c:pt>
                <c:pt idx="103">
                  <c:v>-17.30461272821103</c:v>
                </c:pt>
                <c:pt idx="104">
                  <c:v>-16.998168873474469</c:v>
                </c:pt>
                <c:pt idx="105">
                  <c:v>-16.62175597974759</c:v>
                </c:pt>
                <c:pt idx="106">
                  <c:v>-16.189508725856811</c:v>
                </c:pt>
                <c:pt idx="107">
                  <c:v>-15.728209210428499</c:v>
                </c:pt>
                <c:pt idx="108">
                  <c:v>-15.269106565183829</c:v>
                </c:pt>
                <c:pt idx="109">
                  <c:v>-14.846569634488951</c:v>
                </c:pt>
                <c:pt idx="110">
                  <c:v>-14.49728775605386</c:v>
                </c:pt>
                <c:pt idx="111">
                  <c:v>-14.254175671356149</c:v>
                </c:pt>
                <c:pt idx="112">
                  <c:v>-14.135373618894111</c:v>
                </c:pt>
                <c:pt idx="113">
                  <c:v>-14.132463576346279</c:v>
                </c:pt>
                <c:pt idx="114">
                  <c:v>-14.132463576346279</c:v>
                </c:pt>
                <c:pt idx="115">
                  <c:v>-14.132463576346279</c:v>
                </c:pt>
                <c:pt idx="116">
                  <c:v>-14.132463576346279</c:v>
                </c:pt>
                <c:pt idx="117">
                  <c:v>-14.082560739624519</c:v>
                </c:pt>
                <c:pt idx="118">
                  <c:v>-13.754922034493809</c:v>
                </c:pt>
                <c:pt idx="119">
                  <c:v>-13.312432631718931</c:v>
                </c:pt>
                <c:pt idx="120">
                  <c:v>-12.824674360251199</c:v>
                </c:pt>
                <c:pt idx="121">
                  <c:v>-12.362591516935531</c:v>
                </c:pt>
                <c:pt idx="122">
                  <c:v>-11.986063496985171</c:v>
                </c:pt>
                <c:pt idx="123">
                  <c:v>-11.73941675727149</c:v>
                </c:pt>
                <c:pt idx="124">
                  <c:v>-11.64901798467875</c:v>
                </c:pt>
                <c:pt idx="125">
                  <c:v>-11.64901798467875</c:v>
                </c:pt>
                <c:pt idx="126">
                  <c:v>-11.64901798467875</c:v>
                </c:pt>
                <c:pt idx="127">
                  <c:v>-11.64901798467875</c:v>
                </c:pt>
                <c:pt idx="128">
                  <c:v>-11.64901798467875</c:v>
                </c:pt>
                <c:pt idx="129">
                  <c:v>-11.64901798467875</c:v>
                </c:pt>
                <c:pt idx="130">
                  <c:v>-11.64901798467875</c:v>
                </c:pt>
                <c:pt idx="131">
                  <c:v>-11.64901798467875</c:v>
                </c:pt>
                <c:pt idx="132">
                  <c:v>-11.64901798467875</c:v>
                </c:pt>
                <c:pt idx="133">
                  <c:v>-11.277446331389321</c:v>
                </c:pt>
                <c:pt idx="134">
                  <c:v>-10.7507527524988</c:v>
                </c:pt>
                <c:pt idx="135">
                  <c:v>-10.343071259132529</c:v>
                </c:pt>
                <c:pt idx="136">
                  <c:v>-10.09439313903985</c:v>
                </c:pt>
                <c:pt idx="137">
                  <c:v>-10.022563969524549</c:v>
                </c:pt>
                <c:pt idx="138">
                  <c:v>-10.022563969524549</c:v>
                </c:pt>
                <c:pt idx="139">
                  <c:v>-10.022563969524549</c:v>
                </c:pt>
                <c:pt idx="140">
                  <c:v>-10.022563969524549</c:v>
                </c:pt>
                <c:pt idx="141">
                  <c:v>-10.022563969524549</c:v>
                </c:pt>
                <c:pt idx="142">
                  <c:v>-10.022563969524549</c:v>
                </c:pt>
                <c:pt idx="143">
                  <c:v>-10.022563969524549</c:v>
                </c:pt>
                <c:pt idx="144">
                  <c:v>-10.022563969524549</c:v>
                </c:pt>
                <c:pt idx="145">
                  <c:v>-10.022563969524549</c:v>
                </c:pt>
                <c:pt idx="146">
                  <c:v>-10.022563969524549</c:v>
                </c:pt>
                <c:pt idx="147">
                  <c:v>-10.022563969524549</c:v>
                </c:pt>
                <c:pt idx="148">
                  <c:v>-10.132876095800569</c:v>
                </c:pt>
                <c:pt idx="149">
                  <c:v>-10.420999871717051</c:v>
                </c:pt>
                <c:pt idx="150">
                  <c:v>-10.112952977643829</c:v>
                </c:pt>
                <c:pt idx="151">
                  <c:v>-9.6801706049959204</c:v>
                </c:pt>
                <c:pt idx="152">
                  <c:v>-9.3426169302688997</c:v>
                </c:pt>
                <c:pt idx="153">
                  <c:v>-9.0867366095602904</c:v>
                </c:pt>
                <c:pt idx="154">
                  <c:v>-8.8951065185883991</c:v>
                </c:pt>
                <c:pt idx="155">
                  <c:v>-8.7527312137147995</c:v>
                </c:pt>
                <c:pt idx="156">
                  <c:v>-8.6494201557900201</c:v>
                </c:pt>
                <c:pt idx="157">
                  <c:v>-8.5784071098266104</c:v>
                </c:pt>
                <c:pt idx="158">
                  <c:v>-8.5335669876440878</c:v>
                </c:pt>
                <c:pt idx="159">
                  <c:v>-8.5081122676721836</c:v>
                </c:pt>
                <c:pt idx="160">
                  <c:v>-8.4959234517883466</c:v>
                </c:pt>
                <c:pt idx="161">
                  <c:v>-8.4941777883725305</c:v>
                </c:pt>
                <c:pt idx="162">
                  <c:v>-8.4941777883725305</c:v>
                </c:pt>
                <c:pt idx="163">
                  <c:v>-8.4941777883725305</c:v>
                </c:pt>
                <c:pt idx="164">
                  <c:v>-8.4941777883725305</c:v>
                </c:pt>
                <c:pt idx="165">
                  <c:v>-8.4941777883725305</c:v>
                </c:pt>
                <c:pt idx="166">
                  <c:v>-8.4941777883725305</c:v>
                </c:pt>
                <c:pt idx="167">
                  <c:v>-8.4941777883725305</c:v>
                </c:pt>
                <c:pt idx="168">
                  <c:v>-8.4941777883725305</c:v>
                </c:pt>
                <c:pt idx="169">
                  <c:v>-8.4941777883725305</c:v>
                </c:pt>
                <c:pt idx="170">
                  <c:v>-8.4941777883725305</c:v>
                </c:pt>
                <c:pt idx="171">
                  <c:v>-8.4941777883725305</c:v>
                </c:pt>
                <c:pt idx="172">
                  <c:v>-8.5047349848289482</c:v>
                </c:pt>
                <c:pt idx="173">
                  <c:v>-8.5327440602241005</c:v>
                </c:pt>
                <c:pt idx="174">
                  <c:v>-8.5831280590886401</c:v>
                </c:pt>
                <c:pt idx="175">
                  <c:v>-8.6570082830037194</c:v>
                </c:pt>
                <c:pt idx="176">
                  <c:v>-8.7498712553349094</c:v>
                </c:pt>
                <c:pt idx="177">
                  <c:v>-8.6434252746494895</c:v>
                </c:pt>
                <c:pt idx="178">
                  <c:v>-8.4824447321687408</c:v>
                </c:pt>
                <c:pt idx="179">
                  <c:v>-8.3262538476420946</c:v>
                </c:pt>
                <c:pt idx="180">
                  <c:v>-8.1946582464866093</c:v>
                </c:pt>
                <c:pt idx="181">
                  <c:v>-8.1081692564661765</c:v>
                </c:pt>
                <c:pt idx="182">
                  <c:v>-8.0859027377624493</c:v>
                </c:pt>
                <c:pt idx="183">
                  <c:v>-8.0859027377624493</c:v>
                </c:pt>
                <c:pt idx="184">
                  <c:v>-8.0859027377624493</c:v>
                </c:pt>
                <c:pt idx="185">
                  <c:v>-8.0859027377624493</c:v>
                </c:pt>
                <c:pt idx="186">
                  <c:v>-8.0859027377624493</c:v>
                </c:pt>
                <c:pt idx="187">
                  <c:v>-8.0859027377624493</c:v>
                </c:pt>
                <c:pt idx="188">
                  <c:v>-8.0859027377624493</c:v>
                </c:pt>
                <c:pt idx="189">
                  <c:v>-8.0859027377624493</c:v>
                </c:pt>
                <c:pt idx="190">
                  <c:v>-8.0859027377624493</c:v>
                </c:pt>
                <c:pt idx="191">
                  <c:v>-8.0859027377624493</c:v>
                </c:pt>
                <c:pt idx="192">
                  <c:v>-8.0859027377624493</c:v>
                </c:pt>
                <c:pt idx="193">
                  <c:v>-8.1445016235083685</c:v>
                </c:pt>
                <c:pt idx="194">
                  <c:v>-8.2975092585540899</c:v>
                </c:pt>
                <c:pt idx="195">
                  <c:v>-8.5541421542708793</c:v>
                </c:pt>
                <c:pt idx="196">
                  <c:v>-8.9167575095354898</c:v>
                </c:pt>
                <c:pt idx="197">
                  <c:v>-9.3773450873166802</c:v>
                </c:pt>
                <c:pt idx="198">
                  <c:v>-9.9147702903834496</c:v>
                </c:pt>
                <c:pt idx="199">
                  <c:v>-10.4956099369203</c:v>
                </c:pt>
                <c:pt idx="200">
                  <c:v>-11.080725431839189</c:v>
                </c:pt>
                <c:pt idx="201">
                  <c:v>-11.635524556774699</c:v>
                </c:pt>
                <c:pt idx="202">
                  <c:v>-11.803477201358671</c:v>
                </c:pt>
                <c:pt idx="203">
                  <c:v>-11.64041759130375</c:v>
                </c:pt>
                <c:pt idx="204">
                  <c:v>-11.64041759130375</c:v>
                </c:pt>
                <c:pt idx="205">
                  <c:v>-11.64041759130375</c:v>
                </c:pt>
                <c:pt idx="206">
                  <c:v>-11.64041759130375</c:v>
                </c:pt>
                <c:pt idx="207">
                  <c:v>-11.64041759130375</c:v>
                </c:pt>
                <c:pt idx="208">
                  <c:v>-11.64041759130375</c:v>
                </c:pt>
                <c:pt idx="209">
                  <c:v>-11.64041759130375</c:v>
                </c:pt>
                <c:pt idx="210">
                  <c:v>-11.64041759130375</c:v>
                </c:pt>
                <c:pt idx="211">
                  <c:v>-11.64041759130375</c:v>
                </c:pt>
                <c:pt idx="212">
                  <c:v>-11.64041759130375</c:v>
                </c:pt>
                <c:pt idx="213">
                  <c:v>-11.64041759130375</c:v>
                </c:pt>
                <c:pt idx="214">
                  <c:v>-11.69922679644578</c:v>
                </c:pt>
                <c:pt idx="215">
                  <c:v>-11.99775045917823</c:v>
                </c:pt>
                <c:pt idx="216">
                  <c:v>-12.50784413079651</c:v>
                </c:pt>
                <c:pt idx="217">
                  <c:v>-12.829846651061001</c:v>
                </c:pt>
                <c:pt idx="218">
                  <c:v>-12.829846651061001</c:v>
                </c:pt>
                <c:pt idx="219">
                  <c:v>-12.829846651061001</c:v>
                </c:pt>
                <c:pt idx="220">
                  <c:v>-12.829846651061001</c:v>
                </c:pt>
                <c:pt idx="221">
                  <c:v>-12.829846651061001</c:v>
                </c:pt>
                <c:pt idx="222">
                  <c:v>-12.829846651061001</c:v>
                </c:pt>
                <c:pt idx="223">
                  <c:v>-12.829846651061001</c:v>
                </c:pt>
                <c:pt idx="224">
                  <c:v>-12.829846651061001</c:v>
                </c:pt>
                <c:pt idx="225">
                  <c:v>-12.829846651061001</c:v>
                </c:pt>
                <c:pt idx="226">
                  <c:v>-12.829846651061001</c:v>
                </c:pt>
                <c:pt idx="227">
                  <c:v>-12.88525000478602</c:v>
                </c:pt>
                <c:pt idx="228">
                  <c:v>-13.420212804616771</c:v>
                </c:pt>
                <c:pt idx="229">
                  <c:v>-14.41126273269853</c:v>
                </c:pt>
                <c:pt idx="230">
                  <c:v>-15.707428346111111</c:v>
                </c:pt>
                <c:pt idx="231">
                  <c:v>-15.707428346111111</c:v>
                </c:pt>
                <c:pt idx="232">
                  <c:v>-15.707428346111111</c:v>
                </c:pt>
                <c:pt idx="233">
                  <c:v>-15.707428346111111</c:v>
                </c:pt>
                <c:pt idx="234">
                  <c:v>-15.707428346111111</c:v>
                </c:pt>
                <c:pt idx="235">
                  <c:v>-15.707428346111111</c:v>
                </c:pt>
                <c:pt idx="236">
                  <c:v>-15.707428346111111</c:v>
                </c:pt>
                <c:pt idx="237">
                  <c:v>-15.707428346111111</c:v>
                </c:pt>
                <c:pt idx="238">
                  <c:v>-15.95953771651272</c:v>
                </c:pt>
                <c:pt idx="239">
                  <c:v>-16.443086752032102</c:v>
                </c:pt>
                <c:pt idx="240">
                  <c:v>-17.08999193834342</c:v>
                </c:pt>
                <c:pt idx="241">
                  <c:v>-17.213760147182079</c:v>
                </c:pt>
                <c:pt idx="242">
                  <c:v>-17.213760147182079</c:v>
                </c:pt>
                <c:pt idx="243">
                  <c:v>-17.213760147182079</c:v>
                </c:pt>
                <c:pt idx="244">
                  <c:v>-17.213760147182079</c:v>
                </c:pt>
                <c:pt idx="245">
                  <c:v>-17.213760147182079</c:v>
                </c:pt>
                <c:pt idx="246">
                  <c:v>-17.213760147182079</c:v>
                </c:pt>
                <c:pt idx="247">
                  <c:v>-17.213760147182079</c:v>
                </c:pt>
                <c:pt idx="248">
                  <c:v>-17.465999240383439</c:v>
                </c:pt>
                <c:pt idx="249">
                  <c:v>-18.148326041467801</c:v>
                </c:pt>
                <c:pt idx="250">
                  <c:v>-19.2628785016888</c:v>
                </c:pt>
                <c:pt idx="251">
                  <c:v>-20.6525218611851</c:v>
                </c:pt>
                <c:pt idx="252">
                  <c:v>-19.713652774624901</c:v>
                </c:pt>
                <c:pt idx="253">
                  <c:v>-19.0977310470021</c:v>
                </c:pt>
                <c:pt idx="254">
                  <c:v>-18.787717241939898</c:v>
                </c:pt>
                <c:pt idx="255">
                  <c:v>-18.748905924193799</c:v>
                </c:pt>
                <c:pt idx="256">
                  <c:v>-18.748905924193799</c:v>
                </c:pt>
                <c:pt idx="257">
                  <c:v>-18.748905924193799</c:v>
                </c:pt>
                <c:pt idx="258">
                  <c:v>-18.748905924193799</c:v>
                </c:pt>
                <c:pt idx="259">
                  <c:v>-18.748905924193799</c:v>
                </c:pt>
                <c:pt idx="260">
                  <c:v>-18.748905924193799</c:v>
                </c:pt>
                <c:pt idx="261">
                  <c:v>-18.748905924193799</c:v>
                </c:pt>
                <c:pt idx="262">
                  <c:v>-18.748905924193799</c:v>
                </c:pt>
                <c:pt idx="263">
                  <c:v>-18.748905924193799</c:v>
                </c:pt>
                <c:pt idx="264">
                  <c:v>-18.748905924193799</c:v>
                </c:pt>
                <c:pt idx="265">
                  <c:v>-18.748905924193799</c:v>
                </c:pt>
                <c:pt idx="266">
                  <c:v>-18.934504659089498</c:v>
                </c:pt>
                <c:pt idx="267">
                  <c:v>-19.284518602835199</c:v>
                </c:pt>
                <c:pt idx="268">
                  <c:v>-19.5640241451752</c:v>
                </c:pt>
                <c:pt idx="269">
                  <c:v>-19.081403783963701</c:v>
                </c:pt>
                <c:pt idx="270">
                  <c:v>-18.729645835446998</c:v>
                </c:pt>
                <c:pt idx="271">
                  <c:v>-18.616052108363</c:v>
                </c:pt>
                <c:pt idx="272">
                  <c:v>-18.616052108363</c:v>
                </c:pt>
                <c:pt idx="273">
                  <c:v>-18.616052108363</c:v>
                </c:pt>
                <c:pt idx="274">
                  <c:v>-18.616052108363</c:v>
                </c:pt>
                <c:pt idx="275">
                  <c:v>-18.616052108363</c:v>
                </c:pt>
                <c:pt idx="276">
                  <c:v>-18.616052108363</c:v>
                </c:pt>
                <c:pt idx="277">
                  <c:v>-18.616052108363</c:v>
                </c:pt>
                <c:pt idx="278">
                  <c:v>-18.616052108363</c:v>
                </c:pt>
                <c:pt idx="279">
                  <c:v>-18.616052108363</c:v>
                </c:pt>
                <c:pt idx="280">
                  <c:v>-18.616052108363</c:v>
                </c:pt>
                <c:pt idx="281">
                  <c:v>-18.616052108363</c:v>
                </c:pt>
                <c:pt idx="282">
                  <c:v>-18.819163785916601</c:v>
                </c:pt>
                <c:pt idx="283">
                  <c:v>-19.381459617353901</c:v>
                </c:pt>
                <c:pt idx="284">
                  <c:v>-20.289393347986799</c:v>
                </c:pt>
                <c:pt idx="285">
                  <c:v>-19.8847845119294</c:v>
                </c:pt>
                <c:pt idx="286">
                  <c:v>-19.2424909488902</c:v>
                </c:pt>
                <c:pt idx="287">
                  <c:v>-19.0576987042936</c:v>
                </c:pt>
                <c:pt idx="288">
                  <c:v>-19.0576987042936</c:v>
                </c:pt>
                <c:pt idx="289">
                  <c:v>-19.0576987042936</c:v>
                </c:pt>
                <c:pt idx="290">
                  <c:v>-19.0576987042936</c:v>
                </c:pt>
                <c:pt idx="291">
                  <c:v>-19.0576987042936</c:v>
                </c:pt>
                <c:pt idx="292">
                  <c:v>-19.0576987042936</c:v>
                </c:pt>
                <c:pt idx="293">
                  <c:v>-19.0576987042936</c:v>
                </c:pt>
                <c:pt idx="294">
                  <c:v>-19.0576987042936</c:v>
                </c:pt>
                <c:pt idx="295">
                  <c:v>-19.0576987042936</c:v>
                </c:pt>
                <c:pt idx="296">
                  <c:v>-18.1861585687627</c:v>
                </c:pt>
                <c:pt idx="297">
                  <c:v>-16.894104390913281</c:v>
                </c:pt>
                <c:pt idx="298">
                  <c:v>-15.586334622649311</c:v>
                </c:pt>
                <c:pt idx="299">
                  <c:v>-14.588113614294681</c:v>
                </c:pt>
                <c:pt idx="300">
                  <c:v>-14.071446247487771</c:v>
                </c:pt>
                <c:pt idx="301">
                  <c:v>-14.071446247487771</c:v>
                </c:pt>
                <c:pt idx="302">
                  <c:v>-14.071446247487771</c:v>
                </c:pt>
                <c:pt idx="303">
                  <c:v>-14.071446247487771</c:v>
                </c:pt>
                <c:pt idx="304">
                  <c:v>-14.071446247487771</c:v>
                </c:pt>
                <c:pt idx="305">
                  <c:v>-14.071446247487771</c:v>
                </c:pt>
                <c:pt idx="306">
                  <c:v>-14.071446247487771</c:v>
                </c:pt>
                <c:pt idx="307">
                  <c:v>-14.071446247487771</c:v>
                </c:pt>
                <c:pt idx="308">
                  <c:v>-14.071446247487771</c:v>
                </c:pt>
                <c:pt idx="309">
                  <c:v>-14.071446247487771</c:v>
                </c:pt>
                <c:pt idx="310">
                  <c:v>-13.80161269561593</c:v>
                </c:pt>
                <c:pt idx="311">
                  <c:v>-13.6183271909635</c:v>
                </c:pt>
                <c:pt idx="312">
                  <c:v>-13.43671208502891</c:v>
                </c:pt>
                <c:pt idx="313">
                  <c:v>-13.25785824290011</c:v>
                </c:pt>
                <c:pt idx="314">
                  <c:v>-13.15871762446325</c:v>
                </c:pt>
                <c:pt idx="315">
                  <c:v>-13.15871762446325</c:v>
                </c:pt>
                <c:pt idx="316">
                  <c:v>-13.15871762446325</c:v>
                </c:pt>
                <c:pt idx="317">
                  <c:v>-13.15871762446325</c:v>
                </c:pt>
                <c:pt idx="318">
                  <c:v>-13.15871762446325</c:v>
                </c:pt>
                <c:pt idx="319">
                  <c:v>-13.15871762446325</c:v>
                </c:pt>
                <c:pt idx="320">
                  <c:v>-13.15871762446325</c:v>
                </c:pt>
                <c:pt idx="321">
                  <c:v>-13.15871762446325</c:v>
                </c:pt>
                <c:pt idx="322">
                  <c:v>-13.15871762446325</c:v>
                </c:pt>
                <c:pt idx="323">
                  <c:v>-13.15871762446325</c:v>
                </c:pt>
                <c:pt idx="324">
                  <c:v>-13.15871762446325</c:v>
                </c:pt>
                <c:pt idx="325">
                  <c:v>-13.212996944948319</c:v>
                </c:pt>
                <c:pt idx="326">
                  <c:v>-13.247553379776491</c:v>
                </c:pt>
                <c:pt idx="327">
                  <c:v>-12.636478815728189</c:v>
                </c:pt>
                <c:pt idx="328">
                  <c:v>-12.012861258776951</c:v>
                </c:pt>
                <c:pt idx="329">
                  <c:v>-11.400846982034949</c:v>
                </c:pt>
                <c:pt idx="330">
                  <c:v>-10.828205657913969</c:v>
                </c:pt>
                <c:pt idx="331">
                  <c:v>-10.32415145258299</c:v>
                </c:pt>
                <c:pt idx="332">
                  <c:v>-9.9118224583090697</c:v>
                </c:pt>
                <c:pt idx="333">
                  <c:v>-9.6026589339863992</c:v>
                </c:pt>
                <c:pt idx="334">
                  <c:v>-9.3953693512751695</c:v>
                </c:pt>
                <c:pt idx="335">
                  <c:v>-9.2782707794214101</c:v>
                </c:pt>
                <c:pt idx="336">
                  <c:v>-9.2329937487202596</c:v>
                </c:pt>
                <c:pt idx="337">
                  <c:v>-9.2329937487202596</c:v>
                </c:pt>
                <c:pt idx="338">
                  <c:v>-9.2329937487202596</c:v>
                </c:pt>
                <c:pt idx="339">
                  <c:v>-9.2329937487202596</c:v>
                </c:pt>
                <c:pt idx="340">
                  <c:v>-9.2329937487202596</c:v>
                </c:pt>
                <c:pt idx="341">
                  <c:v>-9.2329937487202596</c:v>
                </c:pt>
                <c:pt idx="342">
                  <c:v>-9.2329937487202596</c:v>
                </c:pt>
                <c:pt idx="343">
                  <c:v>-9.2329937487202596</c:v>
                </c:pt>
                <c:pt idx="344">
                  <c:v>-9.2329937487202596</c:v>
                </c:pt>
                <c:pt idx="345">
                  <c:v>-9.2329937487202596</c:v>
                </c:pt>
                <c:pt idx="346">
                  <c:v>-9.2329937487202596</c:v>
                </c:pt>
                <c:pt idx="347">
                  <c:v>-9.2383816008759894</c:v>
                </c:pt>
                <c:pt idx="348">
                  <c:v>-9.2742344035845008</c:v>
                </c:pt>
                <c:pt idx="349">
                  <c:v>-9.3246317076401102</c:v>
                </c:pt>
                <c:pt idx="350">
                  <c:v>-9.380122330507989</c:v>
                </c:pt>
                <c:pt idx="351">
                  <c:v>-9.4379505971708593</c:v>
                </c:pt>
                <c:pt idx="352">
                  <c:v>-9.5002747897691897</c:v>
                </c:pt>
                <c:pt idx="353">
                  <c:v>-9.5714264453635192</c:v>
                </c:pt>
                <c:pt idx="354">
                  <c:v>-9.6554791125026291</c:v>
                </c:pt>
                <c:pt idx="355">
                  <c:v>-9.7545097129842198</c:v>
                </c:pt>
                <c:pt idx="356">
                  <c:v>-9.8670079460282896</c:v>
                </c:pt>
                <c:pt idx="357">
                  <c:v>-9.9860777821893407</c:v>
                </c:pt>
                <c:pt idx="358">
                  <c:v>-10.09839283583552</c:v>
                </c:pt>
                <c:pt idx="359">
                  <c:v>-10.185987496669419</c:v>
                </c:pt>
                <c:pt idx="360">
                  <c:v>-10.23208059968114</c:v>
                </c:pt>
              </c:numCache>
            </c:numRef>
          </c:yVal>
          <c:smooth val="0"/>
          <c:extLst>
            <c:ext xmlns:c16="http://schemas.microsoft.com/office/drawing/2014/chart" uri="{C3380CC4-5D6E-409C-BE32-E72D297353CC}">
              <c16:uniqueId val="{00000011-15C4-2947-A3EA-FE3DB6AF5FBC}"/>
            </c:ext>
          </c:extLst>
        </c:ser>
        <c:dLbls>
          <c:showLegendKey val="0"/>
          <c:showVal val="0"/>
          <c:showCatName val="0"/>
          <c:showSerName val="0"/>
          <c:showPercent val="0"/>
          <c:showBubbleSize val="0"/>
        </c:dLbls>
        <c:axId val="1035561608"/>
        <c:axId val="1035564888"/>
      </c:scatterChart>
      <c:valAx>
        <c:axId val="1035561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dirty="0"/>
                  <a:t>Azimuth</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4888"/>
        <c:crosses val="autoZero"/>
        <c:crossBetween val="midCat"/>
      </c:valAx>
      <c:valAx>
        <c:axId val="1035564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dirty="0"/>
                  <a:t>Gain (dB) (normalized)</a:t>
                </a:r>
                <a:endParaRPr lang="en-US" dirty="0"/>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16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8605</Words>
  <Characters>49054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michael marcus</cp:lastModifiedBy>
  <cp:revision>2</cp:revision>
  <dcterms:created xsi:type="dcterms:W3CDTF">2024-05-01T15:27:00Z</dcterms:created>
  <dcterms:modified xsi:type="dcterms:W3CDTF">2024-05-01T15:27:00Z</dcterms:modified>
</cp:coreProperties>
</file>